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102C65" w:rsidRPr="007E69A3" w14:paraId="5D6A9514" w14:textId="77777777" w:rsidTr="00BB3E9D">
        <w:trPr>
          <w:trHeight w:val="970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0C0"/>
          </w:tcPr>
          <w:p w14:paraId="382262B4" w14:textId="77777777" w:rsidR="00F5755E" w:rsidRDefault="001E094B" w:rsidP="00F5755E">
            <w:pPr>
              <w:pStyle w:val="phtitlepagedocument"/>
              <w:spacing w:before="120" w:line="240" w:lineRule="auto"/>
              <w:rPr>
                <w:sz w:val="48"/>
                <w:szCs w:val="48"/>
              </w:rPr>
            </w:pPr>
            <w:r w:rsidRPr="00F5755E">
              <w:rPr>
                <w:sz w:val="48"/>
                <w:szCs w:val="48"/>
              </w:rPr>
              <w:t xml:space="preserve">Проектное решение </w:t>
            </w:r>
          </w:p>
          <w:p w14:paraId="4E74443C" w14:textId="1EE7A7F0" w:rsidR="001E094B" w:rsidRPr="00F5755E" w:rsidRDefault="001E094B" w:rsidP="00F5755E">
            <w:pPr>
              <w:pStyle w:val="phtitlepagedocument"/>
              <w:spacing w:before="120" w:line="240" w:lineRule="auto"/>
              <w:rPr>
                <w:sz w:val="48"/>
                <w:szCs w:val="48"/>
              </w:rPr>
            </w:pPr>
            <w:r w:rsidRPr="00F5755E">
              <w:rPr>
                <w:sz w:val="48"/>
                <w:szCs w:val="48"/>
              </w:rPr>
              <w:t>по ролям и полномочиям</w:t>
            </w:r>
          </w:p>
        </w:tc>
      </w:tr>
    </w:tbl>
    <w:p w14:paraId="5CE60498" w14:textId="77777777" w:rsidR="001E094B" w:rsidRPr="007E69A3" w:rsidRDefault="001E094B" w:rsidP="001E094B">
      <w:pPr>
        <w:spacing w:line="240" w:lineRule="auto"/>
        <w:ind w:firstLine="0"/>
        <w:rPr>
          <w:rFonts w:cs="Arial"/>
          <w:i/>
          <w:sz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775"/>
      </w:tblGrid>
      <w:tr w:rsidR="001E094B" w:rsidRPr="007E69A3" w14:paraId="080D1298" w14:textId="77777777" w:rsidTr="00952C4B">
        <w:tc>
          <w:tcPr>
            <w:tcW w:w="3114" w:type="dxa"/>
            <w:shd w:val="clear" w:color="auto" w:fill="0070C0"/>
            <w:vAlign w:val="center"/>
          </w:tcPr>
          <w:p w14:paraId="7F4B1D5F" w14:textId="77777777" w:rsidR="001E094B" w:rsidRPr="007E69A3" w:rsidRDefault="001E094B" w:rsidP="00C66BB2">
            <w:pPr>
              <w:spacing w:after="0" w:line="240" w:lineRule="auto"/>
              <w:ind w:firstLine="0"/>
              <w:jc w:val="center"/>
              <w:rPr>
                <w:rFonts w:cs="Arial"/>
                <w:b/>
                <w:color w:val="FFFFFF"/>
                <w:sz w:val="22"/>
              </w:rPr>
            </w:pPr>
            <w:r w:rsidRPr="007E69A3">
              <w:rPr>
                <w:rFonts w:cs="Arial"/>
                <w:b/>
                <w:color w:val="FFFFFF"/>
                <w:sz w:val="22"/>
              </w:rPr>
              <w:t>Код проекта</w:t>
            </w:r>
          </w:p>
        </w:tc>
        <w:tc>
          <w:tcPr>
            <w:tcW w:w="6775" w:type="dxa"/>
            <w:shd w:val="clear" w:color="auto" w:fill="0070C0"/>
            <w:vAlign w:val="center"/>
          </w:tcPr>
          <w:p w14:paraId="7FB2C3C3" w14:textId="77777777" w:rsidR="001E094B" w:rsidRPr="007E69A3" w:rsidRDefault="001E094B" w:rsidP="00C66BB2">
            <w:pPr>
              <w:spacing w:after="0" w:line="240" w:lineRule="auto"/>
              <w:ind w:firstLine="0"/>
              <w:jc w:val="center"/>
              <w:rPr>
                <w:rFonts w:cs="Arial"/>
                <w:b/>
                <w:color w:val="FFFFFF"/>
                <w:sz w:val="22"/>
              </w:rPr>
            </w:pPr>
            <w:r w:rsidRPr="007E69A3">
              <w:rPr>
                <w:rFonts w:cs="Arial"/>
                <w:b/>
                <w:color w:val="FFFFFF"/>
                <w:sz w:val="22"/>
              </w:rPr>
              <w:t>Наименование проекта</w:t>
            </w:r>
          </w:p>
        </w:tc>
      </w:tr>
      <w:tr w:rsidR="001E094B" w:rsidRPr="007E69A3" w14:paraId="4E713499" w14:textId="77777777" w:rsidTr="00952C4B">
        <w:trPr>
          <w:trHeight w:val="390"/>
        </w:trPr>
        <w:tc>
          <w:tcPr>
            <w:tcW w:w="3114" w:type="dxa"/>
          </w:tcPr>
          <w:p w14:paraId="788F0358" w14:textId="75EDCEC2" w:rsidR="001E094B" w:rsidRPr="007E69A3" w:rsidRDefault="00E3777E" w:rsidP="00952C4B">
            <w:pPr>
              <w:spacing w:after="0" w:line="240" w:lineRule="auto"/>
              <w:ind w:firstLine="0"/>
              <w:jc w:val="center"/>
              <w:rPr>
                <w:rFonts w:cs="Arial"/>
                <w:sz w:val="22"/>
              </w:rPr>
            </w:pPr>
            <w:r w:rsidRPr="00A602C8">
              <w:rPr>
                <w:rFonts w:cs="Arial"/>
                <w:color w:val="000000" w:themeColor="text1"/>
                <w:sz w:val="22"/>
              </w:rPr>
              <w:t>U210001982</w:t>
            </w:r>
          </w:p>
        </w:tc>
        <w:tc>
          <w:tcPr>
            <w:tcW w:w="6775" w:type="dxa"/>
          </w:tcPr>
          <w:p w14:paraId="218034AA" w14:textId="3F21E588" w:rsidR="001E094B" w:rsidRPr="007E69A3" w:rsidRDefault="00E3777E" w:rsidP="00C66BB2">
            <w:pPr>
              <w:spacing w:after="0" w:line="240" w:lineRule="auto"/>
              <w:ind w:firstLine="0"/>
              <w:jc w:val="left"/>
              <w:rPr>
                <w:rFonts w:cs="Arial"/>
                <w:sz w:val="22"/>
              </w:rPr>
            </w:pPr>
            <w:r w:rsidRPr="00A602C8">
              <w:rPr>
                <w:rFonts w:cs="Arial"/>
                <w:color w:val="000000" w:themeColor="text1"/>
                <w:sz w:val="22"/>
              </w:rPr>
              <w:t>Корпоративная платформа ЛИМС</w:t>
            </w:r>
          </w:p>
        </w:tc>
      </w:tr>
    </w:tbl>
    <w:p w14:paraId="67FBBF6D" w14:textId="77777777" w:rsidR="001E094B" w:rsidRPr="007E69A3" w:rsidRDefault="001E094B" w:rsidP="001E094B">
      <w:pPr>
        <w:spacing w:line="240" w:lineRule="auto"/>
        <w:ind w:firstLine="0"/>
        <w:rPr>
          <w:rFonts w:cs="Arial"/>
          <w:sz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804"/>
      </w:tblGrid>
      <w:tr w:rsidR="001E094B" w:rsidRPr="007E69A3" w14:paraId="469F9AD9" w14:textId="77777777" w:rsidTr="00C66BB2">
        <w:trPr>
          <w:trHeight w:val="177"/>
        </w:trPr>
        <w:tc>
          <w:tcPr>
            <w:tcW w:w="3085" w:type="dxa"/>
            <w:shd w:val="clear" w:color="auto" w:fill="0070C0"/>
            <w:vAlign w:val="center"/>
          </w:tcPr>
          <w:p w14:paraId="3FEB9D60" w14:textId="77777777" w:rsidR="001E094B" w:rsidRPr="007E69A3" w:rsidRDefault="001E094B" w:rsidP="00C66BB2">
            <w:pPr>
              <w:spacing w:after="0" w:line="240" w:lineRule="auto"/>
              <w:ind w:firstLine="0"/>
              <w:jc w:val="left"/>
              <w:rPr>
                <w:rFonts w:cs="Arial"/>
                <w:b/>
                <w:color w:val="FFFFFF"/>
                <w:sz w:val="22"/>
              </w:rPr>
            </w:pPr>
            <w:r w:rsidRPr="007E69A3">
              <w:rPr>
                <w:rFonts w:cs="Arial"/>
                <w:b/>
                <w:color w:val="FFFFFF"/>
                <w:sz w:val="22"/>
              </w:rPr>
              <w:t>Название документа:</w:t>
            </w:r>
          </w:p>
        </w:tc>
        <w:tc>
          <w:tcPr>
            <w:tcW w:w="6804" w:type="dxa"/>
            <w:vAlign w:val="center"/>
          </w:tcPr>
          <w:p w14:paraId="4D01517A" w14:textId="77777777" w:rsidR="001E094B" w:rsidRPr="007E69A3" w:rsidRDefault="001E094B" w:rsidP="00C66BB2">
            <w:pPr>
              <w:spacing w:after="0" w:line="240" w:lineRule="auto"/>
              <w:ind w:firstLine="0"/>
              <w:jc w:val="left"/>
              <w:rPr>
                <w:rFonts w:cs="Arial"/>
                <w:i/>
                <w:sz w:val="22"/>
              </w:rPr>
            </w:pPr>
            <w:r w:rsidRPr="007E69A3">
              <w:rPr>
                <w:rFonts w:cs="Arial"/>
                <w:sz w:val="22"/>
              </w:rPr>
              <w:t>Проектное решение по ролям и полномочиям</w:t>
            </w:r>
          </w:p>
        </w:tc>
      </w:tr>
      <w:tr w:rsidR="001E094B" w:rsidRPr="007E69A3" w14:paraId="4C6EEF1B" w14:textId="77777777" w:rsidTr="00C66BB2">
        <w:trPr>
          <w:trHeight w:val="256"/>
        </w:trPr>
        <w:tc>
          <w:tcPr>
            <w:tcW w:w="3085" w:type="dxa"/>
            <w:shd w:val="clear" w:color="auto" w:fill="0070C0"/>
            <w:vAlign w:val="center"/>
          </w:tcPr>
          <w:p w14:paraId="74045564" w14:textId="77777777" w:rsidR="001E094B" w:rsidRPr="007E69A3" w:rsidRDefault="001E094B" w:rsidP="00C66BB2">
            <w:pPr>
              <w:spacing w:after="0" w:line="240" w:lineRule="auto"/>
              <w:ind w:firstLine="0"/>
              <w:jc w:val="left"/>
              <w:rPr>
                <w:rFonts w:cs="Arial"/>
                <w:b/>
                <w:color w:val="FFFFFF"/>
                <w:sz w:val="22"/>
              </w:rPr>
            </w:pPr>
            <w:r w:rsidRPr="007E69A3">
              <w:rPr>
                <w:rFonts w:cs="Arial"/>
                <w:b/>
                <w:color w:val="FFFFFF"/>
                <w:sz w:val="22"/>
              </w:rPr>
              <w:t>Версия документа:</w:t>
            </w:r>
          </w:p>
        </w:tc>
        <w:tc>
          <w:tcPr>
            <w:tcW w:w="6804" w:type="dxa"/>
            <w:vAlign w:val="center"/>
          </w:tcPr>
          <w:p w14:paraId="654CC002" w14:textId="3DC27FAC" w:rsidR="001E094B" w:rsidRPr="007E69A3" w:rsidRDefault="00E3777E" w:rsidP="00C66BB2">
            <w:pPr>
              <w:spacing w:after="0" w:line="240" w:lineRule="auto"/>
              <w:ind w:firstLine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="001E094B" w:rsidRPr="007E69A3">
              <w:rPr>
                <w:rFonts w:cs="Arial"/>
                <w:sz w:val="22"/>
              </w:rPr>
              <w:t>.</w:t>
            </w:r>
            <w:r w:rsidR="00B575E5">
              <w:rPr>
                <w:rFonts w:cs="Arial"/>
                <w:sz w:val="22"/>
              </w:rPr>
              <w:t>3</w:t>
            </w:r>
          </w:p>
        </w:tc>
      </w:tr>
      <w:tr w:rsidR="001E094B" w:rsidRPr="007E69A3" w14:paraId="45F7BB8C" w14:textId="77777777" w:rsidTr="00C66BB2">
        <w:tc>
          <w:tcPr>
            <w:tcW w:w="3085" w:type="dxa"/>
            <w:shd w:val="clear" w:color="auto" w:fill="0070C0"/>
            <w:vAlign w:val="center"/>
          </w:tcPr>
          <w:p w14:paraId="56D7CB9A" w14:textId="77777777" w:rsidR="001E094B" w:rsidRPr="007E69A3" w:rsidRDefault="001E094B" w:rsidP="00C66BB2">
            <w:pPr>
              <w:spacing w:after="0" w:line="240" w:lineRule="auto"/>
              <w:ind w:firstLine="0"/>
              <w:jc w:val="left"/>
              <w:rPr>
                <w:rFonts w:cs="Arial"/>
                <w:b/>
                <w:color w:val="FFFFFF"/>
                <w:sz w:val="22"/>
              </w:rPr>
            </w:pPr>
            <w:r w:rsidRPr="007E69A3">
              <w:rPr>
                <w:rFonts w:cs="Arial"/>
                <w:b/>
                <w:color w:val="FFFFFF"/>
                <w:sz w:val="22"/>
              </w:rPr>
              <w:t>Дата документа:</w:t>
            </w:r>
          </w:p>
        </w:tc>
        <w:tc>
          <w:tcPr>
            <w:tcW w:w="6804" w:type="dxa"/>
            <w:vAlign w:val="center"/>
          </w:tcPr>
          <w:p w14:paraId="2FAAC942" w14:textId="69A8C173" w:rsidR="001E094B" w:rsidRPr="007E69A3" w:rsidRDefault="00B575E5" w:rsidP="00C66BB2">
            <w:pPr>
              <w:spacing w:after="0" w:line="240" w:lineRule="auto"/>
              <w:ind w:firstLine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13</w:t>
            </w:r>
            <w:r w:rsidR="001E094B" w:rsidRPr="007E69A3">
              <w:rPr>
                <w:rFonts w:cs="Arial"/>
                <w:sz w:val="22"/>
              </w:rPr>
              <w:t>.</w:t>
            </w:r>
            <w:r w:rsidR="00864B2B">
              <w:rPr>
                <w:rFonts w:cs="Arial"/>
                <w:sz w:val="22"/>
              </w:rPr>
              <w:t>12</w:t>
            </w:r>
            <w:r w:rsidR="001E094B" w:rsidRPr="007E69A3">
              <w:rPr>
                <w:rFonts w:cs="Arial"/>
                <w:sz w:val="22"/>
              </w:rPr>
              <w:t>.2023</w:t>
            </w:r>
          </w:p>
        </w:tc>
      </w:tr>
      <w:tr w:rsidR="001E094B" w:rsidRPr="007E69A3" w14:paraId="628FEE03" w14:textId="77777777" w:rsidTr="00C66BB2">
        <w:trPr>
          <w:trHeight w:val="60"/>
        </w:trPr>
        <w:tc>
          <w:tcPr>
            <w:tcW w:w="3085" w:type="dxa"/>
            <w:shd w:val="clear" w:color="auto" w:fill="0070C0"/>
            <w:vAlign w:val="center"/>
          </w:tcPr>
          <w:p w14:paraId="4BE2CA24" w14:textId="77777777" w:rsidR="001E094B" w:rsidRPr="007E69A3" w:rsidRDefault="001E094B" w:rsidP="00C66BB2">
            <w:pPr>
              <w:spacing w:after="0" w:line="240" w:lineRule="auto"/>
              <w:ind w:firstLine="0"/>
              <w:jc w:val="left"/>
              <w:rPr>
                <w:rFonts w:cs="Arial"/>
                <w:b/>
                <w:color w:val="FFFFFF"/>
                <w:sz w:val="22"/>
              </w:rPr>
            </w:pPr>
            <w:r w:rsidRPr="007E69A3">
              <w:rPr>
                <w:rFonts w:cs="Arial"/>
                <w:b/>
                <w:color w:val="FFFFFF"/>
                <w:sz w:val="22"/>
              </w:rPr>
              <w:t>Назначение документа:</w:t>
            </w:r>
          </w:p>
        </w:tc>
        <w:tc>
          <w:tcPr>
            <w:tcW w:w="6804" w:type="dxa"/>
            <w:vAlign w:val="center"/>
          </w:tcPr>
          <w:p w14:paraId="5671B093" w14:textId="00B512FE" w:rsidR="001E094B" w:rsidRPr="007E69A3" w:rsidRDefault="001E094B" w:rsidP="00C66BB2">
            <w:pPr>
              <w:spacing w:after="0" w:line="240" w:lineRule="auto"/>
              <w:ind w:firstLine="0"/>
              <w:jc w:val="left"/>
              <w:rPr>
                <w:rFonts w:cs="Arial"/>
                <w:sz w:val="22"/>
              </w:rPr>
            </w:pPr>
            <w:r w:rsidRPr="007E69A3">
              <w:rPr>
                <w:rFonts w:cs="Arial"/>
                <w:sz w:val="22"/>
              </w:rPr>
              <w:t>Документ содержит описание ролей и полномочий пользователей</w:t>
            </w:r>
          </w:p>
        </w:tc>
      </w:tr>
    </w:tbl>
    <w:p w14:paraId="67DDD71F" w14:textId="77777777" w:rsidR="00AE160B" w:rsidRDefault="00AE160B" w:rsidP="001E094B">
      <w:pPr>
        <w:spacing w:line="240" w:lineRule="auto"/>
        <w:ind w:firstLine="0"/>
        <w:rPr>
          <w:rFonts w:cs="Arial"/>
          <w:b/>
          <w:sz w:val="22"/>
        </w:rPr>
      </w:pPr>
    </w:p>
    <w:p w14:paraId="46AAD789" w14:textId="77777777" w:rsidR="001E094B" w:rsidRPr="007E69A3" w:rsidRDefault="001E094B" w:rsidP="001E094B">
      <w:pPr>
        <w:spacing w:line="240" w:lineRule="auto"/>
        <w:ind w:firstLine="0"/>
        <w:rPr>
          <w:rFonts w:cs="Arial"/>
          <w:b/>
          <w:sz w:val="22"/>
        </w:rPr>
      </w:pPr>
      <w:r w:rsidRPr="007E69A3">
        <w:rPr>
          <w:rFonts w:cs="Arial"/>
          <w:b/>
          <w:sz w:val="22"/>
        </w:rPr>
        <w:t>История изменений</w:t>
      </w: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0"/>
        <w:gridCol w:w="1807"/>
        <w:gridCol w:w="4618"/>
        <w:gridCol w:w="2553"/>
      </w:tblGrid>
      <w:tr w:rsidR="002372D8" w:rsidRPr="007E69A3" w14:paraId="6239F28E" w14:textId="77777777" w:rsidTr="00D40E97">
        <w:trPr>
          <w:cantSplit/>
        </w:trPr>
        <w:tc>
          <w:tcPr>
            <w:tcW w:w="474" w:type="pct"/>
            <w:shd w:val="clear" w:color="auto" w:fill="0070C0"/>
            <w:vAlign w:val="center"/>
          </w:tcPr>
          <w:p w14:paraId="231B7292" w14:textId="77777777" w:rsidR="001E094B" w:rsidRPr="007E69A3" w:rsidRDefault="001E094B" w:rsidP="00C66BB2">
            <w:pPr>
              <w:spacing w:after="0" w:line="240" w:lineRule="auto"/>
              <w:ind w:firstLine="0"/>
              <w:jc w:val="center"/>
              <w:rPr>
                <w:rFonts w:cs="Arial"/>
                <w:b/>
                <w:color w:val="FFFFFF"/>
                <w:sz w:val="22"/>
              </w:rPr>
            </w:pPr>
            <w:r w:rsidRPr="007E69A3">
              <w:rPr>
                <w:rFonts w:cs="Arial"/>
                <w:b/>
                <w:color w:val="FFFFFF"/>
                <w:sz w:val="22"/>
              </w:rPr>
              <w:t>Версия</w:t>
            </w:r>
          </w:p>
        </w:tc>
        <w:tc>
          <w:tcPr>
            <w:tcW w:w="911" w:type="pct"/>
            <w:shd w:val="clear" w:color="auto" w:fill="0070C0"/>
            <w:vAlign w:val="center"/>
          </w:tcPr>
          <w:p w14:paraId="6F070FAC" w14:textId="77777777" w:rsidR="001E094B" w:rsidRPr="007E69A3" w:rsidRDefault="001E094B" w:rsidP="00C66BB2">
            <w:pPr>
              <w:spacing w:after="0" w:line="240" w:lineRule="auto"/>
              <w:ind w:firstLine="0"/>
              <w:jc w:val="center"/>
              <w:rPr>
                <w:rFonts w:cs="Arial"/>
                <w:b/>
                <w:color w:val="FFFFFF"/>
                <w:sz w:val="22"/>
              </w:rPr>
            </w:pPr>
            <w:r w:rsidRPr="007E69A3">
              <w:rPr>
                <w:rFonts w:cs="Arial"/>
                <w:b/>
                <w:color w:val="FFFFFF"/>
                <w:sz w:val="22"/>
              </w:rPr>
              <w:t>Дата</w:t>
            </w:r>
          </w:p>
        </w:tc>
        <w:tc>
          <w:tcPr>
            <w:tcW w:w="2328" w:type="pct"/>
            <w:shd w:val="clear" w:color="auto" w:fill="0070C0"/>
            <w:vAlign w:val="center"/>
          </w:tcPr>
          <w:p w14:paraId="7CF12202" w14:textId="77777777" w:rsidR="001E094B" w:rsidRPr="007E69A3" w:rsidRDefault="001E094B" w:rsidP="00C66BB2">
            <w:pPr>
              <w:spacing w:after="0" w:line="240" w:lineRule="auto"/>
              <w:ind w:firstLine="0"/>
              <w:jc w:val="center"/>
              <w:rPr>
                <w:rFonts w:cs="Arial"/>
                <w:b/>
                <w:color w:val="FFFFFF"/>
                <w:sz w:val="22"/>
              </w:rPr>
            </w:pPr>
            <w:r w:rsidRPr="007E69A3">
              <w:rPr>
                <w:rFonts w:cs="Arial"/>
                <w:b/>
                <w:color w:val="FFFFFF"/>
                <w:sz w:val="22"/>
              </w:rPr>
              <w:t>Комментарий</w:t>
            </w:r>
          </w:p>
        </w:tc>
        <w:tc>
          <w:tcPr>
            <w:tcW w:w="1287" w:type="pct"/>
            <w:shd w:val="clear" w:color="auto" w:fill="0070C0"/>
            <w:vAlign w:val="center"/>
          </w:tcPr>
          <w:p w14:paraId="49B28F8D" w14:textId="77777777" w:rsidR="001E094B" w:rsidRPr="007E69A3" w:rsidRDefault="001E094B" w:rsidP="00C66BB2">
            <w:pPr>
              <w:spacing w:after="0" w:line="240" w:lineRule="auto"/>
              <w:ind w:firstLine="0"/>
              <w:jc w:val="center"/>
              <w:rPr>
                <w:rFonts w:cs="Arial"/>
                <w:b/>
                <w:color w:val="FFFFFF"/>
                <w:sz w:val="22"/>
              </w:rPr>
            </w:pPr>
            <w:r w:rsidRPr="007E69A3">
              <w:rPr>
                <w:rFonts w:cs="Arial"/>
                <w:b/>
                <w:color w:val="FFFFFF"/>
                <w:sz w:val="22"/>
              </w:rPr>
              <w:t>Автор</w:t>
            </w:r>
          </w:p>
        </w:tc>
      </w:tr>
      <w:tr w:rsidR="001E094B" w:rsidRPr="007E69A3" w14:paraId="2EA8D3AB" w14:textId="77777777" w:rsidTr="00D40E97">
        <w:trPr>
          <w:cantSplit/>
        </w:trPr>
        <w:tc>
          <w:tcPr>
            <w:tcW w:w="474" w:type="pct"/>
          </w:tcPr>
          <w:p w14:paraId="641B25B9" w14:textId="521D7D9A" w:rsidR="001E094B" w:rsidRPr="007E69A3" w:rsidRDefault="00727685" w:rsidP="00C66BB2">
            <w:pPr>
              <w:spacing w:after="0" w:line="240" w:lineRule="auto"/>
              <w:ind w:firstLine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</w:t>
            </w:r>
            <w:r w:rsidR="001E094B" w:rsidRPr="007E69A3">
              <w:rPr>
                <w:rFonts w:cs="Arial"/>
                <w:sz w:val="22"/>
              </w:rPr>
              <w:t>.</w:t>
            </w:r>
            <w:r>
              <w:rPr>
                <w:rFonts w:cs="Arial"/>
                <w:sz w:val="22"/>
              </w:rPr>
              <w:t>1</w:t>
            </w:r>
          </w:p>
        </w:tc>
        <w:tc>
          <w:tcPr>
            <w:tcW w:w="911" w:type="pct"/>
          </w:tcPr>
          <w:p w14:paraId="008318E1" w14:textId="30BE0364" w:rsidR="001E094B" w:rsidRPr="007E69A3" w:rsidRDefault="00E3777E" w:rsidP="00C66BB2">
            <w:pPr>
              <w:spacing w:after="0" w:line="240" w:lineRule="auto"/>
              <w:ind w:firstLine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29</w:t>
            </w:r>
            <w:r w:rsidR="001E094B" w:rsidRPr="007E69A3">
              <w:rPr>
                <w:rFonts w:cs="Arial"/>
                <w:sz w:val="22"/>
              </w:rPr>
              <w:t>.</w:t>
            </w:r>
            <w:r>
              <w:rPr>
                <w:rFonts w:cs="Arial"/>
                <w:sz w:val="22"/>
              </w:rPr>
              <w:t>11</w:t>
            </w:r>
            <w:r w:rsidR="001E094B" w:rsidRPr="007E69A3">
              <w:rPr>
                <w:rFonts w:cs="Arial"/>
                <w:sz w:val="22"/>
              </w:rPr>
              <w:t>.2023</w:t>
            </w:r>
          </w:p>
        </w:tc>
        <w:tc>
          <w:tcPr>
            <w:tcW w:w="2328" w:type="pct"/>
          </w:tcPr>
          <w:p w14:paraId="405E2E14" w14:textId="77777777" w:rsidR="001E094B" w:rsidRPr="007E69A3" w:rsidRDefault="001E094B" w:rsidP="00355464">
            <w:pPr>
              <w:spacing w:after="0" w:line="240" w:lineRule="auto"/>
              <w:ind w:firstLine="0"/>
              <w:jc w:val="left"/>
              <w:rPr>
                <w:rFonts w:cs="Arial"/>
                <w:sz w:val="22"/>
              </w:rPr>
            </w:pPr>
            <w:r w:rsidRPr="007E69A3">
              <w:rPr>
                <w:rFonts w:cs="Arial"/>
                <w:sz w:val="22"/>
              </w:rPr>
              <w:t>Создание документа</w:t>
            </w:r>
          </w:p>
        </w:tc>
        <w:tc>
          <w:tcPr>
            <w:tcW w:w="1287" w:type="pct"/>
          </w:tcPr>
          <w:p w14:paraId="41171BC9" w14:textId="0494DDBC" w:rsidR="001E094B" w:rsidRDefault="00E3777E" w:rsidP="00C66BB2">
            <w:pPr>
              <w:spacing w:after="0" w:line="240" w:lineRule="auto"/>
              <w:ind w:firstLine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Подшивалов Е.П.</w:t>
            </w:r>
          </w:p>
          <w:p w14:paraId="781A93E6" w14:textId="68EF3DCA" w:rsidR="001E094B" w:rsidRPr="007E69A3" w:rsidRDefault="00E3777E" w:rsidP="00C66BB2">
            <w:pPr>
              <w:spacing w:after="0" w:line="240" w:lineRule="auto"/>
              <w:ind w:firstLine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Колоколова Т.Н.</w:t>
            </w:r>
          </w:p>
        </w:tc>
      </w:tr>
      <w:tr w:rsidR="00E3777E" w:rsidRPr="007E69A3" w14:paraId="0A5B14FD" w14:textId="77777777" w:rsidTr="006F2C2A">
        <w:trPr>
          <w:cantSplit/>
        </w:trPr>
        <w:tc>
          <w:tcPr>
            <w:tcW w:w="474" w:type="pct"/>
          </w:tcPr>
          <w:p w14:paraId="45464EBC" w14:textId="652A84B6" w:rsidR="00E3777E" w:rsidRPr="007E69A3" w:rsidRDefault="00727685" w:rsidP="00C66BB2">
            <w:pPr>
              <w:spacing w:after="0" w:line="240" w:lineRule="auto"/>
              <w:ind w:firstLine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0.2</w:t>
            </w:r>
          </w:p>
        </w:tc>
        <w:tc>
          <w:tcPr>
            <w:tcW w:w="911" w:type="pct"/>
          </w:tcPr>
          <w:p w14:paraId="354769B3" w14:textId="1611CB7F" w:rsidR="00E3777E" w:rsidRPr="007E69A3" w:rsidRDefault="00727685" w:rsidP="00C66BB2">
            <w:pPr>
              <w:spacing w:after="0" w:line="240" w:lineRule="auto"/>
              <w:ind w:firstLine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11.12.2023</w:t>
            </w:r>
          </w:p>
        </w:tc>
        <w:tc>
          <w:tcPr>
            <w:tcW w:w="2328" w:type="pct"/>
          </w:tcPr>
          <w:p w14:paraId="6C5ACBF6" w14:textId="4484CFC7" w:rsidR="00640997" w:rsidRDefault="005D726D" w:rsidP="006F2C2A">
            <w:pPr>
              <w:spacing w:after="0" w:line="240" w:lineRule="auto"/>
              <w:ind w:firstLine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Изменен п. 3.2.1</w:t>
            </w:r>
            <w:r w:rsidR="00864B2B">
              <w:rPr>
                <w:rFonts w:cs="Arial"/>
                <w:sz w:val="22"/>
              </w:rPr>
              <w:t>.</w:t>
            </w:r>
          </w:p>
          <w:p w14:paraId="0FAEC4FB" w14:textId="6ED1FC99" w:rsidR="00E3777E" w:rsidRPr="007E69A3" w:rsidRDefault="00640997" w:rsidP="006F2C2A">
            <w:pPr>
              <w:spacing w:after="0" w:line="240" w:lineRule="auto"/>
              <w:ind w:firstLine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Добавлен</w:t>
            </w:r>
            <w:r w:rsidR="00662F5D">
              <w:rPr>
                <w:rFonts w:cs="Arial"/>
                <w:sz w:val="22"/>
              </w:rPr>
              <w:t>ы</w:t>
            </w:r>
            <w:r>
              <w:rPr>
                <w:rFonts w:cs="Arial"/>
                <w:sz w:val="22"/>
              </w:rPr>
              <w:t xml:space="preserve"> п. </w:t>
            </w:r>
            <w:r w:rsidR="00662F5D">
              <w:rPr>
                <w:rFonts w:cs="Arial"/>
                <w:sz w:val="22"/>
              </w:rPr>
              <w:t xml:space="preserve">3.3, </w:t>
            </w:r>
            <w:r w:rsidR="005D726D">
              <w:rPr>
                <w:rFonts w:cs="Arial"/>
                <w:sz w:val="22"/>
              </w:rPr>
              <w:t>3.</w:t>
            </w:r>
            <w:r w:rsidR="00662F5D">
              <w:rPr>
                <w:rFonts w:cs="Arial"/>
                <w:sz w:val="22"/>
              </w:rPr>
              <w:t>5</w:t>
            </w:r>
            <w:r w:rsidR="005D726D">
              <w:rPr>
                <w:rFonts w:cs="Arial"/>
                <w:sz w:val="22"/>
              </w:rPr>
              <w:t>.</w:t>
            </w:r>
          </w:p>
        </w:tc>
        <w:tc>
          <w:tcPr>
            <w:tcW w:w="1287" w:type="pct"/>
          </w:tcPr>
          <w:p w14:paraId="06DEBC44" w14:textId="77777777" w:rsidR="00727685" w:rsidRDefault="00727685" w:rsidP="00727685">
            <w:pPr>
              <w:spacing w:after="0" w:line="240" w:lineRule="auto"/>
              <w:ind w:firstLine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Подшивалов Е.П.</w:t>
            </w:r>
          </w:p>
          <w:p w14:paraId="3EC79991" w14:textId="29E91F66" w:rsidR="00E3777E" w:rsidRPr="007E69A3" w:rsidRDefault="00727685" w:rsidP="00C66BB2">
            <w:pPr>
              <w:spacing w:after="0" w:line="240" w:lineRule="auto"/>
              <w:ind w:firstLine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Колоколова Т.Н.</w:t>
            </w:r>
          </w:p>
        </w:tc>
      </w:tr>
      <w:tr w:rsidR="00E3777E" w:rsidRPr="007E69A3" w14:paraId="758B8E12" w14:textId="77777777" w:rsidTr="00E912A0">
        <w:trPr>
          <w:cantSplit/>
        </w:trPr>
        <w:tc>
          <w:tcPr>
            <w:tcW w:w="474" w:type="pct"/>
          </w:tcPr>
          <w:p w14:paraId="1581D755" w14:textId="6BC63742" w:rsidR="00E3777E" w:rsidRPr="007E69A3" w:rsidRDefault="00B575E5" w:rsidP="00C66BB2">
            <w:pPr>
              <w:spacing w:after="0" w:line="240" w:lineRule="auto"/>
              <w:ind w:firstLine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0.3</w:t>
            </w:r>
          </w:p>
        </w:tc>
        <w:tc>
          <w:tcPr>
            <w:tcW w:w="911" w:type="pct"/>
          </w:tcPr>
          <w:p w14:paraId="312EA3A2" w14:textId="2BFDC19C" w:rsidR="00E3777E" w:rsidRPr="007E69A3" w:rsidRDefault="00B575E5" w:rsidP="00C66BB2">
            <w:pPr>
              <w:spacing w:after="0" w:line="240" w:lineRule="auto"/>
              <w:ind w:firstLine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13.12.2023</w:t>
            </w:r>
          </w:p>
        </w:tc>
        <w:tc>
          <w:tcPr>
            <w:tcW w:w="2328" w:type="pct"/>
          </w:tcPr>
          <w:p w14:paraId="654849D4" w14:textId="446B3BA7" w:rsidR="00E3777E" w:rsidRPr="007E69A3" w:rsidRDefault="006660F7" w:rsidP="006660F7">
            <w:pPr>
              <w:spacing w:after="0" w:line="240" w:lineRule="auto"/>
              <w:ind w:firstLine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Добавлены п. 3.4, 3.5</w:t>
            </w:r>
            <w:r w:rsidR="00E912A0">
              <w:rPr>
                <w:rFonts w:cs="Arial"/>
                <w:sz w:val="22"/>
              </w:rPr>
              <w:t>, 3.14</w:t>
            </w:r>
            <w:r>
              <w:rPr>
                <w:rFonts w:cs="Arial"/>
                <w:sz w:val="22"/>
              </w:rPr>
              <w:t>.</w:t>
            </w:r>
          </w:p>
        </w:tc>
        <w:tc>
          <w:tcPr>
            <w:tcW w:w="1287" w:type="pct"/>
          </w:tcPr>
          <w:p w14:paraId="6A47FB81" w14:textId="2FCB1818" w:rsidR="00B575E5" w:rsidRDefault="00B575E5" w:rsidP="579C5F79">
            <w:pPr>
              <w:spacing w:after="0" w:line="240" w:lineRule="auto"/>
              <w:ind w:firstLine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Подшивалов Е.П.</w:t>
            </w:r>
          </w:p>
          <w:p w14:paraId="67D75575" w14:textId="2F4AE982" w:rsidR="00AC72AB" w:rsidRDefault="579C5F79" w:rsidP="00B575E5">
            <w:pPr>
              <w:spacing w:after="0" w:line="240" w:lineRule="auto"/>
              <w:ind w:firstLine="0"/>
              <w:jc w:val="left"/>
              <w:rPr>
                <w:rFonts w:cs="Arial"/>
                <w:sz w:val="22"/>
              </w:rPr>
            </w:pPr>
            <w:r w:rsidRPr="579C5F79">
              <w:rPr>
                <w:rFonts w:cs="Arial"/>
                <w:sz w:val="22"/>
              </w:rPr>
              <w:t>Носиков Д.</w:t>
            </w:r>
            <w:r w:rsidR="009C2FAE">
              <w:rPr>
                <w:rFonts w:cs="Arial"/>
                <w:sz w:val="22"/>
              </w:rPr>
              <w:t>С.</w:t>
            </w:r>
          </w:p>
          <w:p w14:paraId="21452AE6" w14:textId="66887EE5" w:rsidR="00E3777E" w:rsidRPr="007E69A3" w:rsidRDefault="00B575E5" w:rsidP="00C66BB2">
            <w:pPr>
              <w:spacing w:after="0" w:line="240" w:lineRule="auto"/>
              <w:ind w:firstLine="0"/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Колоколова Т.Н.</w:t>
            </w:r>
          </w:p>
        </w:tc>
      </w:tr>
    </w:tbl>
    <w:p w14:paraId="2E5B8A4A" w14:textId="77777777" w:rsidR="00844769" w:rsidRDefault="00844769">
      <w:pPr>
        <w:spacing w:after="160" w:line="259" w:lineRule="auto"/>
        <w:ind w:firstLine="0"/>
        <w:jc w:val="left"/>
        <w:rPr>
          <w:rFonts w:asciiTheme="majorHAnsi" w:eastAsiaTheme="majorEastAsia" w:hAnsiTheme="majorHAnsi" w:cs="Arial"/>
          <w:color w:val="2F5496" w:themeColor="accent1" w:themeShade="BF"/>
          <w:sz w:val="24"/>
          <w:szCs w:val="24"/>
          <w:lang w:eastAsia="ru-RU"/>
        </w:rPr>
      </w:pPr>
      <w:r>
        <w:rPr>
          <w:rFonts w:cs="Arial"/>
          <w:sz w:val="24"/>
          <w:szCs w:val="24"/>
        </w:rPr>
        <w:br w:type="page"/>
      </w:r>
    </w:p>
    <w:sdt>
      <w:sdtPr>
        <w:rPr>
          <w:rFonts w:ascii="Arial" w:eastAsia="Calibri" w:hAnsi="Arial" w:cs="Arial"/>
          <w:color w:val="auto"/>
          <w:sz w:val="22"/>
          <w:szCs w:val="22"/>
          <w:lang w:eastAsia="en-US"/>
        </w:rPr>
        <w:id w:val="-1650747375"/>
        <w:docPartObj>
          <w:docPartGallery w:val="Table of Contents"/>
          <w:docPartUnique/>
        </w:docPartObj>
      </w:sdtPr>
      <w:sdtContent>
        <w:p w14:paraId="1341EFE9" w14:textId="1189D019" w:rsidR="00844769" w:rsidRPr="00355464" w:rsidRDefault="00844769" w:rsidP="00844769">
          <w:pPr>
            <w:pStyle w:val="aff1"/>
            <w:numPr>
              <w:ilvl w:val="0"/>
              <w:numId w:val="0"/>
            </w:numPr>
            <w:ind w:left="432"/>
            <w:jc w:val="center"/>
            <w:rPr>
              <w:rFonts w:ascii="Arial" w:hAnsi="Arial" w:cs="Arial"/>
              <w:b/>
              <w:color w:val="auto"/>
              <w:sz w:val="28"/>
              <w:szCs w:val="28"/>
            </w:rPr>
          </w:pPr>
          <w:r w:rsidRPr="00355464">
            <w:rPr>
              <w:rFonts w:ascii="Arial" w:hAnsi="Arial" w:cs="Arial"/>
              <w:b/>
              <w:color w:val="auto"/>
              <w:sz w:val="28"/>
              <w:szCs w:val="28"/>
            </w:rPr>
            <w:t>Оглавление</w:t>
          </w:r>
        </w:p>
        <w:p w14:paraId="4C55851B" w14:textId="694DBE5D" w:rsidR="004C7E00" w:rsidRPr="004C7E00" w:rsidRDefault="00844769">
          <w:pPr>
            <w:pStyle w:val="16"/>
            <w:tabs>
              <w:tab w:val="left" w:pos="1134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r w:rsidRPr="004C7E00">
            <w:rPr>
              <w:rFonts w:cs="Arial"/>
              <w:sz w:val="22"/>
            </w:rPr>
            <w:fldChar w:fldCharType="begin"/>
          </w:r>
          <w:r w:rsidRPr="004C7E00">
            <w:rPr>
              <w:rFonts w:cs="Arial"/>
              <w:sz w:val="22"/>
            </w:rPr>
            <w:instrText xml:space="preserve"> TOC \o "1-3" \h \z \u </w:instrText>
          </w:r>
          <w:r w:rsidRPr="004C7E00">
            <w:rPr>
              <w:rFonts w:cs="Arial"/>
              <w:sz w:val="22"/>
            </w:rPr>
            <w:fldChar w:fldCharType="separate"/>
          </w:r>
          <w:hyperlink w:anchor="_Toc153388688" w:history="1">
            <w:r w:rsidR="004C7E00" w:rsidRPr="004C7E00">
              <w:rPr>
                <w:rStyle w:val="aff2"/>
                <w:noProof/>
                <w:sz w:val="22"/>
              </w:rPr>
              <w:t>1.</w:t>
            </w:r>
            <w:r w:rsidR="004C7E00" w:rsidRPr="004C7E00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C7E00" w:rsidRPr="004C7E00">
              <w:rPr>
                <w:rStyle w:val="aff2"/>
                <w:noProof/>
                <w:sz w:val="22"/>
              </w:rPr>
              <w:t>Общие сведения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_Toc153388688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3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07E046D6" w14:textId="2653BFE4" w:rsidR="004C7E00" w:rsidRPr="004C7E00" w:rsidRDefault="006C3DC9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689" w:history="1">
            <w:r w:rsidR="004C7E00" w:rsidRPr="004C7E00">
              <w:rPr>
                <w:rStyle w:val="aff2"/>
                <w:noProof/>
                <w:sz w:val="22"/>
              </w:rPr>
              <w:t>1.1 Назначение документа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_Toc153388689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3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420A340B" w14:textId="2B85ACDE" w:rsidR="004C7E00" w:rsidRPr="004C7E00" w:rsidRDefault="006C3DC9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690" w:history="1">
            <w:r w:rsidR="004C7E00" w:rsidRPr="004C7E00">
              <w:rPr>
                <w:rStyle w:val="aff2"/>
                <w:noProof/>
                <w:sz w:val="22"/>
              </w:rPr>
              <w:t>1.2 Термины и сокращения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_Toc153388690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3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1C7B5B98" w14:textId="7D6E31F7" w:rsidR="004C7E00" w:rsidRPr="004C7E00" w:rsidRDefault="006C3DC9">
          <w:pPr>
            <w:pStyle w:val="16"/>
            <w:tabs>
              <w:tab w:val="left" w:pos="1134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691" w:history="1">
            <w:r w:rsidR="004C7E00" w:rsidRPr="004C7E00">
              <w:rPr>
                <w:rStyle w:val="aff2"/>
                <w:noProof/>
                <w:sz w:val="22"/>
              </w:rPr>
              <w:t>2</w:t>
            </w:r>
            <w:r w:rsidR="004C7E00" w:rsidRPr="004C7E00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C7E00" w:rsidRPr="004C7E00">
              <w:rPr>
                <w:rStyle w:val="aff2"/>
                <w:noProof/>
                <w:sz w:val="22"/>
              </w:rPr>
              <w:t>Основные допущения и соглашения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_Toc153388691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5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4375A8A4" w14:textId="1CEA3B1D" w:rsidR="004C7E00" w:rsidRPr="004C7E00" w:rsidRDefault="006C3DC9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692" w:history="1">
            <w:r w:rsidR="004C7E00" w:rsidRPr="004C7E00">
              <w:rPr>
                <w:rStyle w:val="aff2"/>
                <w:noProof/>
                <w:sz w:val="22"/>
              </w:rPr>
              <w:t>2.1 Основные методологические допущения и соглашения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_Toc153388692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5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13D36DED" w14:textId="02F88F70" w:rsidR="004C7E00" w:rsidRPr="004C7E00" w:rsidRDefault="006C3DC9">
          <w:pPr>
            <w:pStyle w:val="16"/>
            <w:tabs>
              <w:tab w:val="left" w:pos="1134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693" w:history="1">
            <w:r w:rsidR="004C7E00" w:rsidRPr="004C7E00">
              <w:rPr>
                <w:rStyle w:val="aff2"/>
                <w:noProof/>
                <w:sz w:val="22"/>
              </w:rPr>
              <w:t>3</w:t>
            </w:r>
            <w:r w:rsidR="004C7E00" w:rsidRPr="004C7E00">
              <w:rPr>
                <w:rFonts w:asciiTheme="minorHAnsi" w:eastAsiaTheme="minorEastAsia" w:hAnsiTheme="minorHAnsi" w:cstheme="minorBidi"/>
                <w:noProof/>
                <w:sz w:val="22"/>
                <w:lang w:eastAsia="ru-RU"/>
              </w:rPr>
              <w:tab/>
            </w:r>
            <w:r w:rsidR="004C7E00" w:rsidRPr="004C7E00">
              <w:rPr>
                <w:rStyle w:val="aff2"/>
                <w:noProof/>
                <w:sz w:val="22"/>
              </w:rPr>
              <w:t>Ролевая модель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_Toc153388693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5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312CE87A" w14:textId="7541D2C0" w:rsidR="004C7E00" w:rsidRPr="004C7E00" w:rsidRDefault="006C3DC9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694" w:history="1">
            <w:r w:rsidR="004C7E00" w:rsidRPr="004C7E00">
              <w:rPr>
                <w:rStyle w:val="aff2"/>
                <w:noProof/>
                <w:sz w:val="22"/>
              </w:rPr>
              <w:t>3.1 Описание подхода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_Toc153388694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5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22DF5FD2" w14:textId="5BE60FAE" w:rsidR="004C7E00" w:rsidRPr="004C7E00" w:rsidRDefault="006C3DC9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695" w:history="1">
            <w:r w:rsidR="004C7E00" w:rsidRPr="004C7E00">
              <w:rPr>
                <w:rStyle w:val="aff2"/>
                <w:noProof/>
                <w:sz w:val="22"/>
                <w:lang w:val="en-US"/>
              </w:rPr>
              <w:t>3.2</w:t>
            </w:r>
            <w:r w:rsidR="004C7E00" w:rsidRPr="004C7E00">
              <w:rPr>
                <w:rStyle w:val="aff2"/>
                <w:noProof/>
                <w:sz w:val="22"/>
              </w:rPr>
              <w:t xml:space="preserve"> Интеграция с </w:t>
            </w:r>
            <w:r w:rsidR="004C7E00" w:rsidRPr="004C7E00">
              <w:rPr>
                <w:rStyle w:val="aff2"/>
                <w:noProof/>
                <w:sz w:val="22"/>
                <w:lang w:val="en-US"/>
              </w:rPr>
              <w:t>Active Directory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_Toc153388695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6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6E6BCA69" w14:textId="717F1DFD" w:rsidR="004C7E00" w:rsidRPr="004C7E00" w:rsidRDefault="006C3DC9">
          <w:pPr>
            <w:pStyle w:val="32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696" w:history="1">
            <w:r w:rsidR="004C7E00" w:rsidRPr="004C7E00">
              <w:rPr>
                <w:rStyle w:val="aff2"/>
                <w:rFonts w:eastAsiaTheme="majorEastAsia" w:cs="Arial"/>
                <w:noProof/>
                <w:sz w:val="22"/>
              </w:rPr>
              <w:t>3.2.1</w:t>
            </w:r>
            <w:r w:rsidR="004C7E00" w:rsidRPr="004C7E00">
              <w:rPr>
                <w:rStyle w:val="aff2"/>
                <w:rFonts w:cs="Arial"/>
                <w:noProof/>
                <w:sz w:val="22"/>
              </w:rPr>
              <w:t xml:space="preserve"> LDAP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_Toc153388696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6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38411728" w14:textId="17EB123E" w:rsidR="004C7E00" w:rsidRPr="004C7E00" w:rsidRDefault="006C3DC9">
          <w:pPr>
            <w:pStyle w:val="32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697" w:history="1">
            <w:r w:rsidR="004C7E00" w:rsidRPr="004C7E00">
              <w:rPr>
                <w:rStyle w:val="aff2"/>
                <w:rFonts w:eastAsia="Times New Roman" w:cs="Arial"/>
                <w:noProof/>
                <w:sz w:val="22"/>
              </w:rPr>
              <w:t>3.2.2 Kerberos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_Toc153388697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8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34221A7F" w14:textId="01DD7065" w:rsidR="004C7E00" w:rsidRPr="004C7E00" w:rsidRDefault="006C3DC9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698" w:history="1">
            <w:r w:rsidR="004C7E00" w:rsidRPr="004C7E00">
              <w:rPr>
                <w:rStyle w:val="aff2"/>
                <w:noProof/>
                <w:sz w:val="22"/>
              </w:rPr>
              <w:t xml:space="preserve">3.3 Реестр тенантов </w:t>
            </w:r>
            <w:r w:rsidR="004C7E00" w:rsidRPr="004C7E00">
              <w:rPr>
                <w:rStyle w:val="aff2"/>
                <w:noProof/>
                <w:sz w:val="22"/>
                <w:lang w:val="en-US"/>
              </w:rPr>
              <w:t>ZQL</w:t>
            </w:r>
            <w:r w:rsidR="004C7E00" w:rsidRPr="004C7E00">
              <w:rPr>
                <w:rStyle w:val="aff2"/>
                <w:noProof/>
                <w:sz w:val="22"/>
              </w:rPr>
              <w:t xml:space="preserve"> КОРП ЛИМС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_Toc153388698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8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1B5F401F" w14:textId="1209926A" w:rsidR="004C7E00" w:rsidRPr="004C7E00" w:rsidRDefault="006C3DC9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699" w:history="1">
            <w:r w:rsidR="004C7E00" w:rsidRPr="004C7E00">
              <w:rPr>
                <w:rStyle w:val="aff2"/>
                <w:noProof/>
                <w:sz w:val="22"/>
              </w:rPr>
              <w:t>3.4 Реестр Технических клиентов Платформы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_Toc153388699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8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302BB1C4" w14:textId="3FAEBDDA" w:rsidR="004C7E00" w:rsidRPr="004C7E00" w:rsidRDefault="006C3DC9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700" w:history="1">
            <w:r w:rsidR="004C7E00" w:rsidRPr="004C7E00">
              <w:rPr>
                <w:rStyle w:val="aff2"/>
                <w:noProof/>
                <w:sz w:val="22"/>
              </w:rPr>
              <w:t xml:space="preserve">3.5 Реестр Технических клиентов </w:t>
            </w:r>
            <w:r w:rsidR="004C7E00" w:rsidRPr="004C7E00">
              <w:rPr>
                <w:rStyle w:val="aff2"/>
                <w:noProof/>
                <w:sz w:val="22"/>
                <w:lang w:val="en-US"/>
              </w:rPr>
              <w:t>ZQL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_Toc153388700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13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174F7124" w14:textId="5103D84C" w:rsidR="004C7E00" w:rsidRPr="004C7E00" w:rsidRDefault="006C3DC9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701" w:history="1">
            <w:r w:rsidR="004C7E00" w:rsidRPr="004C7E00">
              <w:rPr>
                <w:rStyle w:val="aff2"/>
                <w:noProof/>
                <w:sz w:val="22"/>
              </w:rPr>
              <w:t>3.6 Реестр базовых ролей Платформы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_Toc153388701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17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5DB429C0" w14:textId="3C836116" w:rsidR="004C7E00" w:rsidRPr="004C7E00" w:rsidRDefault="006C3DC9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702" w:history="1">
            <w:r w:rsidR="004C7E00" w:rsidRPr="004C7E00">
              <w:rPr>
                <w:rStyle w:val="aff2"/>
                <w:noProof/>
                <w:sz w:val="22"/>
              </w:rPr>
              <w:t xml:space="preserve">3.7 Реестр базовых ролей </w:t>
            </w:r>
            <w:r w:rsidR="004C7E00" w:rsidRPr="004C7E00">
              <w:rPr>
                <w:rStyle w:val="aff2"/>
                <w:noProof/>
                <w:sz w:val="22"/>
                <w:lang w:val="en-US"/>
              </w:rPr>
              <w:t>ZQL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_Toc153388702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22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63B28304" w14:textId="67CE813A" w:rsidR="004C7E00" w:rsidRPr="004C7E00" w:rsidRDefault="006C3DC9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703" w:history="1">
            <w:r w:rsidR="004C7E00" w:rsidRPr="004C7E00">
              <w:rPr>
                <w:rStyle w:val="aff2"/>
                <w:noProof/>
                <w:sz w:val="22"/>
              </w:rPr>
              <w:t>3.8 Реестр базисного ПО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_Toc153388703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24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5259093E" w14:textId="3F2DF110" w:rsidR="004C7E00" w:rsidRPr="004C7E00" w:rsidRDefault="006C3DC9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704" w:history="1">
            <w:r w:rsidR="004C7E00" w:rsidRPr="004C7E00">
              <w:rPr>
                <w:rStyle w:val="aff2"/>
                <w:noProof/>
                <w:sz w:val="22"/>
              </w:rPr>
              <w:t>3.9 Правила именования идентификаторов доступа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_Toc153388704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25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3CC472BB" w14:textId="6B4A221F" w:rsidR="004C7E00" w:rsidRPr="004C7E00" w:rsidRDefault="006C3DC9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705" w:history="1">
            <w:r w:rsidR="004C7E00" w:rsidRPr="004C7E00">
              <w:rPr>
                <w:rStyle w:val="aff2"/>
                <w:noProof/>
                <w:sz w:val="22"/>
              </w:rPr>
              <w:t>3.10 Реестр идентификаторов доступа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_Toc153388705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27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5772364A" w14:textId="54A2C5C8" w:rsidR="004C7E00" w:rsidRPr="004C7E00" w:rsidRDefault="006C3DC9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706" w:history="1">
            <w:r w:rsidR="004C7E00" w:rsidRPr="004C7E00">
              <w:rPr>
                <w:rStyle w:val="aff2"/>
                <w:noProof/>
                <w:sz w:val="22"/>
              </w:rPr>
              <w:t>3.11 Перечень бизнес-ролей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_Toc153388706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28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5399A43A" w14:textId="651F7688" w:rsidR="004C7E00" w:rsidRPr="004C7E00" w:rsidRDefault="006C3DC9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707" w:history="1">
            <w:r w:rsidR="004C7E00" w:rsidRPr="004C7E00">
              <w:rPr>
                <w:rStyle w:val="aff2"/>
                <w:noProof/>
                <w:sz w:val="22"/>
              </w:rPr>
              <w:t>3.12 Системные (функциональные) роли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_Toc153388707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28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483E1BC3" w14:textId="0E086331" w:rsidR="004C7E00" w:rsidRPr="004C7E00" w:rsidRDefault="006C3DC9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708" w:history="1">
            <w:r w:rsidR="004C7E00" w:rsidRPr="004C7E00">
              <w:rPr>
                <w:rStyle w:val="aff2"/>
                <w:noProof/>
                <w:sz w:val="22"/>
              </w:rPr>
              <w:t>3.13 Идентификаторы ландшафтов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_Toc153388708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28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11BBE7C0" w14:textId="45A152BE" w:rsidR="004C7E00" w:rsidRPr="004C7E00" w:rsidRDefault="006C3DC9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709" w:history="1">
            <w:r w:rsidR="004C7E00" w:rsidRPr="004C7E00">
              <w:rPr>
                <w:rStyle w:val="aff2"/>
                <w:noProof/>
                <w:sz w:val="22"/>
              </w:rPr>
              <w:t>3.14 Маппинг Базовых ролей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_Toc153388709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30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70B67768" w14:textId="23AB3C4A" w:rsidR="004C7E00" w:rsidRPr="004C7E00" w:rsidRDefault="006C3DC9">
          <w:pPr>
            <w:pStyle w:val="25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710" w:history="1">
            <w:r w:rsidR="004C7E00" w:rsidRPr="004C7E00">
              <w:rPr>
                <w:rStyle w:val="aff2"/>
                <w:noProof/>
                <w:sz w:val="22"/>
                <w:lang w:val="en-US"/>
              </w:rPr>
              <w:t>3.15</w:t>
            </w:r>
            <w:r w:rsidR="004C7E00" w:rsidRPr="004C7E00">
              <w:rPr>
                <w:rStyle w:val="aff2"/>
                <w:noProof/>
                <w:sz w:val="22"/>
              </w:rPr>
              <w:t xml:space="preserve"> Идентификаторы</w:t>
            </w:r>
            <w:r w:rsidR="004C7E00" w:rsidRPr="004C7E00">
              <w:rPr>
                <w:rStyle w:val="aff2"/>
                <w:noProof/>
                <w:sz w:val="22"/>
                <w:lang w:val="en-US"/>
              </w:rPr>
              <w:t xml:space="preserve"> OU </w:t>
            </w:r>
            <w:r w:rsidR="004C7E00" w:rsidRPr="004C7E00">
              <w:rPr>
                <w:rStyle w:val="aff2"/>
                <w:noProof/>
                <w:sz w:val="22"/>
              </w:rPr>
              <w:t>в</w:t>
            </w:r>
            <w:r w:rsidR="004C7E00" w:rsidRPr="004C7E00">
              <w:rPr>
                <w:rStyle w:val="aff2"/>
                <w:noProof/>
                <w:sz w:val="22"/>
                <w:lang w:val="en-US"/>
              </w:rPr>
              <w:t xml:space="preserve"> Active Directory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_Toc153388710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37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230FB5A3" w14:textId="1DBDAD28" w:rsidR="004C7E00" w:rsidRPr="004C7E00" w:rsidRDefault="006C3DC9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711" w:history="1">
            <w:r w:rsidR="004C7E00" w:rsidRPr="004C7E00">
              <w:rPr>
                <w:rStyle w:val="aff2"/>
                <w:noProof/>
                <w:sz w:val="22"/>
              </w:rPr>
              <w:t>Приложение 1. Список сервисных аккаунтов для Jenkins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_Toc153388711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52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2CB7F493" w14:textId="5BC4CA6F" w:rsidR="004C7E00" w:rsidRPr="004C7E00" w:rsidRDefault="006C3DC9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lang w:eastAsia="ru-RU"/>
            </w:rPr>
          </w:pPr>
          <w:hyperlink w:anchor="_Toc153388712" w:history="1">
            <w:r w:rsidR="004C7E00" w:rsidRPr="004C7E00">
              <w:rPr>
                <w:rStyle w:val="aff2"/>
                <w:noProof/>
                <w:sz w:val="22"/>
              </w:rPr>
              <w:t>Приложение 2. Список ТУЗ для интеграции с AD</w:t>
            </w:r>
            <w:r w:rsidR="004C7E00" w:rsidRPr="004C7E00">
              <w:rPr>
                <w:noProof/>
                <w:webHidden/>
                <w:sz w:val="22"/>
              </w:rPr>
              <w:tab/>
            </w:r>
            <w:r w:rsidR="004C7E00" w:rsidRPr="004C7E00">
              <w:rPr>
                <w:noProof/>
                <w:webHidden/>
                <w:sz w:val="22"/>
              </w:rPr>
              <w:fldChar w:fldCharType="begin"/>
            </w:r>
            <w:r w:rsidR="004C7E00" w:rsidRPr="004C7E00">
              <w:rPr>
                <w:noProof/>
                <w:webHidden/>
                <w:sz w:val="22"/>
              </w:rPr>
              <w:instrText xml:space="preserve"> PAGEREF _Toc153388712 \h </w:instrText>
            </w:r>
            <w:r w:rsidR="004C7E00" w:rsidRPr="004C7E00">
              <w:rPr>
                <w:noProof/>
                <w:webHidden/>
                <w:sz w:val="22"/>
              </w:rPr>
            </w:r>
            <w:r w:rsidR="004C7E00" w:rsidRPr="004C7E00">
              <w:rPr>
                <w:noProof/>
                <w:webHidden/>
                <w:sz w:val="22"/>
              </w:rPr>
              <w:fldChar w:fldCharType="separate"/>
            </w:r>
            <w:r w:rsidR="004C7E00" w:rsidRPr="004C7E00">
              <w:rPr>
                <w:noProof/>
                <w:webHidden/>
                <w:sz w:val="22"/>
              </w:rPr>
              <w:t>53</w:t>
            </w:r>
            <w:r w:rsidR="004C7E00" w:rsidRPr="004C7E00">
              <w:rPr>
                <w:noProof/>
                <w:webHidden/>
                <w:sz w:val="22"/>
              </w:rPr>
              <w:fldChar w:fldCharType="end"/>
            </w:r>
          </w:hyperlink>
        </w:p>
        <w:p w14:paraId="605E2B72" w14:textId="103D5B12" w:rsidR="00555B5E" w:rsidRDefault="00844769" w:rsidP="00844769">
          <w:pPr>
            <w:tabs>
              <w:tab w:val="left" w:pos="709"/>
            </w:tabs>
            <w:ind w:firstLine="426"/>
            <w:rPr>
              <w:rFonts w:cs="Arial"/>
              <w:sz w:val="22"/>
            </w:rPr>
          </w:pPr>
          <w:r w:rsidRPr="004C7E00">
            <w:rPr>
              <w:rFonts w:cs="Arial"/>
              <w:b/>
              <w:bCs/>
              <w:sz w:val="22"/>
            </w:rPr>
            <w:fldChar w:fldCharType="end"/>
          </w:r>
        </w:p>
      </w:sdtContent>
    </w:sdt>
    <w:p w14:paraId="1C577357" w14:textId="18E22CEF" w:rsidR="009E5EF8" w:rsidRDefault="009E5EF8" w:rsidP="00844769">
      <w:pPr>
        <w:pStyle w:val="16"/>
        <w:tabs>
          <w:tab w:val="left" w:pos="1134"/>
        </w:tabs>
        <w:rPr>
          <w:rFonts w:cs="Arial"/>
          <w:sz w:val="22"/>
        </w:rPr>
      </w:pPr>
    </w:p>
    <w:p w14:paraId="526903F3" w14:textId="6474F43F" w:rsidR="001E094B" w:rsidRPr="007E69A3" w:rsidRDefault="001E094B" w:rsidP="00662F5D">
      <w:pPr>
        <w:tabs>
          <w:tab w:val="left" w:pos="709"/>
        </w:tabs>
        <w:ind w:firstLine="284"/>
        <w:rPr>
          <w:rFonts w:cs="Arial"/>
          <w:sz w:val="22"/>
        </w:rPr>
      </w:pPr>
    </w:p>
    <w:p w14:paraId="21C9568C" w14:textId="77777777" w:rsidR="001E094B" w:rsidRPr="00CA0CC5" w:rsidRDefault="001E094B" w:rsidP="001E094B">
      <w:pPr>
        <w:spacing w:after="160" w:line="259" w:lineRule="auto"/>
        <w:ind w:firstLine="0"/>
        <w:jc w:val="left"/>
        <w:rPr>
          <w:rFonts w:eastAsia="Times New Roman" w:cs="Arial"/>
          <w:sz w:val="22"/>
          <w:lang w:val="en-US"/>
        </w:rPr>
      </w:pPr>
      <w:r w:rsidRPr="007E69A3">
        <w:rPr>
          <w:rFonts w:cs="Arial"/>
          <w:sz w:val="22"/>
        </w:rPr>
        <w:br w:type="page" w:clear="all"/>
      </w:r>
    </w:p>
    <w:p w14:paraId="440A0776" w14:textId="3321EC6C" w:rsidR="001E094B" w:rsidRPr="00355464" w:rsidRDefault="001E094B" w:rsidP="00081DE3">
      <w:pPr>
        <w:pStyle w:val="1"/>
        <w:numPr>
          <w:ilvl w:val="0"/>
          <w:numId w:val="3"/>
        </w:numPr>
        <w:overflowPunct/>
        <w:autoSpaceDE/>
        <w:autoSpaceDN/>
        <w:adjustRightInd/>
        <w:textAlignment w:val="auto"/>
      </w:pPr>
      <w:bookmarkStart w:id="0" w:name="_Toc152235759"/>
      <w:bookmarkStart w:id="1" w:name="_Toc153363127"/>
      <w:bookmarkStart w:id="2" w:name="_Toc153362986"/>
      <w:bookmarkStart w:id="3" w:name="_Toc153367079"/>
      <w:bookmarkStart w:id="4" w:name="_Toc153388688"/>
      <w:r w:rsidRPr="00355464">
        <w:lastRenderedPageBreak/>
        <w:t>Общие сведения</w:t>
      </w:r>
      <w:bookmarkEnd w:id="0"/>
      <w:bookmarkEnd w:id="1"/>
      <w:bookmarkEnd w:id="2"/>
      <w:bookmarkEnd w:id="3"/>
      <w:bookmarkEnd w:id="4"/>
    </w:p>
    <w:p w14:paraId="4FCD0219" w14:textId="5E959D99" w:rsidR="001E094B" w:rsidRPr="00355464" w:rsidRDefault="001E094B" w:rsidP="00081DE3">
      <w:pPr>
        <w:pStyle w:val="2"/>
        <w:overflowPunct/>
        <w:autoSpaceDE/>
        <w:autoSpaceDN/>
        <w:adjustRightInd/>
        <w:textAlignment w:val="auto"/>
        <w:rPr>
          <w:sz w:val="28"/>
        </w:rPr>
      </w:pPr>
      <w:bookmarkStart w:id="5" w:name="_Toc152235760"/>
      <w:bookmarkStart w:id="6" w:name="_Toc153363128"/>
      <w:bookmarkStart w:id="7" w:name="_Toc153362987"/>
      <w:bookmarkStart w:id="8" w:name="_Toc153367080"/>
      <w:bookmarkStart w:id="9" w:name="_Toc153388689"/>
      <w:r w:rsidRPr="00355464">
        <w:rPr>
          <w:sz w:val="28"/>
        </w:rPr>
        <w:t>Назначение документа</w:t>
      </w:r>
      <w:bookmarkEnd w:id="5"/>
      <w:bookmarkEnd w:id="6"/>
      <w:bookmarkEnd w:id="7"/>
      <w:bookmarkEnd w:id="8"/>
      <w:bookmarkEnd w:id="9"/>
    </w:p>
    <w:p w14:paraId="06D656D2" w14:textId="080D63E7" w:rsidR="001E094B" w:rsidRPr="007E69A3" w:rsidRDefault="001F3C23" w:rsidP="00CF0A80">
      <w:pPr>
        <w:pStyle w:val="aff4"/>
        <w:spacing w:before="120" w:line="276" w:lineRule="auto"/>
        <w:ind w:firstLine="709"/>
        <w:rPr>
          <w:rFonts w:cs="Arial"/>
          <w:sz w:val="22"/>
        </w:rPr>
      </w:pPr>
      <w:r w:rsidRPr="007E69A3">
        <w:rPr>
          <w:rFonts w:cs="Arial"/>
          <w:sz w:val="22"/>
        </w:rPr>
        <w:t>О</w:t>
      </w:r>
      <w:r w:rsidR="001E094B" w:rsidRPr="007E69A3">
        <w:rPr>
          <w:rFonts w:cs="Arial"/>
          <w:sz w:val="22"/>
        </w:rPr>
        <w:t xml:space="preserve">писание </w:t>
      </w:r>
      <w:r w:rsidR="000D00F1" w:rsidRPr="007E69A3">
        <w:rPr>
          <w:rFonts w:cs="Arial"/>
          <w:sz w:val="22"/>
        </w:rPr>
        <w:t xml:space="preserve">решения по ролям </w:t>
      </w:r>
      <w:r w:rsidR="001E094B" w:rsidRPr="007E69A3">
        <w:rPr>
          <w:rFonts w:cs="Arial"/>
          <w:sz w:val="22"/>
        </w:rPr>
        <w:t>и полномочи</w:t>
      </w:r>
      <w:r w:rsidR="004349F2" w:rsidRPr="007E69A3">
        <w:rPr>
          <w:rFonts w:cs="Arial"/>
          <w:sz w:val="22"/>
        </w:rPr>
        <w:t>ям</w:t>
      </w:r>
      <w:r w:rsidR="001E094B" w:rsidRPr="007E69A3">
        <w:rPr>
          <w:rFonts w:cs="Arial"/>
          <w:sz w:val="22"/>
        </w:rPr>
        <w:t>, разрабатываем</w:t>
      </w:r>
      <w:r w:rsidR="004349F2" w:rsidRPr="007E69A3">
        <w:rPr>
          <w:rFonts w:cs="Arial"/>
          <w:sz w:val="22"/>
        </w:rPr>
        <w:t>ого</w:t>
      </w:r>
      <w:r w:rsidR="001E094B" w:rsidRPr="007E69A3">
        <w:rPr>
          <w:rFonts w:cs="Arial"/>
          <w:sz w:val="22"/>
        </w:rPr>
        <w:t xml:space="preserve"> в рамках </w:t>
      </w:r>
      <w:r w:rsidR="001A76AF" w:rsidRPr="000A5DD0">
        <w:rPr>
          <w:rFonts w:cs="Arial"/>
          <w:sz w:val="22"/>
        </w:rPr>
        <w:t>ТП на ИТ-решение «Корпоративная платформа</w:t>
      </w:r>
      <w:r w:rsidR="004372CB">
        <w:rPr>
          <w:rFonts w:cs="Arial"/>
          <w:sz w:val="22"/>
        </w:rPr>
        <w:t xml:space="preserve"> ЛИМС</w:t>
      </w:r>
      <w:r w:rsidR="001A76AF" w:rsidRPr="000A5DD0">
        <w:rPr>
          <w:rFonts w:cs="Arial"/>
          <w:sz w:val="22"/>
        </w:rPr>
        <w:t>»</w:t>
      </w:r>
      <w:r w:rsidR="001A76AF" w:rsidRPr="00472F14">
        <w:rPr>
          <w:rFonts w:cs="Arial"/>
          <w:sz w:val="22"/>
        </w:rPr>
        <w:t xml:space="preserve"> </w:t>
      </w:r>
      <w:r w:rsidR="001A76AF" w:rsidRPr="000A5DD0">
        <w:rPr>
          <w:rFonts w:cs="Arial"/>
          <w:sz w:val="22"/>
        </w:rPr>
        <w:t>U210001982</w:t>
      </w:r>
      <w:r w:rsidR="001E094B" w:rsidRPr="007E69A3">
        <w:rPr>
          <w:rFonts w:cs="Arial"/>
          <w:sz w:val="22"/>
        </w:rPr>
        <w:t>.</w:t>
      </w:r>
    </w:p>
    <w:p w14:paraId="67CD72AE" w14:textId="1769D5AE" w:rsidR="001E094B" w:rsidRPr="00355464" w:rsidRDefault="001E094B" w:rsidP="00081DE3">
      <w:pPr>
        <w:pStyle w:val="2"/>
        <w:overflowPunct/>
        <w:autoSpaceDE/>
        <w:autoSpaceDN/>
        <w:adjustRightInd/>
        <w:textAlignment w:val="auto"/>
        <w:rPr>
          <w:sz w:val="28"/>
        </w:rPr>
      </w:pPr>
      <w:bookmarkStart w:id="10" w:name="_Toc152235761"/>
      <w:bookmarkStart w:id="11" w:name="_Toc153363129"/>
      <w:bookmarkStart w:id="12" w:name="_Toc153362988"/>
      <w:bookmarkStart w:id="13" w:name="_Toc153367081"/>
      <w:bookmarkStart w:id="14" w:name="_Toc153388690"/>
      <w:r w:rsidRPr="00355464">
        <w:rPr>
          <w:sz w:val="28"/>
        </w:rPr>
        <w:t>Термины и сокращения</w:t>
      </w:r>
      <w:bookmarkEnd w:id="10"/>
      <w:bookmarkEnd w:id="11"/>
      <w:bookmarkEnd w:id="12"/>
      <w:bookmarkEnd w:id="13"/>
      <w:bookmarkEnd w:id="14"/>
    </w:p>
    <w:p w14:paraId="7D2984C0" w14:textId="3B0E2BBE" w:rsidR="001E094B" w:rsidRPr="00355464" w:rsidRDefault="001E094B" w:rsidP="00355464">
      <w:pPr>
        <w:pStyle w:val="a3"/>
        <w:keepNext/>
        <w:ind w:firstLine="0"/>
        <w:jc w:val="left"/>
        <w:rPr>
          <w:rFonts w:ascii="Arial" w:hAnsi="Arial" w:cs="Arial"/>
          <w:szCs w:val="20"/>
        </w:rPr>
      </w:pPr>
      <w:bookmarkStart w:id="15" w:name="_Toc148964717"/>
      <w:r w:rsidRPr="00355464">
        <w:rPr>
          <w:rFonts w:ascii="Arial" w:hAnsi="Arial" w:cs="Arial"/>
          <w:szCs w:val="20"/>
        </w:rPr>
        <w:t xml:space="preserve">Таблица </w:t>
      </w:r>
      <w:r w:rsidRPr="00355464">
        <w:rPr>
          <w:rFonts w:ascii="Arial" w:hAnsi="Arial" w:cs="Arial"/>
          <w:szCs w:val="20"/>
        </w:rPr>
        <w:fldChar w:fldCharType="begin"/>
      </w:r>
      <w:r w:rsidRPr="00355464">
        <w:rPr>
          <w:rFonts w:ascii="Arial" w:hAnsi="Arial" w:cs="Arial"/>
          <w:szCs w:val="20"/>
        </w:rPr>
        <w:instrText xml:space="preserve"> SEQ Таблица \* ARABIC </w:instrText>
      </w:r>
      <w:r w:rsidRPr="00355464">
        <w:rPr>
          <w:rFonts w:ascii="Arial" w:hAnsi="Arial" w:cs="Arial"/>
          <w:szCs w:val="20"/>
        </w:rPr>
        <w:fldChar w:fldCharType="separate"/>
      </w:r>
      <w:r w:rsidR="0024442B" w:rsidRPr="00355464">
        <w:rPr>
          <w:rFonts w:ascii="Arial" w:hAnsi="Arial" w:cs="Arial"/>
          <w:szCs w:val="20"/>
        </w:rPr>
        <w:t>1</w:t>
      </w:r>
      <w:r w:rsidRPr="00355464">
        <w:rPr>
          <w:rFonts w:ascii="Arial" w:hAnsi="Arial" w:cs="Arial"/>
          <w:szCs w:val="20"/>
        </w:rPr>
        <w:fldChar w:fldCharType="end"/>
      </w:r>
      <w:r w:rsidRPr="00355464">
        <w:rPr>
          <w:rFonts w:ascii="Arial" w:hAnsi="Arial" w:cs="Arial"/>
          <w:szCs w:val="20"/>
        </w:rPr>
        <w:t>. Термины и сокращения</w:t>
      </w:r>
      <w:bookmarkEnd w:id="1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222"/>
      </w:tblGrid>
      <w:tr w:rsidR="00FD1070" w:rsidRPr="007E69A3" w14:paraId="34A4E52C" w14:textId="77777777" w:rsidTr="00355464">
        <w:trPr>
          <w:trHeight w:val="401"/>
          <w:tblHeader/>
        </w:trPr>
        <w:tc>
          <w:tcPr>
            <w:tcW w:w="1249" w:type="pct"/>
            <w:tcBorders>
              <w:right w:val="single" w:sz="4" w:space="0" w:color="FFFFFF"/>
            </w:tcBorders>
            <w:shd w:val="clear" w:color="auto" w:fill="0070C0"/>
            <w:vAlign w:val="center"/>
          </w:tcPr>
          <w:p w14:paraId="59C30ADB" w14:textId="4FE16FA3" w:rsidR="00FD1070" w:rsidRPr="007E69A3" w:rsidRDefault="00FD1070" w:rsidP="00355464">
            <w:pPr>
              <w:pStyle w:val="afe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7E69A3">
              <w:rPr>
                <w:b/>
                <w:color w:val="FFFFFF" w:themeColor="background1"/>
                <w:sz w:val="22"/>
                <w:szCs w:val="22"/>
              </w:rPr>
              <w:t>Сокращение</w:t>
            </w:r>
          </w:p>
        </w:tc>
        <w:tc>
          <w:tcPr>
            <w:tcW w:w="3751" w:type="pct"/>
            <w:tcBorders>
              <w:left w:val="single" w:sz="4" w:space="0" w:color="FFFFFF"/>
            </w:tcBorders>
            <w:shd w:val="clear" w:color="auto" w:fill="0070C0"/>
            <w:vAlign w:val="center"/>
          </w:tcPr>
          <w:p w14:paraId="2A846860" w14:textId="77777777" w:rsidR="00FD1070" w:rsidRPr="007E69A3" w:rsidRDefault="00FD1070" w:rsidP="00355464">
            <w:pPr>
              <w:pStyle w:val="afe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7E69A3">
              <w:rPr>
                <w:b/>
                <w:color w:val="FFFFFF" w:themeColor="background1"/>
                <w:sz w:val="22"/>
                <w:szCs w:val="22"/>
              </w:rPr>
              <w:t>Определение</w:t>
            </w:r>
          </w:p>
        </w:tc>
      </w:tr>
      <w:tr w:rsidR="00FD1070" w:rsidRPr="007E69A3" w14:paraId="612405E2" w14:textId="77777777" w:rsidTr="00B3554D">
        <w:tc>
          <w:tcPr>
            <w:tcW w:w="1249" w:type="pct"/>
            <w:shd w:val="clear" w:color="auto" w:fill="auto"/>
          </w:tcPr>
          <w:p w14:paraId="51A6A8CA" w14:textId="0A526197" w:rsidR="00FD1070" w:rsidRPr="007E69A3" w:rsidRDefault="00FD1070" w:rsidP="00C66BB2">
            <w:pPr>
              <w:ind w:firstLine="22"/>
              <w:rPr>
                <w:rFonts w:cs="Arial"/>
                <w:sz w:val="22"/>
                <w:lang w:val="en-US"/>
              </w:rPr>
            </w:pPr>
            <w:r w:rsidRPr="007E69A3">
              <w:rPr>
                <w:rFonts w:cs="Arial"/>
                <w:sz w:val="22"/>
                <w:lang w:val="en-US"/>
              </w:rPr>
              <w:t>ABAC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0408A9DE" w14:textId="41F85E82" w:rsidR="00F464A5" w:rsidRDefault="00F464A5" w:rsidP="00C66BB2">
            <w:pPr>
              <w:ind w:firstLine="0"/>
              <w:rPr>
                <w:rFonts w:cs="Arial"/>
                <w:sz w:val="22"/>
                <w:highlight w:val="yellow"/>
              </w:rPr>
            </w:pPr>
            <w:r w:rsidRPr="007E69A3">
              <w:rPr>
                <w:rFonts w:cs="Arial"/>
                <w:sz w:val="22"/>
                <w:lang w:val="en-US"/>
              </w:rPr>
              <w:t>Attribute</w:t>
            </w:r>
            <w:r w:rsidRPr="00D40E97">
              <w:rPr>
                <w:rFonts w:cs="Arial"/>
                <w:sz w:val="22"/>
              </w:rPr>
              <w:t>-</w:t>
            </w:r>
            <w:r w:rsidRPr="007E69A3">
              <w:rPr>
                <w:rFonts w:cs="Arial"/>
                <w:sz w:val="22"/>
                <w:lang w:val="en-US"/>
              </w:rPr>
              <w:t>Based</w:t>
            </w:r>
            <w:r w:rsidRPr="00D40E97">
              <w:rPr>
                <w:rFonts w:cs="Arial"/>
                <w:sz w:val="22"/>
              </w:rPr>
              <w:t xml:space="preserve"> </w:t>
            </w:r>
            <w:r w:rsidRPr="007E69A3">
              <w:rPr>
                <w:rFonts w:cs="Arial"/>
                <w:sz w:val="22"/>
                <w:lang w:val="en-US"/>
              </w:rPr>
              <w:t>Access</w:t>
            </w:r>
            <w:r w:rsidRPr="00D40E97">
              <w:rPr>
                <w:rFonts w:cs="Arial"/>
                <w:sz w:val="22"/>
              </w:rPr>
              <w:t xml:space="preserve"> </w:t>
            </w:r>
            <w:r w:rsidRPr="007E69A3">
              <w:rPr>
                <w:rFonts w:cs="Arial"/>
                <w:sz w:val="22"/>
                <w:lang w:val="en-US"/>
              </w:rPr>
              <w:t>Control</w:t>
            </w:r>
          </w:p>
          <w:p w14:paraId="01A63AA2" w14:textId="77777777" w:rsidR="00FD1070" w:rsidRPr="00355464" w:rsidRDefault="00FD1070" w:rsidP="00C66BB2">
            <w:pPr>
              <w:ind w:firstLine="0"/>
              <w:rPr>
                <w:rFonts w:cs="Arial"/>
                <w:sz w:val="22"/>
                <w:highlight w:val="yellow"/>
              </w:rPr>
            </w:pPr>
            <w:r w:rsidRPr="00D40E97">
              <w:rPr>
                <w:rFonts w:cs="Arial"/>
                <w:sz w:val="22"/>
              </w:rPr>
              <w:t>Разграничение доступа на основе атрибутов. Метод управления доступом, который предоставляет права доступа пользователю, используя комбинацию атрибутов.</w:t>
            </w:r>
          </w:p>
        </w:tc>
      </w:tr>
      <w:tr w:rsidR="00FD1070" w:rsidRPr="007E69A3" w14:paraId="64D3F404" w14:textId="77777777" w:rsidTr="00B3554D">
        <w:tc>
          <w:tcPr>
            <w:tcW w:w="1249" w:type="pct"/>
            <w:shd w:val="clear" w:color="auto" w:fill="auto"/>
          </w:tcPr>
          <w:p w14:paraId="3E028F50" w14:textId="51A27738" w:rsidR="00FD1070" w:rsidRPr="007E69A3" w:rsidRDefault="006C7784" w:rsidP="00C66BB2">
            <w:pPr>
              <w:ind w:firstLine="22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lang w:val="en-US"/>
              </w:rPr>
              <w:t xml:space="preserve">Apache </w:t>
            </w:r>
            <w:r w:rsidR="00FD1070" w:rsidRPr="007E69A3">
              <w:rPr>
                <w:rFonts w:cs="Arial"/>
                <w:sz w:val="22"/>
              </w:rPr>
              <w:t>Keycloak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0340B7B3" w14:textId="63D2407F" w:rsidR="00FD1070" w:rsidRPr="00355464" w:rsidRDefault="00DF5AF2" w:rsidP="00C66BB2">
            <w:pPr>
              <w:ind w:firstLine="0"/>
              <w:rPr>
                <w:rFonts w:cs="Arial"/>
                <w:sz w:val="22"/>
                <w:highlight w:val="yellow"/>
              </w:rPr>
            </w:pPr>
            <w:r w:rsidRPr="00DF5AF2">
              <w:rPr>
                <w:rFonts w:cs="Arial"/>
                <w:sz w:val="22"/>
              </w:rPr>
              <w:t>Инструмент для создания безопасных приложений и сервисов с минимальным написанием кода для аутентификации и авторизации</w:t>
            </w:r>
            <w:r w:rsidR="00AE5C99">
              <w:rPr>
                <w:rFonts w:cs="Arial"/>
                <w:sz w:val="22"/>
              </w:rPr>
              <w:t>.</w:t>
            </w:r>
          </w:p>
        </w:tc>
      </w:tr>
      <w:tr w:rsidR="00DF5AF2" w:rsidRPr="007E69A3" w14:paraId="7ABBFA47" w14:textId="77777777" w:rsidTr="00B3554D">
        <w:tc>
          <w:tcPr>
            <w:tcW w:w="1249" w:type="pct"/>
            <w:shd w:val="clear" w:color="auto" w:fill="auto"/>
          </w:tcPr>
          <w:p w14:paraId="73417D17" w14:textId="1A152AFE" w:rsidR="00DF5AF2" w:rsidRPr="007E69A3" w:rsidRDefault="00DF5AF2" w:rsidP="00DF5AF2">
            <w:pPr>
              <w:ind w:firstLine="22"/>
              <w:rPr>
                <w:rFonts w:cs="Arial"/>
                <w:sz w:val="22"/>
              </w:rPr>
            </w:pPr>
            <w:r w:rsidRPr="00DF5AF2">
              <w:rPr>
                <w:rFonts w:cs="Arial"/>
                <w:sz w:val="22"/>
                <w:lang w:val="en-US"/>
              </w:rPr>
              <w:t xml:space="preserve">MS </w:t>
            </w:r>
            <w:r w:rsidRPr="00DF5AF2">
              <w:rPr>
                <w:rFonts w:cs="Arial"/>
                <w:sz w:val="22"/>
              </w:rPr>
              <w:t>Active Directory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3268D4E4" w14:textId="24E8D333" w:rsidR="00DF5AF2" w:rsidRPr="00DF5AF2" w:rsidRDefault="00DF5AF2" w:rsidP="00DF5AF2">
            <w:pPr>
              <w:ind w:firstLine="0"/>
              <w:rPr>
                <w:rFonts w:cs="Arial"/>
                <w:sz w:val="22"/>
              </w:rPr>
            </w:pPr>
            <w:r w:rsidRPr="00DF5AF2">
              <w:rPr>
                <w:rFonts w:cs="Arial"/>
                <w:sz w:val="22"/>
              </w:rPr>
              <w:t>Службы каталогов корпорации Microsoft для операционных систем семейства Windows Server</w:t>
            </w:r>
            <w:r w:rsidR="00AE5C99">
              <w:rPr>
                <w:rFonts w:cs="Arial"/>
                <w:sz w:val="22"/>
              </w:rPr>
              <w:t>.</w:t>
            </w:r>
          </w:p>
        </w:tc>
      </w:tr>
      <w:tr w:rsidR="00CF0A80" w:rsidRPr="007E69A3" w14:paraId="2555407D" w14:textId="77777777" w:rsidTr="00CF0A80">
        <w:tc>
          <w:tcPr>
            <w:tcW w:w="1249" w:type="pct"/>
            <w:shd w:val="clear" w:color="auto" w:fill="auto"/>
          </w:tcPr>
          <w:p w14:paraId="6E58C55A" w14:textId="77777777" w:rsidR="00CF0A80" w:rsidRDefault="00CF0A80" w:rsidP="00CF0A80">
            <w:pPr>
              <w:ind w:firstLine="22"/>
              <w:rPr>
                <w:rFonts w:cs="Arial"/>
                <w:sz w:val="22"/>
                <w:lang w:val="en-US"/>
              </w:rPr>
            </w:pPr>
            <w:r w:rsidRPr="007E69A3">
              <w:rPr>
                <w:rFonts w:cs="Arial"/>
                <w:sz w:val="22"/>
                <w:lang w:val="en-US"/>
              </w:rPr>
              <w:t>Namespace</w:t>
            </w:r>
          </w:p>
          <w:p w14:paraId="403ED5B5" w14:textId="595FC1CE" w:rsidR="00CF0A80" w:rsidRPr="00882F8F" w:rsidRDefault="00F832E7" w:rsidP="00CF0A80">
            <w:pPr>
              <w:ind w:firstLine="22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lang w:val="en-US"/>
              </w:rPr>
              <w:t>(</w:t>
            </w:r>
            <w:r>
              <w:rPr>
                <w:rFonts w:cs="Arial"/>
                <w:sz w:val="22"/>
              </w:rPr>
              <w:t>неймспейс)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45994E14" w14:textId="2CD9BE0E" w:rsidR="00CF0A80" w:rsidRPr="00DF5AF2" w:rsidRDefault="00CF0A80" w:rsidP="00CF0A80">
            <w:pPr>
              <w:ind w:firstLine="0"/>
              <w:rPr>
                <w:rFonts w:cs="Arial"/>
                <w:sz w:val="22"/>
              </w:rPr>
            </w:pPr>
            <w:r w:rsidRPr="00CF0A80">
              <w:rPr>
                <w:rFonts w:cs="Arial"/>
                <w:sz w:val="22"/>
              </w:rPr>
              <w:t>Это виртуальное разделение кластера на несколько изолированных областей, каждая из которых содержит свои собственные ресурсы.</w:t>
            </w:r>
          </w:p>
        </w:tc>
      </w:tr>
      <w:tr w:rsidR="00FD1070" w:rsidRPr="007E69A3" w14:paraId="6A9B1EEB" w14:textId="77777777" w:rsidTr="00B3554D">
        <w:tc>
          <w:tcPr>
            <w:tcW w:w="1249" w:type="pct"/>
            <w:shd w:val="clear" w:color="auto" w:fill="auto"/>
          </w:tcPr>
          <w:p w14:paraId="32451AD1" w14:textId="77777777" w:rsidR="00FD1070" w:rsidRPr="007E69A3" w:rsidRDefault="00FD1070" w:rsidP="00C66BB2">
            <w:pPr>
              <w:spacing w:before="60" w:after="60"/>
              <w:ind w:firstLine="22"/>
              <w:rPr>
                <w:rFonts w:cs="Arial"/>
                <w:sz w:val="22"/>
              </w:rPr>
            </w:pPr>
            <w:r w:rsidRPr="007E69A3">
              <w:rPr>
                <w:rFonts w:cs="Arial"/>
                <w:sz w:val="22"/>
              </w:rPr>
              <w:t>PostgreSQL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20229AD8" w14:textId="77777777" w:rsidR="00FD1070" w:rsidRPr="00355464" w:rsidRDefault="00FD1070" w:rsidP="00C66BB2">
            <w:pPr>
              <w:spacing w:before="60" w:after="60"/>
              <w:ind w:firstLine="0"/>
              <w:rPr>
                <w:rFonts w:cs="Arial"/>
                <w:sz w:val="22"/>
                <w:highlight w:val="yellow"/>
              </w:rPr>
            </w:pPr>
            <w:r w:rsidRPr="00CF0A80">
              <w:rPr>
                <w:rFonts w:cs="Arial"/>
                <w:sz w:val="22"/>
              </w:rPr>
              <w:t>Свободная объектно-реляционная система управления базами данных.</w:t>
            </w:r>
          </w:p>
        </w:tc>
      </w:tr>
      <w:tr w:rsidR="00FD1070" w:rsidRPr="007E69A3" w14:paraId="42102853" w14:textId="77777777" w:rsidTr="00B3554D">
        <w:tc>
          <w:tcPr>
            <w:tcW w:w="1249" w:type="pct"/>
            <w:shd w:val="clear" w:color="auto" w:fill="auto"/>
          </w:tcPr>
          <w:p w14:paraId="5BFDFE07" w14:textId="15769BF9" w:rsidR="00FD1070" w:rsidRPr="007E69A3" w:rsidRDefault="00DF5AF2" w:rsidP="00C66BB2">
            <w:pPr>
              <w:ind w:firstLine="22"/>
              <w:rPr>
                <w:rFonts w:cs="Arial"/>
                <w:sz w:val="22"/>
                <w:lang w:val="en-US"/>
              </w:rPr>
            </w:pPr>
            <w:r w:rsidRPr="007E69A3">
              <w:rPr>
                <w:rFonts w:cs="Arial"/>
                <w:sz w:val="22"/>
                <w:lang w:val="en-US"/>
              </w:rPr>
              <w:t>RBAC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7560D41C" w14:textId="5B0748B2" w:rsidR="00F464A5" w:rsidRDefault="00F464A5" w:rsidP="00DF5AF2">
            <w:pPr>
              <w:ind w:firstLine="0"/>
              <w:rPr>
                <w:rFonts w:cs="Arial"/>
                <w:sz w:val="22"/>
                <w:highlight w:val="yellow"/>
              </w:rPr>
            </w:pPr>
            <w:r w:rsidRPr="007E69A3">
              <w:rPr>
                <w:rFonts w:cs="Arial"/>
                <w:sz w:val="22"/>
                <w:lang w:val="en-US"/>
              </w:rPr>
              <w:t>Role</w:t>
            </w:r>
            <w:r w:rsidRPr="00CF0A80">
              <w:rPr>
                <w:rFonts w:cs="Arial"/>
                <w:sz w:val="22"/>
              </w:rPr>
              <w:t xml:space="preserve"> </w:t>
            </w:r>
            <w:r w:rsidRPr="007E69A3">
              <w:rPr>
                <w:rFonts w:cs="Arial"/>
                <w:sz w:val="22"/>
                <w:lang w:val="en-US"/>
              </w:rPr>
              <w:t>Based</w:t>
            </w:r>
            <w:r w:rsidRPr="00CF0A80">
              <w:rPr>
                <w:rFonts w:cs="Arial"/>
                <w:sz w:val="22"/>
              </w:rPr>
              <w:t xml:space="preserve"> </w:t>
            </w:r>
            <w:r w:rsidRPr="007E69A3">
              <w:rPr>
                <w:rFonts w:cs="Arial"/>
                <w:sz w:val="22"/>
                <w:lang w:val="en-US"/>
              </w:rPr>
              <w:t>Access</w:t>
            </w:r>
            <w:r w:rsidRPr="00CF0A80">
              <w:rPr>
                <w:rFonts w:cs="Arial"/>
                <w:sz w:val="22"/>
              </w:rPr>
              <w:t xml:space="preserve"> </w:t>
            </w:r>
            <w:r w:rsidRPr="007E69A3">
              <w:rPr>
                <w:rFonts w:cs="Arial"/>
                <w:sz w:val="22"/>
                <w:lang w:val="en-US"/>
              </w:rPr>
              <w:t>Control</w:t>
            </w:r>
          </w:p>
          <w:p w14:paraId="3A073885" w14:textId="77777777" w:rsidR="00FD1070" w:rsidRPr="00355464" w:rsidRDefault="00FD1070" w:rsidP="00C66BB2">
            <w:pPr>
              <w:ind w:firstLine="0"/>
              <w:rPr>
                <w:rFonts w:cs="Arial"/>
                <w:sz w:val="22"/>
                <w:highlight w:val="yellow"/>
              </w:rPr>
            </w:pPr>
            <w:r w:rsidRPr="00D40E97">
              <w:rPr>
                <w:rFonts w:cs="Arial"/>
                <w:sz w:val="22"/>
              </w:rPr>
              <w:t>Управление доступом на основе ролей. Подход контроля доступа, который предоставляет права доступа в зависимости от ролей пользователя.</w:t>
            </w:r>
          </w:p>
        </w:tc>
      </w:tr>
      <w:tr w:rsidR="00FD1070" w:rsidRPr="007E69A3" w14:paraId="1E39DD44" w14:textId="77777777" w:rsidTr="00B3554D">
        <w:tc>
          <w:tcPr>
            <w:tcW w:w="1249" w:type="pct"/>
            <w:shd w:val="clear" w:color="auto" w:fill="auto"/>
          </w:tcPr>
          <w:p w14:paraId="37EA660A" w14:textId="77777777" w:rsidR="00FD1070" w:rsidRPr="007E69A3" w:rsidRDefault="00FD1070" w:rsidP="00C66BB2">
            <w:pPr>
              <w:spacing w:before="60" w:after="60"/>
              <w:ind w:firstLine="22"/>
              <w:rPr>
                <w:rFonts w:cs="Arial"/>
                <w:sz w:val="22"/>
              </w:rPr>
            </w:pPr>
            <w:r w:rsidRPr="007E69A3">
              <w:rPr>
                <w:rFonts w:cs="Arial"/>
                <w:sz w:val="22"/>
              </w:rPr>
              <w:t>Авторизация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3659630E" w14:textId="27FB5EC3" w:rsidR="00FD1070" w:rsidRPr="00355464" w:rsidRDefault="00FD1070" w:rsidP="00C66BB2">
            <w:pPr>
              <w:spacing w:before="60" w:after="60"/>
              <w:ind w:firstLine="0"/>
              <w:rPr>
                <w:rFonts w:cs="Arial"/>
                <w:sz w:val="22"/>
                <w:highlight w:val="yellow"/>
              </w:rPr>
            </w:pPr>
            <w:r w:rsidRPr="00CF0A80">
              <w:rPr>
                <w:rFonts w:cs="Arial"/>
                <w:sz w:val="22"/>
              </w:rPr>
              <w:t>Предоставление определенных полномочий лицу или группе лиц на выполнение действий в системе обработки данных</w:t>
            </w:r>
            <w:r w:rsidR="00CF0A80" w:rsidRPr="00CF0A80">
              <w:rPr>
                <w:rFonts w:cs="Arial"/>
                <w:sz w:val="22"/>
              </w:rPr>
              <w:t>. Посредством</w:t>
            </w:r>
            <w:r w:rsidRPr="00CF0A80">
              <w:rPr>
                <w:rFonts w:cs="Arial"/>
                <w:sz w:val="22"/>
              </w:rPr>
              <w:t xml:space="preserve"> авторизации устанавливаются и реализуются права доступа к ресурсам</w:t>
            </w:r>
          </w:p>
        </w:tc>
      </w:tr>
      <w:tr w:rsidR="00FD1070" w:rsidRPr="007E69A3" w14:paraId="690602F6" w14:textId="77777777" w:rsidTr="00B3554D">
        <w:tc>
          <w:tcPr>
            <w:tcW w:w="1249" w:type="pct"/>
            <w:shd w:val="clear" w:color="auto" w:fill="auto"/>
          </w:tcPr>
          <w:p w14:paraId="2CEA30A1" w14:textId="77777777" w:rsidR="00FD1070" w:rsidRPr="007E69A3" w:rsidRDefault="00FD1070" w:rsidP="00C66BB2">
            <w:pPr>
              <w:spacing w:before="60" w:after="60"/>
              <w:ind w:firstLine="22"/>
              <w:rPr>
                <w:rFonts w:cs="Arial"/>
                <w:sz w:val="22"/>
              </w:rPr>
            </w:pPr>
            <w:r w:rsidRPr="007E69A3">
              <w:rPr>
                <w:rFonts w:cs="Arial"/>
                <w:sz w:val="22"/>
              </w:rPr>
              <w:t>Аутентификация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2F58496F" w14:textId="77777777" w:rsidR="00FD1070" w:rsidRPr="00355464" w:rsidRDefault="00FD1070" w:rsidP="00C66BB2">
            <w:pPr>
              <w:spacing w:before="60" w:after="60"/>
              <w:ind w:firstLine="0"/>
              <w:rPr>
                <w:rFonts w:cs="Arial"/>
                <w:sz w:val="22"/>
                <w:highlight w:val="yellow"/>
              </w:rPr>
            </w:pPr>
            <w:r w:rsidRPr="00CF0A80">
              <w:rPr>
                <w:rFonts w:cs="Arial"/>
                <w:sz w:val="22"/>
              </w:rPr>
              <w:t>Процедура проверки подлинности лица, получающего доступ к автоматизированной системе, путем сопоставления сообщенного им идентификатора и предъявленного подтверждающего фактора.</w:t>
            </w:r>
          </w:p>
        </w:tc>
      </w:tr>
      <w:tr w:rsidR="00FD1070" w:rsidRPr="007E69A3" w14:paraId="50F99649" w14:textId="77777777" w:rsidTr="00B3554D">
        <w:tc>
          <w:tcPr>
            <w:tcW w:w="1249" w:type="pct"/>
            <w:shd w:val="clear" w:color="auto" w:fill="auto"/>
          </w:tcPr>
          <w:p w14:paraId="26AC76D4" w14:textId="77777777" w:rsidR="00FD1070" w:rsidRPr="007E69A3" w:rsidRDefault="00FD1070" w:rsidP="00C66BB2">
            <w:pPr>
              <w:spacing w:before="60" w:after="60"/>
              <w:ind w:firstLine="22"/>
              <w:rPr>
                <w:rFonts w:cs="Arial"/>
                <w:sz w:val="22"/>
              </w:rPr>
            </w:pPr>
            <w:r w:rsidRPr="007E69A3">
              <w:rPr>
                <w:rFonts w:cs="Arial"/>
                <w:sz w:val="22"/>
              </w:rPr>
              <w:t>Базисное ПО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4157663A" w14:textId="2A0F8DD7" w:rsidR="00FD1070" w:rsidRPr="00355464" w:rsidRDefault="006A54F1" w:rsidP="00C66BB2">
            <w:pPr>
              <w:spacing w:before="60" w:after="60"/>
              <w:ind w:firstLine="0"/>
              <w:rPr>
                <w:rFonts w:cs="Arial"/>
                <w:sz w:val="22"/>
                <w:highlight w:val="yellow"/>
              </w:rPr>
            </w:pPr>
            <w:r w:rsidRPr="00CF0A80">
              <w:rPr>
                <w:rFonts w:cs="Arial"/>
                <w:sz w:val="22"/>
              </w:rPr>
              <w:t xml:space="preserve">Минимальный </w:t>
            </w:r>
            <w:r w:rsidR="00FD1070" w:rsidRPr="00CF0A80">
              <w:rPr>
                <w:rFonts w:cs="Arial"/>
                <w:sz w:val="22"/>
              </w:rPr>
              <w:t>набор программных средств, обеспечивающих работу Платформы</w:t>
            </w:r>
            <w:r w:rsidR="00511912">
              <w:rPr>
                <w:rFonts w:cs="Arial"/>
                <w:sz w:val="22"/>
              </w:rPr>
              <w:t xml:space="preserve"> </w:t>
            </w:r>
            <w:r w:rsidR="00511912">
              <w:rPr>
                <w:rFonts w:cs="Arial"/>
                <w:sz w:val="22"/>
                <w:lang w:val="en-US"/>
              </w:rPr>
              <w:t>ZII</w:t>
            </w:r>
            <w:r w:rsidR="00E82635">
              <w:rPr>
                <w:rFonts w:cs="Arial"/>
                <w:sz w:val="22"/>
                <w:lang w:val="en-US"/>
              </w:rPr>
              <w:t>o</w:t>
            </w:r>
            <w:r w:rsidR="00511912">
              <w:rPr>
                <w:rFonts w:cs="Arial"/>
                <w:sz w:val="22"/>
                <w:lang w:val="en-US"/>
              </w:rPr>
              <w:t>T</w:t>
            </w:r>
            <w:r w:rsidR="00FD1070" w:rsidRPr="00CF0A80">
              <w:rPr>
                <w:rFonts w:cs="Arial"/>
                <w:sz w:val="22"/>
              </w:rPr>
              <w:t>.</w:t>
            </w:r>
          </w:p>
        </w:tc>
      </w:tr>
      <w:tr w:rsidR="00FD1070" w:rsidRPr="007E69A3" w14:paraId="6B1F490D" w14:textId="77777777" w:rsidTr="00B3554D">
        <w:tc>
          <w:tcPr>
            <w:tcW w:w="1249" w:type="pct"/>
            <w:shd w:val="clear" w:color="auto" w:fill="auto"/>
          </w:tcPr>
          <w:p w14:paraId="120758D9" w14:textId="77777777" w:rsidR="00FD1070" w:rsidRPr="007E69A3" w:rsidRDefault="00FD1070" w:rsidP="00C66BB2">
            <w:pPr>
              <w:ind w:firstLine="22"/>
              <w:rPr>
                <w:rFonts w:cs="Arial"/>
                <w:sz w:val="22"/>
              </w:rPr>
            </w:pPr>
            <w:r w:rsidRPr="007E69A3">
              <w:rPr>
                <w:rFonts w:cs="Arial"/>
                <w:sz w:val="22"/>
              </w:rPr>
              <w:t>Базовая ролевая модель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3EE826A4" w14:textId="19FF2EF6" w:rsidR="00FD1070" w:rsidRPr="00355464" w:rsidRDefault="00FD1070" w:rsidP="00C66BB2">
            <w:pPr>
              <w:ind w:firstLine="0"/>
              <w:rPr>
                <w:rFonts w:cs="Arial"/>
                <w:sz w:val="22"/>
                <w:highlight w:val="yellow"/>
              </w:rPr>
            </w:pPr>
            <w:r w:rsidRPr="00CF0A80">
              <w:rPr>
                <w:rFonts w:cs="Arial"/>
                <w:sz w:val="22"/>
              </w:rPr>
              <w:t xml:space="preserve">Ролевая модель обеспеченная </w:t>
            </w:r>
            <w:r w:rsidRPr="00CF0A80">
              <w:rPr>
                <w:rFonts w:cs="Arial"/>
                <w:sz w:val="22"/>
                <w:lang w:val="en-US"/>
              </w:rPr>
              <w:t>zif</w:t>
            </w:r>
            <w:r w:rsidRPr="00CF0A80">
              <w:rPr>
                <w:rFonts w:cs="Arial"/>
                <w:sz w:val="22"/>
              </w:rPr>
              <w:t>-</w:t>
            </w:r>
            <w:r w:rsidRPr="00CF0A80">
              <w:rPr>
                <w:rFonts w:cs="Arial"/>
                <w:sz w:val="22"/>
                <w:lang w:val="en-US"/>
              </w:rPr>
              <w:t>security</w:t>
            </w:r>
            <w:r w:rsidRPr="00CF0A80">
              <w:rPr>
                <w:rFonts w:cs="Arial"/>
                <w:sz w:val="22"/>
              </w:rPr>
              <w:t xml:space="preserve"> </w:t>
            </w:r>
            <w:r w:rsidR="001C4065">
              <w:rPr>
                <w:rFonts w:cs="Arial"/>
                <w:sz w:val="22"/>
              </w:rPr>
              <w:t>и</w:t>
            </w:r>
            <w:r w:rsidRPr="00CF0A80">
              <w:rPr>
                <w:rFonts w:cs="Arial"/>
                <w:sz w:val="22"/>
              </w:rPr>
              <w:t xml:space="preserve"> </w:t>
            </w:r>
            <w:r w:rsidR="001C4065">
              <w:rPr>
                <w:rFonts w:cs="Arial"/>
                <w:sz w:val="22"/>
              </w:rPr>
              <w:t>A</w:t>
            </w:r>
            <w:r w:rsidR="001C4065">
              <w:rPr>
                <w:rFonts w:cs="Arial"/>
                <w:sz w:val="22"/>
                <w:lang w:val="en-US"/>
              </w:rPr>
              <w:t>pache</w:t>
            </w:r>
            <w:r w:rsidR="001C4065" w:rsidRPr="00B3554D">
              <w:rPr>
                <w:rFonts w:cs="Arial"/>
                <w:sz w:val="22"/>
              </w:rPr>
              <w:t xml:space="preserve"> </w:t>
            </w:r>
            <w:r w:rsidR="001C4065">
              <w:rPr>
                <w:rFonts w:cs="Arial"/>
                <w:sz w:val="22"/>
                <w:lang w:val="en-US"/>
              </w:rPr>
              <w:t>K</w:t>
            </w:r>
            <w:r w:rsidRPr="00CF0A80">
              <w:rPr>
                <w:rFonts w:cs="Arial"/>
                <w:sz w:val="22"/>
                <w:lang w:val="en-US"/>
              </w:rPr>
              <w:t>eycloak</w:t>
            </w:r>
            <w:r w:rsidRPr="00CF0A80">
              <w:rPr>
                <w:rFonts w:cs="Arial"/>
                <w:sz w:val="22"/>
              </w:rPr>
              <w:t xml:space="preserve"> поставляемая с Платформой </w:t>
            </w:r>
            <w:r w:rsidRPr="00CF0A80">
              <w:rPr>
                <w:rFonts w:cs="Arial"/>
                <w:sz w:val="22"/>
                <w:lang w:val="en-US"/>
              </w:rPr>
              <w:t>ZIIoT</w:t>
            </w:r>
            <w:r w:rsidRPr="00CF0A80">
              <w:rPr>
                <w:rFonts w:cs="Arial"/>
                <w:sz w:val="22"/>
              </w:rPr>
              <w:t xml:space="preserve"> и покрывающая прикладные (</w:t>
            </w:r>
            <w:r w:rsidRPr="00CF0A80">
              <w:rPr>
                <w:rFonts w:cs="Arial"/>
                <w:sz w:val="22"/>
                <w:lang w:val="en-US"/>
              </w:rPr>
              <w:t>java</w:t>
            </w:r>
            <w:r w:rsidRPr="00CF0A80">
              <w:rPr>
                <w:rFonts w:cs="Arial"/>
                <w:sz w:val="22"/>
              </w:rPr>
              <w:t>, .</w:t>
            </w:r>
            <w:r w:rsidRPr="00CF0A80">
              <w:rPr>
                <w:rFonts w:cs="Arial"/>
                <w:sz w:val="22"/>
                <w:lang w:val="en-US"/>
              </w:rPr>
              <w:t>Net</w:t>
            </w:r>
            <w:r w:rsidRPr="00CF0A80">
              <w:rPr>
                <w:rFonts w:cs="Arial"/>
                <w:sz w:val="22"/>
              </w:rPr>
              <w:t xml:space="preserve">, </w:t>
            </w:r>
            <w:r w:rsidRPr="00CF0A80">
              <w:rPr>
                <w:rFonts w:cs="Arial"/>
                <w:sz w:val="22"/>
                <w:lang w:val="en-US"/>
              </w:rPr>
              <w:t>Go</w:t>
            </w:r>
            <w:r w:rsidRPr="00CF0A80">
              <w:rPr>
                <w:rFonts w:cs="Arial"/>
                <w:sz w:val="22"/>
              </w:rPr>
              <w:t>) сервисы Платформы.</w:t>
            </w:r>
          </w:p>
        </w:tc>
      </w:tr>
      <w:tr w:rsidR="00FD1070" w:rsidRPr="007E69A3" w14:paraId="29A70198" w14:textId="77777777" w:rsidTr="00B3554D">
        <w:tc>
          <w:tcPr>
            <w:tcW w:w="1249" w:type="pct"/>
            <w:shd w:val="clear" w:color="auto" w:fill="auto"/>
          </w:tcPr>
          <w:p w14:paraId="2A427202" w14:textId="77777777" w:rsidR="00FD1070" w:rsidRPr="007E69A3" w:rsidRDefault="00FD1070" w:rsidP="00C66BB2">
            <w:pPr>
              <w:ind w:firstLine="22"/>
              <w:rPr>
                <w:rFonts w:cs="Arial"/>
                <w:sz w:val="22"/>
                <w:lang w:val="en-US"/>
              </w:rPr>
            </w:pPr>
            <w:r w:rsidRPr="007E69A3">
              <w:rPr>
                <w:rFonts w:cs="Arial"/>
                <w:sz w:val="22"/>
              </w:rPr>
              <w:t>Базовая</w:t>
            </w:r>
            <w:r w:rsidRPr="007E69A3">
              <w:rPr>
                <w:rFonts w:cs="Arial"/>
                <w:sz w:val="22"/>
                <w:lang w:val="en-US"/>
              </w:rPr>
              <w:t xml:space="preserve"> </w:t>
            </w:r>
            <w:r w:rsidRPr="007E69A3">
              <w:rPr>
                <w:rFonts w:cs="Arial"/>
                <w:sz w:val="22"/>
              </w:rPr>
              <w:t>роль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521C7AFC" w14:textId="0D0E9D86" w:rsidR="00FD1070" w:rsidRPr="00355464" w:rsidRDefault="006756B7" w:rsidP="00622E9F">
            <w:pPr>
              <w:ind w:firstLine="0"/>
              <w:rPr>
                <w:rFonts w:cs="Arial"/>
                <w:sz w:val="22"/>
                <w:highlight w:val="yellow"/>
              </w:rPr>
            </w:pPr>
            <w:r w:rsidRPr="00CF0A80">
              <w:rPr>
                <w:rFonts w:cs="Arial"/>
                <w:sz w:val="22"/>
              </w:rPr>
              <w:t>Р</w:t>
            </w:r>
            <w:r w:rsidR="00FD1070" w:rsidRPr="00CF0A80">
              <w:rPr>
                <w:rFonts w:cs="Arial"/>
                <w:sz w:val="22"/>
              </w:rPr>
              <w:t>оль</w:t>
            </w:r>
            <w:r w:rsidRPr="00CF0A80">
              <w:rPr>
                <w:rFonts w:cs="Arial"/>
                <w:sz w:val="22"/>
              </w:rPr>
              <w:t xml:space="preserve">, </w:t>
            </w:r>
            <w:r w:rsidR="00FD1070" w:rsidRPr="00CF0A80">
              <w:rPr>
                <w:rFonts w:cs="Arial"/>
                <w:sz w:val="22"/>
              </w:rPr>
              <w:t>определяющая вид доступа относительно сервиса Платформы</w:t>
            </w:r>
            <w:r w:rsidR="007660DC">
              <w:rPr>
                <w:rFonts w:cs="Arial"/>
                <w:sz w:val="22"/>
              </w:rPr>
              <w:t xml:space="preserve"> Z</w:t>
            </w:r>
            <w:r w:rsidR="007660DC">
              <w:rPr>
                <w:rFonts w:cs="Arial"/>
                <w:sz w:val="22"/>
                <w:lang w:val="en-US"/>
              </w:rPr>
              <w:t>IIoT</w:t>
            </w:r>
            <w:r w:rsidR="00FD1070" w:rsidRPr="00CF0A80">
              <w:rPr>
                <w:rFonts w:cs="Arial"/>
                <w:sz w:val="22"/>
              </w:rPr>
              <w:t>.</w:t>
            </w:r>
          </w:p>
        </w:tc>
      </w:tr>
      <w:tr w:rsidR="00FD1070" w:rsidRPr="007E69A3" w14:paraId="257E61CF" w14:textId="77777777" w:rsidTr="00B3554D">
        <w:tc>
          <w:tcPr>
            <w:tcW w:w="1249" w:type="pct"/>
            <w:shd w:val="clear" w:color="auto" w:fill="auto"/>
          </w:tcPr>
          <w:p w14:paraId="06F4FB37" w14:textId="5034FB88" w:rsidR="00FD1070" w:rsidRPr="007E69A3" w:rsidRDefault="00FD1070" w:rsidP="00C66BB2">
            <w:pPr>
              <w:ind w:firstLine="22"/>
              <w:rPr>
                <w:rFonts w:cs="Arial"/>
                <w:sz w:val="22"/>
              </w:rPr>
            </w:pPr>
            <w:r w:rsidRPr="007E69A3">
              <w:rPr>
                <w:rFonts w:cs="Arial"/>
                <w:sz w:val="22"/>
              </w:rPr>
              <w:t>Бизнес</w:t>
            </w:r>
            <w:r w:rsidR="00AE5C99">
              <w:rPr>
                <w:rFonts w:cs="Arial"/>
                <w:sz w:val="22"/>
              </w:rPr>
              <w:t>-</w:t>
            </w:r>
            <w:r w:rsidRPr="007E69A3">
              <w:rPr>
                <w:rFonts w:cs="Arial"/>
                <w:sz w:val="22"/>
              </w:rPr>
              <w:t>роль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7F561C08" w14:textId="46F4CDD7" w:rsidR="00FD1070" w:rsidRPr="00355464" w:rsidRDefault="00AE5C99" w:rsidP="00C66BB2">
            <w:pPr>
              <w:ind w:firstLine="0"/>
              <w:rPr>
                <w:rFonts w:cs="Arial"/>
                <w:sz w:val="22"/>
                <w:highlight w:val="yellow"/>
              </w:rPr>
            </w:pPr>
            <w:r w:rsidRPr="00CF0A80">
              <w:rPr>
                <w:rFonts w:cs="Arial"/>
                <w:sz w:val="22"/>
              </w:rPr>
              <w:t>Набор</w:t>
            </w:r>
            <w:r w:rsidR="00FD1070" w:rsidRPr="00CF0A80">
              <w:rPr>
                <w:rFonts w:cs="Arial"/>
                <w:sz w:val="22"/>
              </w:rPr>
              <w:t xml:space="preserve"> </w:t>
            </w:r>
            <w:r w:rsidR="00531F94" w:rsidRPr="00531F94">
              <w:rPr>
                <w:rFonts w:cs="Arial"/>
                <w:sz w:val="22"/>
              </w:rPr>
              <w:t>обязанностей и полномочий, определённых для конкретной позиции или функции в организации.</w:t>
            </w:r>
          </w:p>
        </w:tc>
      </w:tr>
      <w:tr w:rsidR="00FD1070" w:rsidRPr="007E69A3" w14:paraId="59E6FADA" w14:textId="77777777" w:rsidTr="00B3554D">
        <w:tc>
          <w:tcPr>
            <w:tcW w:w="1249" w:type="pct"/>
            <w:shd w:val="clear" w:color="auto" w:fill="auto"/>
          </w:tcPr>
          <w:p w14:paraId="183491CA" w14:textId="77777777" w:rsidR="00FD1070" w:rsidRPr="007E69A3" w:rsidRDefault="00FD1070" w:rsidP="00C66BB2">
            <w:pPr>
              <w:ind w:firstLine="22"/>
              <w:rPr>
                <w:rFonts w:cs="Arial"/>
                <w:sz w:val="22"/>
                <w:lang w:val="en-US"/>
              </w:rPr>
            </w:pPr>
            <w:r w:rsidRPr="007E69A3">
              <w:rPr>
                <w:rFonts w:cs="Arial"/>
                <w:sz w:val="22"/>
              </w:rPr>
              <w:lastRenderedPageBreak/>
              <w:t xml:space="preserve">Группа </w:t>
            </w:r>
            <w:r w:rsidRPr="007E69A3">
              <w:rPr>
                <w:rFonts w:cs="Arial"/>
                <w:sz w:val="22"/>
                <w:lang w:val="en-US"/>
              </w:rPr>
              <w:t>AD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33C9A5B6" w14:textId="4367E6D0" w:rsidR="00FD1070" w:rsidRPr="00355464" w:rsidRDefault="00AE5C99" w:rsidP="00C66BB2">
            <w:pPr>
              <w:ind w:firstLine="0"/>
              <w:rPr>
                <w:rFonts w:cs="Arial"/>
                <w:sz w:val="22"/>
                <w:highlight w:val="yellow"/>
              </w:rPr>
            </w:pPr>
            <w:r w:rsidRPr="00CF0A80">
              <w:rPr>
                <w:rFonts w:cs="Arial"/>
                <w:sz w:val="22"/>
              </w:rPr>
              <w:t xml:space="preserve">Объединенный </w:t>
            </w:r>
            <w:r w:rsidR="00FD1070" w:rsidRPr="00CF0A80">
              <w:rPr>
                <w:rFonts w:cs="Arial"/>
                <w:sz w:val="22"/>
              </w:rPr>
              <w:t>список объектов Active Directory, которых объединяют общие свойства или характеристики</w:t>
            </w:r>
            <w:r w:rsidRPr="00CF0A80">
              <w:rPr>
                <w:rFonts w:cs="Arial"/>
                <w:sz w:val="22"/>
              </w:rPr>
              <w:t>.</w:t>
            </w:r>
          </w:p>
        </w:tc>
      </w:tr>
      <w:tr w:rsidR="00FD1070" w:rsidRPr="007E69A3" w14:paraId="45EE8C92" w14:textId="77777777" w:rsidTr="00B3554D">
        <w:tc>
          <w:tcPr>
            <w:tcW w:w="1249" w:type="pct"/>
            <w:shd w:val="clear" w:color="auto" w:fill="auto"/>
          </w:tcPr>
          <w:p w14:paraId="0D325ED5" w14:textId="77777777" w:rsidR="00FD1070" w:rsidRPr="007E69A3" w:rsidRDefault="00FD1070" w:rsidP="00C66BB2">
            <w:pPr>
              <w:ind w:firstLine="22"/>
              <w:rPr>
                <w:rFonts w:cs="Arial"/>
                <w:sz w:val="22"/>
              </w:rPr>
            </w:pPr>
            <w:r w:rsidRPr="007E69A3">
              <w:rPr>
                <w:rFonts w:cs="Arial"/>
                <w:sz w:val="22"/>
              </w:rPr>
              <w:t>Группа Keycloak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606CB87D" w14:textId="3A50C6DC" w:rsidR="00FD1070" w:rsidRPr="00CF0A80" w:rsidRDefault="00FD1070" w:rsidP="00C66BB2">
            <w:pPr>
              <w:ind w:firstLine="0"/>
              <w:rPr>
                <w:rFonts w:cs="Arial"/>
                <w:sz w:val="22"/>
              </w:rPr>
            </w:pPr>
            <w:r w:rsidRPr="00CF0A80">
              <w:rPr>
                <w:rFonts w:cs="Arial"/>
                <w:sz w:val="22"/>
              </w:rPr>
              <w:t>Сущность</w:t>
            </w:r>
            <w:r w:rsidR="006756B7" w:rsidRPr="00CF0A80">
              <w:rPr>
                <w:rFonts w:cs="Arial"/>
                <w:sz w:val="22"/>
              </w:rPr>
              <w:t xml:space="preserve">, </w:t>
            </w:r>
            <w:r w:rsidRPr="00CF0A80">
              <w:rPr>
                <w:rFonts w:cs="Arial"/>
                <w:sz w:val="22"/>
              </w:rPr>
              <w:t>объединяющая наборы атрибутов и сопоставлений ролей для каждого пользователя.</w:t>
            </w:r>
          </w:p>
        </w:tc>
      </w:tr>
      <w:tr w:rsidR="00FD1070" w:rsidRPr="007E69A3" w14:paraId="764DC442" w14:textId="77777777" w:rsidTr="00B3554D">
        <w:tc>
          <w:tcPr>
            <w:tcW w:w="1249" w:type="pct"/>
            <w:shd w:val="clear" w:color="auto" w:fill="auto"/>
          </w:tcPr>
          <w:p w14:paraId="4092C80F" w14:textId="77777777" w:rsidR="00FD1070" w:rsidRPr="007E69A3" w:rsidRDefault="00FD1070" w:rsidP="00C66BB2">
            <w:pPr>
              <w:ind w:firstLine="22"/>
              <w:rPr>
                <w:rFonts w:cs="Arial"/>
                <w:sz w:val="22"/>
              </w:rPr>
            </w:pPr>
            <w:r w:rsidRPr="007E69A3">
              <w:rPr>
                <w:rFonts w:cs="Arial"/>
                <w:sz w:val="22"/>
              </w:rPr>
              <w:t>ИБ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5A11C209" w14:textId="77777777" w:rsidR="00FD1070" w:rsidRPr="007E69A3" w:rsidRDefault="00FD1070" w:rsidP="00C66BB2">
            <w:pPr>
              <w:ind w:firstLine="0"/>
              <w:rPr>
                <w:rFonts w:cs="Arial"/>
                <w:sz w:val="22"/>
                <w:lang w:val="en-US"/>
              </w:rPr>
            </w:pPr>
            <w:r w:rsidRPr="007E69A3">
              <w:rPr>
                <w:rFonts w:cs="Arial"/>
                <w:sz w:val="22"/>
              </w:rPr>
              <w:t>Информационная безопасность.</w:t>
            </w:r>
          </w:p>
        </w:tc>
      </w:tr>
      <w:tr w:rsidR="00FD1070" w:rsidRPr="007E69A3" w14:paraId="4E232BAC" w14:textId="77777777" w:rsidTr="00B3554D">
        <w:tc>
          <w:tcPr>
            <w:tcW w:w="1249" w:type="pct"/>
            <w:shd w:val="clear" w:color="auto" w:fill="auto"/>
          </w:tcPr>
          <w:p w14:paraId="206F14E2" w14:textId="77777777" w:rsidR="00FD1070" w:rsidRPr="007E69A3" w:rsidRDefault="00FD1070" w:rsidP="00C66BB2">
            <w:pPr>
              <w:spacing w:before="60" w:after="60"/>
              <w:ind w:firstLine="22"/>
              <w:rPr>
                <w:rFonts w:cs="Arial"/>
                <w:sz w:val="22"/>
              </w:rPr>
            </w:pPr>
            <w:r w:rsidRPr="007E69A3">
              <w:rPr>
                <w:rFonts w:cs="Arial"/>
                <w:sz w:val="22"/>
              </w:rPr>
              <w:t>ИТ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6080F425" w14:textId="77777777" w:rsidR="00FD1070" w:rsidRPr="007E69A3" w:rsidRDefault="00FD1070" w:rsidP="00C66BB2">
            <w:pPr>
              <w:spacing w:before="60" w:after="60"/>
              <w:ind w:firstLine="0"/>
              <w:rPr>
                <w:rFonts w:cs="Arial"/>
                <w:sz w:val="22"/>
              </w:rPr>
            </w:pPr>
            <w:r w:rsidRPr="007E69A3">
              <w:rPr>
                <w:rFonts w:cs="Arial"/>
                <w:sz w:val="22"/>
              </w:rPr>
              <w:t>Информационные технологии.</w:t>
            </w:r>
          </w:p>
        </w:tc>
      </w:tr>
      <w:tr w:rsidR="00DF5AF2" w:rsidRPr="007E69A3" w14:paraId="06FCE4DA" w14:textId="77777777" w:rsidTr="00B3554D">
        <w:tc>
          <w:tcPr>
            <w:tcW w:w="1249" w:type="pct"/>
            <w:shd w:val="clear" w:color="auto" w:fill="auto"/>
          </w:tcPr>
          <w:p w14:paraId="5BF415CD" w14:textId="3F008587" w:rsidR="00DF5AF2" w:rsidRPr="00DF5AF2" w:rsidRDefault="00DF5AF2" w:rsidP="00355464">
            <w:pPr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ЛИМС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60451D56" w14:textId="77777777" w:rsidR="00DF5AF2" w:rsidRPr="00DF5AF2" w:rsidRDefault="00DF5AF2" w:rsidP="00DF5AF2">
            <w:pPr>
              <w:ind w:firstLine="0"/>
              <w:rPr>
                <w:rFonts w:cs="Arial"/>
                <w:sz w:val="22"/>
              </w:rPr>
            </w:pPr>
            <w:r w:rsidRPr="00DF5AF2">
              <w:rPr>
                <w:rFonts w:cs="Arial"/>
                <w:sz w:val="22"/>
              </w:rPr>
              <w:t>Лабораторная информационная менеджмент-система.</w:t>
            </w:r>
          </w:p>
          <w:p w14:paraId="3DF54FA3" w14:textId="56834A34" w:rsidR="00DF5AF2" w:rsidRPr="00DF5AF2" w:rsidRDefault="00DF5AF2" w:rsidP="00DF5AF2">
            <w:pPr>
              <w:ind w:firstLine="0"/>
              <w:rPr>
                <w:rFonts w:cs="Arial"/>
                <w:sz w:val="22"/>
                <w:highlight w:val="yellow"/>
              </w:rPr>
            </w:pPr>
            <w:r w:rsidRPr="00DF5AF2">
              <w:rPr>
                <w:rFonts w:cs="Arial"/>
                <w:sz w:val="22"/>
              </w:rPr>
              <w:t>Предназначена для автоматизации сбора, обработки и хранения лабораторных данных на предприятии.</w:t>
            </w:r>
          </w:p>
        </w:tc>
      </w:tr>
      <w:tr w:rsidR="00FD1070" w:rsidRPr="007E69A3" w14:paraId="6DCDF630" w14:textId="77777777" w:rsidTr="00B3554D">
        <w:tc>
          <w:tcPr>
            <w:tcW w:w="1249" w:type="pct"/>
            <w:shd w:val="clear" w:color="auto" w:fill="auto"/>
          </w:tcPr>
          <w:p w14:paraId="5F41949A" w14:textId="77777777" w:rsidR="00FD1070" w:rsidRPr="007E69A3" w:rsidRDefault="00FD1070" w:rsidP="00C66BB2">
            <w:pPr>
              <w:ind w:firstLine="22"/>
              <w:rPr>
                <w:rFonts w:cs="Arial"/>
                <w:sz w:val="22"/>
              </w:rPr>
            </w:pPr>
            <w:r w:rsidRPr="007E69A3">
              <w:rPr>
                <w:rFonts w:cs="Arial"/>
                <w:sz w:val="22"/>
              </w:rPr>
              <w:t>Модель персонала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71EEB621" w14:textId="074022DB" w:rsidR="00FD1070" w:rsidRPr="007E69A3" w:rsidRDefault="00FD1070" w:rsidP="00C66BB2">
            <w:pPr>
              <w:ind w:firstLine="0"/>
              <w:rPr>
                <w:rFonts w:cs="Arial"/>
                <w:sz w:val="22"/>
              </w:rPr>
            </w:pPr>
            <w:r w:rsidRPr="007E69A3">
              <w:rPr>
                <w:rFonts w:cs="Arial"/>
                <w:sz w:val="22"/>
              </w:rPr>
              <w:t>Модель</w:t>
            </w:r>
            <w:r w:rsidR="006756B7" w:rsidRPr="007E69A3">
              <w:rPr>
                <w:rFonts w:cs="Arial"/>
                <w:sz w:val="22"/>
              </w:rPr>
              <w:t xml:space="preserve">, </w:t>
            </w:r>
            <w:r w:rsidRPr="007E69A3">
              <w:rPr>
                <w:rFonts w:cs="Arial"/>
                <w:sz w:val="22"/>
              </w:rPr>
              <w:t>хранящая информацию о принадлежности структурных и должностных атрибутов. Применяется в совокупности с политиками настроек безопасности.</w:t>
            </w:r>
          </w:p>
        </w:tc>
      </w:tr>
      <w:tr w:rsidR="00FD1070" w:rsidRPr="007E69A3" w14:paraId="23CEFE12" w14:textId="77777777" w:rsidTr="00B3554D">
        <w:tc>
          <w:tcPr>
            <w:tcW w:w="1249" w:type="pct"/>
            <w:shd w:val="clear" w:color="auto" w:fill="auto"/>
          </w:tcPr>
          <w:p w14:paraId="116A865A" w14:textId="77777777" w:rsidR="00FD1070" w:rsidRPr="007E69A3" w:rsidRDefault="00FD1070" w:rsidP="00C66BB2">
            <w:pPr>
              <w:spacing w:before="60" w:after="60"/>
              <w:ind w:firstLine="22"/>
              <w:rPr>
                <w:rFonts w:cs="Arial"/>
                <w:sz w:val="22"/>
                <w:lang w:val="en-US"/>
              </w:rPr>
            </w:pPr>
            <w:r w:rsidRPr="007E69A3">
              <w:rPr>
                <w:rFonts w:cs="Arial"/>
                <w:sz w:val="22"/>
              </w:rPr>
              <w:t xml:space="preserve">Модуль Платформы </w:t>
            </w:r>
            <w:r w:rsidRPr="007E69A3">
              <w:rPr>
                <w:rFonts w:cs="Arial"/>
                <w:sz w:val="22"/>
                <w:lang w:val="en-US"/>
              </w:rPr>
              <w:t>ZIIoT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3EB0E85D" w14:textId="3B83F88C" w:rsidR="00FD1070" w:rsidRPr="00355464" w:rsidRDefault="00FD1070" w:rsidP="00C66BB2">
            <w:pPr>
              <w:spacing w:before="60" w:after="60"/>
              <w:ind w:firstLine="0"/>
              <w:rPr>
                <w:rFonts w:cs="Arial"/>
                <w:sz w:val="22"/>
                <w:highlight w:val="yellow"/>
              </w:rPr>
            </w:pPr>
            <w:r w:rsidRPr="00D6735B">
              <w:rPr>
                <w:rFonts w:cs="Arial"/>
                <w:sz w:val="22"/>
              </w:rPr>
              <w:t>Общность прикладных сервисов Платформы</w:t>
            </w:r>
            <w:r w:rsidR="00355464" w:rsidRPr="00D40E97">
              <w:rPr>
                <w:rFonts w:cs="Arial"/>
                <w:sz w:val="22"/>
              </w:rPr>
              <w:t xml:space="preserve"> </w:t>
            </w:r>
            <w:r w:rsidR="00355464" w:rsidRPr="00D40E97">
              <w:rPr>
                <w:rFonts w:cs="Arial"/>
                <w:sz w:val="22"/>
                <w:lang w:val="en-US"/>
              </w:rPr>
              <w:t>ZIIoT</w:t>
            </w:r>
            <w:r w:rsidRPr="00D6735B">
              <w:rPr>
                <w:rFonts w:cs="Arial"/>
                <w:sz w:val="22"/>
              </w:rPr>
              <w:t>.</w:t>
            </w:r>
          </w:p>
        </w:tc>
      </w:tr>
      <w:tr w:rsidR="00FD1070" w:rsidRPr="007E69A3" w14:paraId="790FCECD" w14:textId="77777777" w:rsidTr="00B3554D">
        <w:tc>
          <w:tcPr>
            <w:tcW w:w="1249" w:type="pct"/>
            <w:shd w:val="clear" w:color="auto" w:fill="auto"/>
          </w:tcPr>
          <w:p w14:paraId="56F5BA8D" w14:textId="60EF5A2B" w:rsidR="00FD1070" w:rsidRPr="007E69A3" w:rsidRDefault="00FD1070" w:rsidP="00C66BB2">
            <w:pPr>
              <w:ind w:firstLine="22"/>
              <w:rPr>
                <w:rFonts w:cs="Arial"/>
                <w:sz w:val="22"/>
              </w:rPr>
            </w:pPr>
            <w:r w:rsidRPr="007E69A3">
              <w:rPr>
                <w:rFonts w:cs="Arial"/>
                <w:sz w:val="22"/>
              </w:rPr>
              <w:t>Объектная модель</w:t>
            </w:r>
            <w:r w:rsidR="00B25BEF">
              <w:rPr>
                <w:rFonts w:cs="Arial"/>
                <w:sz w:val="22"/>
              </w:rPr>
              <w:t xml:space="preserve"> (ОМ)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2C028E0A" w14:textId="111F541D" w:rsidR="004349F2" w:rsidRPr="00D6735B" w:rsidRDefault="00B3554D" w:rsidP="00C66BB2">
            <w:pPr>
              <w:ind w:firstLine="0"/>
              <w:rPr>
                <w:rFonts w:cs="Arial"/>
                <w:sz w:val="22"/>
              </w:rPr>
            </w:pPr>
            <w:r w:rsidRPr="008852DF">
              <w:rPr>
                <w:sz w:val="22"/>
                <w:lang w:eastAsia="ru-RU"/>
              </w:rPr>
              <w:t>Инструментарий Платформы ZIIoT (набор сервисов), отвечающий за организацию структуры для доступа к виртуализирующим производственные объекты данным, поступающим на Платформу ZIIoT и используемым для автоматизации выполнения процессов соответствующих прикладных проектов</w:t>
            </w:r>
          </w:p>
        </w:tc>
      </w:tr>
      <w:tr w:rsidR="00FD1070" w:rsidRPr="007E69A3" w14:paraId="193145AF" w14:textId="77777777" w:rsidTr="00B3554D">
        <w:tc>
          <w:tcPr>
            <w:tcW w:w="1249" w:type="pct"/>
            <w:shd w:val="clear" w:color="auto" w:fill="auto"/>
          </w:tcPr>
          <w:p w14:paraId="1162E3EA" w14:textId="040E9E32" w:rsidR="00FD1070" w:rsidRPr="007E69A3" w:rsidRDefault="00FD1070" w:rsidP="00C66BB2">
            <w:pPr>
              <w:spacing w:before="60" w:after="60"/>
              <w:ind w:firstLine="22"/>
              <w:rPr>
                <w:rFonts w:cs="Arial"/>
                <w:sz w:val="22"/>
                <w:lang w:val="en-US"/>
              </w:rPr>
            </w:pPr>
            <w:r w:rsidRPr="007E69A3">
              <w:rPr>
                <w:rFonts w:cs="Arial"/>
                <w:sz w:val="22"/>
              </w:rPr>
              <w:t>Платформа виртуализации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19CE44C7" w14:textId="6DB94425" w:rsidR="00FD1070" w:rsidRPr="00355464" w:rsidRDefault="0061452C" w:rsidP="00C66BB2">
            <w:pPr>
              <w:spacing w:before="60" w:after="60"/>
              <w:ind w:firstLine="0"/>
              <w:rPr>
                <w:rFonts w:cs="Arial"/>
                <w:sz w:val="22"/>
                <w:highlight w:val="yellow"/>
              </w:rPr>
            </w:pPr>
            <w:r w:rsidRPr="001A426B">
              <w:rPr>
                <w:rFonts w:cs="Arial"/>
                <w:sz w:val="22"/>
              </w:rPr>
              <w:t>Программное обеспечение, которое позволяет создавать и управлять виртуальными машинами, работающими на одном или нескольких физических серверах</w:t>
            </w:r>
            <w:r w:rsidRPr="00882F8F" w:rsidDel="0061452C">
              <w:rPr>
                <w:rFonts w:cs="Arial"/>
                <w:sz w:val="22"/>
              </w:rPr>
              <w:t xml:space="preserve"> </w:t>
            </w:r>
            <w:r w:rsidRPr="00882F8F">
              <w:rPr>
                <w:rFonts w:cs="Arial"/>
                <w:sz w:val="22"/>
              </w:rPr>
              <w:t xml:space="preserve">(например: </w:t>
            </w:r>
            <w:r w:rsidR="00FD1070" w:rsidRPr="00882F8F">
              <w:rPr>
                <w:rFonts w:cs="Arial"/>
                <w:sz w:val="22"/>
                <w:lang w:val="en-US"/>
              </w:rPr>
              <w:t>VMWare</w:t>
            </w:r>
            <w:r w:rsidR="00FD1070" w:rsidRPr="00882F8F">
              <w:rPr>
                <w:rFonts w:cs="Arial"/>
                <w:sz w:val="22"/>
              </w:rPr>
              <w:t xml:space="preserve"> </w:t>
            </w:r>
            <w:r w:rsidR="00FD1070" w:rsidRPr="00882F8F">
              <w:rPr>
                <w:rFonts w:cs="Arial"/>
                <w:sz w:val="22"/>
                <w:lang w:val="en-US"/>
              </w:rPr>
              <w:t>ESXi</w:t>
            </w:r>
            <w:r w:rsidRPr="00882F8F">
              <w:rPr>
                <w:rFonts w:cs="Arial"/>
                <w:sz w:val="22"/>
              </w:rPr>
              <w:t>)</w:t>
            </w:r>
            <w:r w:rsidR="00FD1070" w:rsidRPr="00882F8F">
              <w:rPr>
                <w:rFonts w:cs="Arial"/>
                <w:sz w:val="22"/>
              </w:rPr>
              <w:t>.</w:t>
            </w:r>
          </w:p>
        </w:tc>
      </w:tr>
      <w:tr w:rsidR="00355464" w:rsidRPr="00355464" w14:paraId="2EAC8367" w14:textId="77777777" w:rsidTr="00355464">
        <w:tc>
          <w:tcPr>
            <w:tcW w:w="1249" w:type="pct"/>
            <w:shd w:val="clear" w:color="auto" w:fill="auto"/>
          </w:tcPr>
          <w:p w14:paraId="7BD60874" w14:textId="4DB16516" w:rsidR="00355464" w:rsidRPr="00355464" w:rsidRDefault="00355464" w:rsidP="00355464">
            <w:pPr>
              <w:spacing w:before="60" w:after="60"/>
              <w:ind w:firstLine="22"/>
              <w:rPr>
                <w:rFonts w:cs="Arial"/>
                <w:sz w:val="22"/>
              </w:rPr>
            </w:pPr>
            <w:r w:rsidRPr="00D40E97">
              <w:rPr>
                <w:rFonts w:cs="Arial"/>
                <w:sz w:val="22"/>
              </w:rPr>
              <w:t>Платформа ZIIoT</w:t>
            </w:r>
          </w:p>
        </w:tc>
        <w:tc>
          <w:tcPr>
            <w:tcW w:w="3751" w:type="pct"/>
            <w:shd w:val="clear" w:color="auto" w:fill="auto"/>
          </w:tcPr>
          <w:p w14:paraId="297FE286" w14:textId="77777777" w:rsidR="00355464" w:rsidRPr="00D40E97" w:rsidRDefault="00355464" w:rsidP="00355464">
            <w:pPr>
              <w:keepNext/>
              <w:spacing w:before="60" w:after="60"/>
              <w:ind w:firstLine="0"/>
              <w:rPr>
                <w:sz w:val="22"/>
                <w:lang w:val="en-US"/>
              </w:rPr>
            </w:pPr>
            <w:r w:rsidRPr="00D40E97">
              <w:rPr>
                <w:sz w:val="22"/>
              </w:rPr>
              <w:t>Платформа</w:t>
            </w:r>
            <w:r w:rsidRPr="00D40E97">
              <w:rPr>
                <w:sz w:val="22"/>
                <w:lang w:val="en-US"/>
              </w:rPr>
              <w:t xml:space="preserve"> Zyfra Industrial IoT Platform.</w:t>
            </w:r>
          </w:p>
          <w:p w14:paraId="5D0F4A91" w14:textId="2A21E6E1" w:rsidR="00355464" w:rsidRPr="00355464" w:rsidRDefault="00355464" w:rsidP="00355464">
            <w:pPr>
              <w:spacing w:before="60" w:after="60"/>
              <w:ind w:firstLine="0"/>
              <w:rPr>
                <w:rFonts w:cs="Arial"/>
                <w:sz w:val="22"/>
                <w:highlight w:val="yellow"/>
              </w:rPr>
            </w:pPr>
            <w:r w:rsidRPr="00D40E97">
              <w:rPr>
                <w:sz w:val="22"/>
              </w:rPr>
              <w:t>Комплекс программных средств, предназначенный для решения задач цифровизации производства с использованием стека технологий промышленного интернета вещей, машинного обучения и искусственного интеллекта.</w:t>
            </w:r>
          </w:p>
        </w:tc>
      </w:tr>
      <w:tr w:rsidR="00FD1070" w:rsidRPr="007E69A3" w14:paraId="11CE150C" w14:textId="77777777" w:rsidTr="00B3554D">
        <w:tc>
          <w:tcPr>
            <w:tcW w:w="1249" w:type="pct"/>
            <w:shd w:val="clear" w:color="auto" w:fill="auto"/>
          </w:tcPr>
          <w:p w14:paraId="30C87F34" w14:textId="77777777" w:rsidR="00FD1070" w:rsidRPr="007E69A3" w:rsidRDefault="00FD1070" w:rsidP="00C66BB2">
            <w:pPr>
              <w:ind w:firstLine="22"/>
              <w:rPr>
                <w:rFonts w:cs="Arial"/>
                <w:sz w:val="22"/>
              </w:rPr>
            </w:pPr>
            <w:r w:rsidRPr="007E69A3">
              <w:rPr>
                <w:rFonts w:cs="Arial"/>
                <w:sz w:val="22"/>
              </w:rPr>
              <w:t>Политика безопасности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16C4AA83" w14:textId="4C8DE400" w:rsidR="00FD1070" w:rsidRPr="00355464" w:rsidRDefault="00CF0A80" w:rsidP="00C66BB2">
            <w:pPr>
              <w:ind w:firstLine="0"/>
              <w:rPr>
                <w:rFonts w:cs="Arial"/>
                <w:sz w:val="22"/>
                <w:highlight w:val="yellow"/>
              </w:rPr>
            </w:pPr>
            <w:r w:rsidRPr="00CF0A80">
              <w:rPr>
                <w:rFonts w:cs="Arial"/>
                <w:sz w:val="22"/>
              </w:rPr>
              <w:t>Правило</w:t>
            </w:r>
            <w:r w:rsidR="00FD1070" w:rsidRPr="00CF0A80">
              <w:rPr>
                <w:rFonts w:cs="Arial"/>
                <w:sz w:val="22"/>
              </w:rPr>
              <w:t>, по которому сервис безопасности определяет предоставлять или нет субъекту права на объект в случае соответствующего запроса.</w:t>
            </w:r>
          </w:p>
        </w:tc>
      </w:tr>
      <w:tr w:rsidR="00FD1070" w:rsidRPr="007E69A3" w14:paraId="272F8176" w14:textId="77777777" w:rsidTr="00B3554D">
        <w:tc>
          <w:tcPr>
            <w:tcW w:w="1249" w:type="pct"/>
            <w:shd w:val="clear" w:color="auto" w:fill="auto"/>
          </w:tcPr>
          <w:p w14:paraId="2A0A1C57" w14:textId="77777777" w:rsidR="00FD1070" w:rsidRPr="007E69A3" w:rsidRDefault="00FD1070" w:rsidP="00C66BB2">
            <w:pPr>
              <w:ind w:firstLine="22"/>
              <w:rPr>
                <w:rFonts w:cs="Arial"/>
                <w:sz w:val="22"/>
              </w:rPr>
            </w:pPr>
            <w:r w:rsidRPr="007E69A3">
              <w:rPr>
                <w:rFonts w:cs="Arial"/>
                <w:sz w:val="22"/>
              </w:rPr>
              <w:t>Правила безопасности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60EE0B2C" w14:textId="6762731B" w:rsidR="00FD1070" w:rsidRPr="00355464" w:rsidRDefault="006756B7" w:rsidP="00C66BB2">
            <w:pPr>
              <w:ind w:firstLine="0"/>
              <w:rPr>
                <w:rFonts w:cs="Arial"/>
                <w:sz w:val="22"/>
                <w:highlight w:val="yellow"/>
              </w:rPr>
            </w:pPr>
            <w:r w:rsidRPr="00CF0A80">
              <w:rPr>
                <w:rFonts w:cs="Arial"/>
                <w:sz w:val="22"/>
              </w:rPr>
              <w:t>Н</w:t>
            </w:r>
            <w:r w:rsidR="00FD1070" w:rsidRPr="00CF0A80">
              <w:rPr>
                <w:rFonts w:cs="Arial"/>
                <w:sz w:val="22"/>
              </w:rPr>
              <w:t>астройки</w:t>
            </w:r>
            <w:r w:rsidRPr="00CF0A80">
              <w:rPr>
                <w:rFonts w:cs="Arial"/>
                <w:sz w:val="22"/>
              </w:rPr>
              <w:t xml:space="preserve">, </w:t>
            </w:r>
            <w:r w:rsidR="00FD1070" w:rsidRPr="00CF0A80">
              <w:rPr>
                <w:rFonts w:cs="Arial"/>
                <w:sz w:val="22"/>
              </w:rPr>
              <w:t>определяющие доступ субъекта к объекту</w:t>
            </w:r>
            <w:r w:rsidR="00771FF1">
              <w:rPr>
                <w:rFonts w:cs="Arial"/>
                <w:sz w:val="22"/>
              </w:rPr>
              <w:t xml:space="preserve"> или объектам</w:t>
            </w:r>
            <w:r w:rsidR="00FD1070" w:rsidRPr="00CF0A80">
              <w:rPr>
                <w:rFonts w:cs="Arial"/>
                <w:sz w:val="22"/>
              </w:rPr>
              <w:t>.</w:t>
            </w:r>
          </w:p>
        </w:tc>
      </w:tr>
      <w:tr w:rsidR="00FD1070" w:rsidRPr="007E69A3" w14:paraId="6855D4BC" w14:textId="77777777" w:rsidTr="00B3554D">
        <w:tc>
          <w:tcPr>
            <w:tcW w:w="1249" w:type="pct"/>
            <w:shd w:val="clear" w:color="auto" w:fill="auto"/>
          </w:tcPr>
          <w:p w14:paraId="6486439D" w14:textId="7A70B1CF" w:rsidR="00FD1070" w:rsidRPr="007E69A3" w:rsidRDefault="00FD1070" w:rsidP="00C66BB2">
            <w:pPr>
              <w:spacing w:before="60" w:after="60"/>
              <w:ind w:firstLine="22"/>
              <w:rPr>
                <w:rFonts w:cs="Arial"/>
                <w:sz w:val="22"/>
              </w:rPr>
            </w:pPr>
            <w:r w:rsidRPr="007E69A3">
              <w:rPr>
                <w:rFonts w:cs="Arial"/>
                <w:sz w:val="22"/>
              </w:rPr>
              <w:t>Прикладные сервисы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0DDCBD46" w14:textId="77777777" w:rsidR="00FD1070" w:rsidRPr="00CF0A80" w:rsidRDefault="00FD1070" w:rsidP="00C66BB2">
            <w:pPr>
              <w:spacing w:before="60" w:after="60"/>
              <w:ind w:firstLine="0"/>
              <w:rPr>
                <w:rFonts w:cs="Arial"/>
                <w:sz w:val="22"/>
              </w:rPr>
            </w:pPr>
            <w:r w:rsidRPr="00CF0A80">
              <w:rPr>
                <w:rFonts w:cs="Arial"/>
                <w:sz w:val="22"/>
              </w:rPr>
              <w:t>Сервис, ориентированный на решение конкретных задач, рассчитанных на взаимодействие с пользователем.</w:t>
            </w:r>
          </w:p>
        </w:tc>
      </w:tr>
      <w:tr w:rsidR="00FD1070" w:rsidRPr="007E69A3" w14:paraId="08BE1F25" w14:textId="77777777" w:rsidTr="00B3554D">
        <w:tc>
          <w:tcPr>
            <w:tcW w:w="1249" w:type="pct"/>
            <w:shd w:val="clear" w:color="auto" w:fill="auto"/>
          </w:tcPr>
          <w:p w14:paraId="3FCF13E0" w14:textId="77777777" w:rsidR="00FD1070" w:rsidRPr="007E69A3" w:rsidRDefault="00FD1070" w:rsidP="00C66BB2">
            <w:pPr>
              <w:ind w:firstLine="22"/>
              <w:rPr>
                <w:rFonts w:cs="Arial"/>
                <w:sz w:val="22"/>
              </w:rPr>
            </w:pPr>
            <w:r w:rsidRPr="007E69A3">
              <w:rPr>
                <w:rFonts w:cs="Arial"/>
                <w:sz w:val="22"/>
              </w:rPr>
              <w:t>Расширенная ролевая модель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063A6194" w14:textId="18720AE0" w:rsidR="00FD1070" w:rsidRPr="00CF0A80" w:rsidRDefault="00FD1070" w:rsidP="00C66BB2">
            <w:pPr>
              <w:ind w:firstLine="0"/>
              <w:rPr>
                <w:rFonts w:cs="Arial"/>
                <w:sz w:val="22"/>
              </w:rPr>
            </w:pPr>
            <w:r w:rsidRPr="00CF0A80">
              <w:rPr>
                <w:rFonts w:cs="Arial"/>
                <w:sz w:val="22"/>
              </w:rPr>
              <w:t xml:space="preserve">Сконфигурированная в рамках </w:t>
            </w:r>
            <w:r w:rsidR="00DC6898">
              <w:rPr>
                <w:rFonts w:cs="Arial"/>
                <w:sz w:val="22"/>
              </w:rPr>
              <w:t>П</w:t>
            </w:r>
            <w:r w:rsidR="0024442B" w:rsidRPr="00CF0A80">
              <w:rPr>
                <w:rFonts w:cs="Arial"/>
                <w:sz w:val="22"/>
              </w:rPr>
              <w:t>риложени</w:t>
            </w:r>
            <w:r w:rsidR="00DC6898">
              <w:rPr>
                <w:rFonts w:cs="Arial"/>
                <w:sz w:val="22"/>
              </w:rPr>
              <w:t>я</w:t>
            </w:r>
            <w:r w:rsidRPr="00CF0A80">
              <w:rPr>
                <w:rFonts w:cs="Arial"/>
                <w:sz w:val="22"/>
              </w:rPr>
              <w:t xml:space="preserve"> ролевая модель</w:t>
            </w:r>
            <w:r w:rsidR="006756B7" w:rsidRPr="00CF0A80">
              <w:rPr>
                <w:rFonts w:cs="Arial"/>
                <w:sz w:val="22"/>
              </w:rPr>
              <w:t xml:space="preserve">, </w:t>
            </w:r>
            <w:r w:rsidRPr="00CF0A80">
              <w:rPr>
                <w:rFonts w:cs="Arial"/>
                <w:sz w:val="22"/>
              </w:rPr>
              <w:t>покрывающая прикладные сервисы Платформы</w:t>
            </w:r>
            <w:r w:rsidR="00B37777">
              <w:rPr>
                <w:rFonts w:cs="Arial"/>
                <w:sz w:val="22"/>
              </w:rPr>
              <w:t xml:space="preserve"> </w:t>
            </w:r>
            <w:r w:rsidR="00B37777">
              <w:rPr>
                <w:rFonts w:cs="Arial"/>
                <w:sz w:val="22"/>
                <w:lang w:val="en-US"/>
              </w:rPr>
              <w:t>ZIIoT</w:t>
            </w:r>
            <w:r w:rsidRPr="00CF0A80">
              <w:rPr>
                <w:rFonts w:cs="Arial"/>
                <w:sz w:val="22"/>
              </w:rPr>
              <w:t xml:space="preserve"> и </w:t>
            </w:r>
            <w:r w:rsidR="00DC6898">
              <w:rPr>
                <w:rFonts w:cs="Arial"/>
                <w:sz w:val="22"/>
              </w:rPr>
              <w:t>Б</w:t>
            </w:r>
            <w:r w:rsidR="00CF0A80" w:rsidRPr="00CF0A80">
              <w:rPr>
                <w:rFonts w:cs="Arial"/>
                <w:sz w:val="22"/>
              </w:rPr>
              <w:t>азисное</w:t>
            </w:r>
            <w:r w:rsidRPr="00CF0A80">
              <w:rPr>
                <w:rFonts w:cs="Arial"/>
                <w:sz w:val="22"/>
              </w:rPr>
              <w:t xml:space="preserve"> ПО, использующая </w:t>
            </w:r>
            <w:r w:rsidR="00870B92">
              <w:rPr>
                <w:rFonts w:cs="Arial"/>
                <w:sz w:val="22"/>
              </w:rPr>
              <w:t>Б</w:t>
            </w:r>
            <w:r w:rsidR="00CF0A80" w:rsidRPr="00CF0A80">
              <w:rPr>
                <w:rFonts w:cs="Arial"/>
                <w:sz w:val="22"/>
              </w:rPr>
              <w:t>азовые</w:t>
            </w:r>
            <w:r w:rsidRPr="00CF0A80">
              <w:rPr>
                <w:rFonts w:cs="Arial"/>
                <w:sz w:val="22"/>
              </w:rPr>
              <w:t xml:space="preserve"> роли Платформы </w:t>
            </w:r>
            <w:r w:rsidR="00870B92">
              <w:rPr>
                <w:rFonts w:cs="Arial"/>
                <w:sz w:val="22"/>
              </w:rPr>
              <w:t>Z</w:t>
            </w:r>
            <w:r w:rsidR="00870B92">
              <w:rPr>
                <w:rFonts w:cs="Arial"/>
                <w:sz w:val="22"/>
                <w:lang w:val="en-US"/>
              </w:rPr>
              <w:t>IIoT</w:t>
            </w:r>
            <w:r w:rsidR="00870B92" w:rsidRPr="00B3554D">
              <w:rPr>
                <w:rFonts w:cs="Arial"/>
                <w:sz w:val="22"/>
              </w:rPr>
              <w:t xml:space="preserve"> </w:t>
            </w:r>
            <w:r w:rsidRPr="00CF0A80">
              <w:rPr>
                <w:rFonts w:cs="Arial"/>
                <w:sz w:val="22"/>
              </w:rPr>
              <w:t xml:space="preserve">как составные части </w:t>
            </w:r>
            <w:r w:rsidR="00C716DF">
              <w:rPr>
                <w:rFonts w:cs="Arial"/>
                <w:sz w:val="22"/>
              </w:rPr>
              <w:t>Ф</w:t>
            </w:r>
            <w:r w:rsidR="00CF0A80" w:rsidRPr="00CF0A80">
              <w:rPr>
                <w:rFonts w:cs="Arial"/>
                <w:sz w:val="22"/>
              </w:rPr>
              <w:t>ункциональных</w:t>
            </w:r>
            <w:r w:rsidRPr="00CF0A80">
              <w:rPr>
                <w:rFonts w:cs="Arial"/>
                <w:sz w:val="22"/>
              </w:rPr>
              <w:t xml:space="preserve"> ролей</w:t>
            </w:r>
            <w:r w:rsidRPr="00CF0A80" w:rsidDel="008972E0">
              <w:rPr>
                <w:rFonts w:cs="Arial"/>
                <w:sz w:val="22"/>
              </w:rPr>
              <w:t xml:space="preserve"> </w:t>
            </w:r>
            <w:r w:rsidR="009A3CA5">
              <w:rPr>
                <w:rFonts w:cs="Arial"/>
                <w:sz w:val="22"/>
              </w:rPr>
              <w:t>П</w:t>
            </w:r>
            <w:r w:rsidRPr="00CF0A80">
              <w:rPr>
                <w:rFonts w:cs="Arial"/>
                <w:sz w:val="22"/>
              </w:rPr>
              <w:t>риложени</w:t>
            </w:r>
            <w:r w:rsidR="009A3CA5">
              <w:rPr>
                <w:rFonts w:cs="Arial"/>
                <w:sz w:val="22"/>
              </w:rPr>
              <w:t>я</w:t>
            </w:r>
            <w:r w:rsidRPr="00CF0A80">
              <w:rPr>
                <w:rFonts w:cs="Arial"/>
                <w:sz w:val="22"/>
              </w:rPr>
              <w:t>.</w:t>
            </w:r>
          </w:p>
        </w:tc>
      </w:tr>
      <w:tr w:rsidR="00FD1070" w:rsidRPr="007E69A3" w14:paraId="06320540" w14:textId="77777777" w:rsidTr="00B3554D">
        <w:tc>
          <w:tcPr>
            <w:tcW w:w="1249" w:type="pct"/>
            <w:shd w:val="clear" w:color="auto" w:fill="auto"/>
          </w:tcPr>
          <w:p w14:paraId="00BD80A6" w14:textId="77777777" w:rsidR="00FD1070" w:rsidRPr="007E69A3" w:rsidRDefault="00FD1070" w:rsidP="00C66BB2">
            <w:pPr>
              <w:ind w:firstLine="22"/>
              <w:rPr>
                <w:rFonts w:cs="Arial"/>
                <w:sz w:val="22"/>
              </w:rPr>
            </w:pPr>
            <w:r w:rsidRPr="007E69A3">
              <w:rPr>
                <w:rFonts w:cs="Arial"/>
                <w:sz w:val="22"/>
              </w:rPr>
              <w:t>Роль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00FD083F" w14:textId="50623BEC" w:rsidR="00FD1070" w:rsidRPr="00CF0A80" w:rsidRDefault="00AE5C99" w:rsidP="00C66BB2">
            <w:pPr>
              <w:ind w:firstLine="0"/>
              <w:rPr>
                <w:rFonts w:cs="Arial"/>
                <w:sz w:val="22"/>
              </w:rPr>
            </w:pPr>
            <w:r w:rsidRPr="00CF0A80">
              <w:rPr>
                <w:rFonts w:cs="Arial"/>
                <w:sz w:val="22"/>
              </w:rPr>
              <w:t>Набор</w:t>
            </w:r>
            <w:r w:rsidR="00FD1070" w:rsidRPr="00CF0A80">
              <w:rPr>
                <w:rFonts w:cs="Arial"/>
                <w:sz w:val="22"/>
              </w:rPr>
              <w:t xml:space="preserve"> полномочий, который необходим пользователю или группе пользователей для выполнения определённых задач</w:t>
            </w:r>
            <w:r w:rsidR="00355464" w:rsidRPr="00CF0A80">
              <w:rPr>
                <w:rFonts w:cs="Arial"/>
                <w:sz w:val="22"/>
              </w:rPr>
              <w:t>.</w:t>
            </w:r>
          </w:p>
        </w:tc>
      </w:tr>
      <w:tr w:rsidR="00FD1070" w:rsidRPr="007E69A3" w14:paraId="7DEBC00B" w14:textId="77777777" w:rsidTr="00B3554D">
        <w:tc>
          <w:tcPr>
            <w:tcW w:w="1249" w:type="pct"/>
            <w:shd w:val="clear" w:color="auto" w:fill="auto"/>
          </w:tcPr>
          <w:p w14:paraId="4800153E" w14:textId="77777777" w:rsidR="00FD1070" w:rsidRPr="007E69A3" w:rsidRDefault="00FD1070" w:rsidP="00C66BB2">
            <w:pPr>
              <w:ind w:firstLine="22"/>
              <w:rPr>
                <w:rFonts w:cs="Arial"/>
                <w:sz w:val="22"/>
              </w:rPr>
            </w:pPr>
            <w:r w:rsidRPr="007E69A3">
              <w:rPr>
                <w:rFonts w:cs="Arial"/>
                <w:sz w:val="22"/>
              </w:rPr>
              <w:lastRenderedPageBreak/>
              <w:t>Системная роль</w:t>
            </w:r>
          </w:p>
        </w:tc>
        <w:tc>
          <w:tcPr>
            <w:tcW w:w="3751" w:type="pct"/>
            <w:shd w:val="clear" w:color="auto" w:fill="auto"/>
            <w:vAlign w:val="center"/>
          </w:tcPr>
          <w:p w14:paraId="463BC46F" w14:textId="6A17E20E" w:rsidR="00FD1070" w:rsidRPr="00CF0A80" w:rsidRDefault="00FD1070" w:rsidP="00C66BB2">
            <w:pPr>
              <w:ind w:firstLine="0"/>
              <w:rPr>
                <w:rFonts w:cs="Arial"/>
                <w:sz w:val="22"/>
              </w:rPr>
            </w:pPr>
            <w:r w:rsidRPr="00CF0A80">
              <w:rPr>
                <w:rFonts w:cs="Arial"/>
                <w:sz w:val="22"/>
              </w:rPr>
              <w:t>Роль</w:t>
            </w:r>
            <w:r w:rsidR="006756B7" w:rsidRPr="00CF0A80">
              <w:rPr>
                <w:rFonts w:cs="Arial"/>
                <w:sz w:val="22"/>
              </w:rPr>
              <w:t xml:space="preserve">, </w:t>
            </w:r>
            <w:r w:rsidRPr="00CF0A80">
              <w:rPr>
                <w:rFonts w:cs="Arial"/>
                <w:sz w:val="22"/>
              </w:rPr>
              <w:t xml:space="preserve">определяющая доступ к прикладным сервисам и </w:t>
            </w:r>
            <w:r w:rsidR="00F174FF">
              <w:rPr>
                <w:rFonts w:cs="Arial"/>
                <w:sz w:val="22"/>
              </w:rPr>
              <w:t>Б</w:t>
            </w:r>
            <w:r w:rsidR="00CF0A80" w:rsidRPr="00CF0A80">
              <w:rPr>
                <w:rFonts w:cs="Arial"/>
                <w:sz w:val="22"/>
              </w:rPr>
              <w:t>азисному</w:t>
            </w:r>
            <w:r w:rsidRPr="00CF0A80">
              <w:rPr>
                <w:rFonts w:cs="Arial"/>
                <w:sz w:val="22"/>
              </w:rPr>
              <w:t xml:space="preserve"> ПО.</w:t>
            </w:r>
          </w:p>
        </w:tc>
      </w:tr>
      <w:tr w:rsidR="0047099B" w:rsidRPr="007E69A3" w14:paraId="0055B4DE" w14:textId="77777777" w:rsidTr="00C66BB2">
        <w:tc>
          <w:tcPr>
            <w:tcW w:w="1249" w:type="pct"/>
            <w:shd w:val="clear" w:color="auto" w:fill="auto"/>
          </w:tcPr>
          <w:p w14:paraId="15617DE6" w14:textId="79BEFE53" w:rsidR="0047099B" w:rsidRPr="001A76AF" w:rsidRDefault="0047099B" w:rsidP="00CF0A80">
            <w:pPr>
              <w:spacing w:before="60" w:after="60"/>
              <w:ind w:firstLine="22"/>
              <w:rPr>
                <w:rFonts w:cs="Arial"/>
                <w:sz w:val="22"/>
              </w:rPr>
            </w:pPr>
            <w:r w:rsidRPr="001A76AF">
              <w:rPr>
                <w:rFonts w:cs="Arial"/>
                <w:sz w:val="22"/>
              </w:rPr>
              <w:t>Тенант (tenant)</w:t>
            </w:r>
          </w:p>
        </w:tc>
        <w:tc>
          <w:tcPr>
            <w:tcW w:w="3751" w:type="pct"/>
            <w:shd w:val="clear" w:color="auto" w:fill="auto"/>
          </w:tcPr>
          <w:p w14:paraId="58278CE9" w14:textId="0E6BF89F" w:rsidR="0047099B" w:rsidRPr="001A76AF" w:rsidRDefault="0047099B" w:rsidP="00CF0A80">
            <w:pPr>
              <w:spacing w:before="60" w:after="60"/>
              <w:ind w:firstLine="0"/>
              <w:rPr>
                <w:rFonts w:cs="Arial"/>
                <w:sz w:val="22"/>
              </w:rPr>
            </w:pPr>
            <w:r w:rsidRPr="001A76AF">
              <w:rPr>
                <w:rFonts w:cs="Arial"/>
                <w:sz w:val="22"/>
              </w:rPr>
              <w:t>Виртуальный экземпляр, функционирующий в пределах физического экземпляра Системы. Тенант обеспечивает изоляцию данных и управления уровнем сервиса в рамках своего экземпляра</w:t>
            </w:r>
          </w:p>
        </w:tc>
      </w:tr>
      <w:tr w:rsidR="00457D4C" w:rsidRPr="007E69A3" w14:paraId="5A7618A7" w14:textId="77777777" w:rsidTr="00C66BB2">
        <w:tc>
          <w:tcPr>
            <w:tcW w:w="1249" w:type="pct"/>
            <w:shd w:val="clear" w:color="auto" w:fill="auto"/>
          </w:tcPr>
          <w:p w14:paraId="4C163DEE" w14:textId="2347C5D6" w:rsidR="00457D4C" w:rsidRPr="00457D4C" w:rsidRDefault="00457D4C" w:rsidP="00CF0A80">
            <w:pPr>
              <w:spacing w:before="60" w:after="60"/>
              <w:ind w:firstLine="22"/>
              <w:rPr>
                <w:rFonts w:cs="Arial"/>
                <w:sz w:val="22"/>
              </w:rPr>
            </w:pPr>
            <w:r w:rsidRPr="00457D4C">
              <w:rPr>
                <w:rFonts w:cs="Arial"/>
                <w:sz w:val="22"/>
              </w:rPr>
              <w:t>ТП</w:t>
            </w:r>
          </w:p>
        </w:tc>
        <w:tc>
          <w:tcPr>
            <w:tcW w:w="3751" w:type="pct"/>
            <w:shd w:val="clear" w:color="auto" w:fill="auto"/>
          </w:tcPr>
          <w:p w14:paraId="0C52AAFB" w14:textId="24D85A0D" w:rsidR="00457D4C" w:rsidRPr="00457D4C" w:rsidRDefault="00457D4C" w:rsidP="00CF0A80">
            <w:pPr>
              <w:spacing w:before="60" w:after="60"/>
              <w:ind w:firstLine="0"/>
              <w:rPr>
                <w:rFonts w:cs="Arial"/>
                <w:sz w:val="22"/>
              </w:rPr>
            </w:pPr>
            <w:r w:rsidRPr="00457D4C">
              <w:rPr>
                <w:rFonts w:cs="Arial"/>
                <w:sz w:val="22"/>
              </w:rPr>
              <w:t>Технический проект</w:t>
            </w:r>
          </w:p>
        </w:tc>
      </w:tr>
      <w:tr w:rsidR="000C4B1D" w:rsidRPr="007E69A3" w14:paraId="078DC11B" w14:textId="77777777" w:rsidTr="00C66BB2">
        <w:tc>
          <w:tcPr>
            <w:tcW w:w="1249" w:type="pct"/>
            <w:shd w:val="clear" w:color="auto" w:fill="auto"/>
          </w:tcPr>
          <w:p w14:paraId="78AE8F10" w14:textId="0EDA0FDF" w:rsidR="000C4B1D" w:rsidRPr="00457D4C" w:rsidRDefault="000C4B1D" w:rsidP="00CF0A80">
            <w:pPr>
              <w:spacing w:before="60" w:after="60"/>
              <w:ind w:firstLine="22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ТУЗ</w:t>
            </w:r>
          </w:p>
        </w:tc>
        <w:tc>
          <w:tcPr>
            <w:tcW w:w="3751" w:type="pct"/>
            <w:shd w:val="clear" w:color="auto" w:fill="auto"/>
          </w:tcPr>
          <w:p w14:paraId="5BB345E8" w14:textId="2F0EAC3E" w:rsidR="000C4B1D" w:rsidRPr="00457D4C" w:rsidRDefault="000C4B1D" w:rsidP="00CF0A80">
            <w:pPr>
              <w:spacing w:before="60" w:after="6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Техническая учетная запись</w:t>
            </w:r>
          </w:p>
        </w:tc>
      </w:tr>
    </w:tbl>
    <w:p w14:paraId="092F7547" w14:textId="28840025" w:rsidR="001E094B" w:rsidRPr="00CF0A80" w:rsidRDefault="001E094B" w:rsidP="00081DE3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auto"/>
      </w:pPr>
      <w:bookmarkStart w:id="16" w:name="_Toc152235762"/>
      <w:bookmarkStart w:id="17" w:name="_Toc153363130"/>
      <w:bookmarkStart w:id="18" w:name="_Toc153362989"/>
      <w:bookmarkStart w:id="19" w:name="_Toc153367082"/>
      <w:bookmarkStart w:id="20" w:name="_Toc153388691"/>
      <w:r w:rsidRPr="00CF0A80">
        <w:t>Основные допущения и соглашения</w:t>
      </w:r>
      <w:bookmarkEnd w:id="16"/>
      <w:bookmarkEnd w:id="17"/>
      <w:bookmarkEnd w:id="18"/>
      <w:bookmarkEnd w:id="19"/>
      <w:bookmarkEnd w:id="20"/>
    </w:p>
    <w:p w14:paraId="7CB2E9A6" w14:textId="3F6E005A" w:rsidR="001E094B" w:rsidRPr="00CF0A80" w:rsidRDefault="001E094B" w:rsidP="00CF0A80">
      <w:pPr>
        <w:pStyle w:val="2"/>
        <w:overflowPunct/>
        <w:autoSpaceDE/>
        <w:autoSpaceDN/>
        <w:adjustRightInd/>
        <w:ind w:left="709" w:hanging="709"/>
        <w:textAlignment w:val="auto"/>
        <w:rPr>
          <w:sz w:val="28"/>
        </w:rPr>
      </w:pPr>
      <w:bookmarkStart w:id="21" w:name="_Toc152235763"/>
      <w:bookmarkStart w:id="22" w:name="_Toc153363131"/>
      <w:bookmarkStart w:id="23" w:name="_Toc153362990"/>
      <w:bookmarkStart w:id="24" w:name="_Toc153367083"/>
      <w:bookmarkStart w:id="25" w:name="_Toc153388692"/>
      <w:r w:rsidRPr="00CF0A80">
        <w:rPr>
          <w:sz w:val="28"/>
        </w:rPr>
        <w:t>Основные методологические допущения и соглашения</w:t>
      </w:r>
      <w:bookmarkEnd w:id="21"/>
      <w:bookmarkEnd w:id="22"/>
      <w:bookmarkEnd w:id="23"/>
      <w:bookmarkEnd w:id="24"/>
      <w:bookmarkEnd w:id="25"/>
    </w:p>
    <w:p w14:paraId="6C3642D5" w14:textId="7A105FE6" w:rsidR="001E094B" w:rsidRPr="000E3560" w:rsidRDefault="001E094B" w:rsidP="00CF0A80">
      <w:pPr>
        <w:spacing w:before="120"/>
        <w:rPr>
          <w:sz w:val="22"/>
          <w:lang w:eastAsia="ru-RU"/>
        </w:rPr>
      </w:pPr>
      <w:r w:rsidRPr="000E3560">
        <w:rPr>
          <w:sz w:val="22"/>
          <w:lang w:eastAsia="ru-RU"/>
        </w:rPr>
        <w:t>При разработке настоящего проектного решения использовались следующие методологические стандарты и положения ПАО «Газпром нефть»:</w:t>
      </w:r>
    </w:p>
    <w:p w14:paraId="78AECBCE" w14:textId="77777777" w:rsidR="005B11D5" w:rsidRPr="007E69A3" w:rsidRDefault="005B11D5" w:rsidP="00CF0A80">
      <w:pPr>
        <w:pStyle w:val="afc"/>
        <w:numPr>
          <w:ilvl w:val="0"/>
          <w:numId w:val="6"/>
        </w:numPr>
        <w:tabs>
          <w:tab w:val="left" w:pos="993"/>
        </w:tabs>
        <w:spacing w:before="120" w:after="120"/>
        <w:contextualSpacing w:val="0"/>
        <w:jc w:val="both"/>
        <w:rPr>
          <w:rFonts w:ascii="Arial" w:hAnsi="Arial" w:cs="Arial"/>
        </w:rPr>
      </w:pPr>
      <w:r w:rsidRPr="007E69A3">
        <w:rPr>
          <w:rFonts w:ascii="Arial" w:hAnsi="Arial" w:cs="Arial"/>
        </w:rPr>
        <w:t>СК-15.02.01 Порядок управления изменениями информационных систем.</w:t>
      </w:r>
    </w:p>
    <w:p w14:paraId="64CD835D" w14:textId="77777777" w:rsidR="005B11D5" w:rsidRPr="007E69A3" w:rsidRDefault="005B11D5" w:rsidP="00CF0A80">
      <w:pPr>
        <w:pStyle w:val="afc"/>
        <w:numPr>
          <w:ilvl w:val="0"/>
          <w:numId w:val="6"/>
        </w:numPr>
        <w:tabs>
          <w:tab w:val="left" w:pos="993"/>
        </w:tabs>
        <w:spacing w:before="120" w:after="120"/>
        <w:contextualSpacing w:val="0"/>
        <w:jc w:val="both"/>
        <w:rPr>
          <w:rFonts w:ascii="Arial" w:hAnsi="Arial" w:cs="Arial"/>
        </w:rPr>
      </w:pPr>
      <w:r w:rsidRPr="007E69A3">
        <w:rPr>
          <w:rFonts w:ascii="Arial" w:hAnsi="Arial" w:cs="Arial"/>
        </w:rPr>
        <w:t>СК-15.04.02 Порядок обеспечения сохранности информационных ресурсов.</w:t>
      </w:r>
    </w:p>
    <w:p w14:paraId="3B35656C" w14:textId="77777777" w:rsidR="005B11D5" w:rsidRPr="007E69A3" w:rsidRDefault="005B11D5" w:rsidP="00CF0A80">
      <w:pPr>
        <w:pStyle w:val="afc"/>
        <w:numPr>
          <w:ilvl w:val="0"/>
          <w:numId w:val="6"/>
        </w:numPr>
        <w:spacing w:before="120" w:after="120"/>
        <w:contextualSpacing w:val="0"/>
        <w:rPr>
          <w:rFonts w:ascii="Arial" w:hAnsi="Arial" w:cs="Arial"/>
        </w:rPr>
      </w:pPr>
      <w:r w:rsidRPr="007E69A3">
        <w:rPr>
          <w:rFonts w:ascii="Arial" w:hAnsi="Arial" w:cs="Arial"/>
        </w:rPr>
        <w:t>СК-15.04.01 Порядок предоставления доступа к информационным ресурсам и ИТ сервисам.</w:t>
      </w:r>
    </w:p>
    <w:p w14:paraId="0A80A386" w14:textId="77777777" w:rsidR="005B11D5" w:rsidRPr="007E69A3" w:rsidRDefault="005B11D5" w:rsidP="00CF0A80">
      <w:pPr>
        <w:pStyle w:val="afc"/>
        <w:numPr>
          <w:ilvl w:val="0"/>
          <w:numId w:val="6"/>
        </w:numPr>
        <w:tabs>
          <w:tab w:val="left" w:pos="993"/>
        </w:tabs>
        <w:spacing w:before="120" w:after="120"/>
        <w:contextualSpacing w:val="0"/>
        <w:jc w:val="both"/>
        <w:rPr>
          <w:rFonts w:ascii="Arial" w:hAnsi="Arial" w:cs="Arial"/>
        </w:rPr>
      </w:pPr>
      <w:r w:rsidRPr="007E69A3">
        <w:rPr>
          <w:rFonts w:ascii="Arial" w:hAnsi="Arial" w:cs="Arial"/>
        </w:rPr>
        <w:t>СК-15.04-02 Порядок обеспечения сохранности информационных ресурсов.</w:t>
      </w:r>
    </w:p>
    <w:p w14:paraId="040E0381" w14:textId="38B17D60" w:rsidR="005B11D5" w:rsidRPr="007E69A3" w:rsidRDefault="005B11D5" w:rsidP="00CF0A80">
      <w:pPr>
        <w:pStyle w:val="afc"/>
        <w:numPr>
          <w:ilvl w:val="0"/>
          <w:numId w:val="6"/>
        </w:numPr>
        <w:spacing w:before="120" w:after="120"/>
        <w:contextualSpacing w:val="0"/>
        <w:rPr>
          <w:rFonts w:ascii="Arial" w:hAnsi="Arial" w:cs="Arial"/>
        </w:rPr>
      </w:pPr>
      <w:r w:rsidRPr="007E69A3">
        <w:rPr>
          <w:rFonts w:ascii="Arial" w:hAnsi="Arial" w:cs="Arial"/>
        </w:rPr>
        <w:t>Политика информационной безопасности Компании (ПК-12.00-01</w:t>
      </w:r>
      <w:r w:rsidR="00CF0A80" w:rsidRPr="007E69A3">
        <w:rPr>
          <w:rFonts w:ascii="Arial" w:hAnsi="Arial" w:cs="Arial"/>
        </w:rPr>
        <w:t>)</w:t>
      </w:r>
      <w:r w:rsidR="00CF0A80">
        <w:rPr>
          <w:rFonts w:ascii="Arial" w:hAnsi="Arial" w:cs="Arial"/>
        </w:rPr>
        <w:t>.</w:t>
      </w:r>
    </w:p>
    <w:p w14:paraId="28A92BB4" w14:textId="77777777" w:rsidR="005B11D5" w:rsidRPr="007E69A3" w:rsidRDefault="005B11D5" w:rsidP="00CF0A80">
      <w:pPr>
        <w:pStyle w:val="afc"/>
        <w:numPr>
          <w:ilvl w:val="0"/>
          <w:numId w:val="6"/>
        </w:numPr>
        <w:tabs>
          <w:tab w:val="left" w:pos="993"/>
        </w:tabs>
        <w:spacing w:before="120" w:after="120"/>
        <w:contextualSpacing w:val="0"/>
        <w:jc w:val="both"/>
        <w:rPr>
          <w:rFonts w:ascii="Arial" w:hAnsi="Arial" w:cs="Arial"/>
        </w:rPr>
      </w:pPr>
      <w:r w:rsidRPr="007E69A3">
        <w:rPr>
          <w:rFonts w:ascii="Arial" w:hAnsi="Arial" w:cs="Arial"/>
        </w:rPr>
        <w:t>ПК-12.01.03-01 Политика информационной безопасности локальной вычислительной сети.</w:t>
      </w:r>
    </w:p>
    <w:p w14:paraId="7CFE68EF" w14:textId="0C23AD23" w:rsidR="005B11D5" w:rsidRPr="007E69A3" w:rsidRDefault="001E094B" w:rsidP="00CF0A80">
      <w:pPr>
        <w:pStyle w:val="afc"/>
        <w:numPr>
          <w:ilvl w:val="0"/>
          <w:numId w:val="6"/>
        </w:numPr>
        <w:spacing w:before="120" w:after="120"/>
        <w:contextualSpacing w:val="0"/>
        <w:rPr>
          <w:rFonts w:ascii="Arial" w:hAnsi="Arial" w:cs="Arial"/>
        </w:rPr>
      </w:pPr>
      <w:r w:rsidRPr="007E69A3">
        <w:rPr>
          <w:rFonts w:ascii="Arial" w:hAnsi="Arial" w:cs="Arial"/>
        </w:rPr>
        <w:t>М-12.02.06-05 Контроль исполнения требований ИБ в процессе ведения разработок</w:t>
      </w:r>
      <w:r w:rsidR="00CF0A80">
        <w:rPr>
          <w:rFonts w:ascii="Arial" w:hAnsi="Arial" w:cs="Arial"/>
        </w:rPr>
        <w:t>.</w:t>
      </w:r>
    </w:p>
    <w:p w14:paraId="4ADB81E8" w14:textId="3C06DB04" w:rsidR="00C065CF" w:rsidRPr="007E69A3" w:rsidRDefault="005B11D5" w:rsidP="00882F8F">
      <w:pPr>
        <w:pStyle w:val="afc"/>
        <w:numPr>
          <w:ilvl w:val="0"/>
          <w:numId w:val="6"/>
        </w:numPr>
        <w:spacing w:before="120" w:after="120"/>
        <w:contextualSpacing w:val="0"/>
        <w:rPr>
          <w:rFonts w:cs="Arial"/>
        </w:rPr>
      </w:pPr>
      <w:r w:rsidRPr="007E69A3">
        <w:rPr>
          <w:rFonts w:ascii="Arial" w:hAnsi="Arial" w:cs="Arial"/>
        </w:rPr>
        <w:t>КТ-009 «Реестр информационных ресурсов»</w:t>
      </w:r>
      <w:r w:rsidR="001E094B" w:rsidRPr="007E69A3">
        <w:rPr>
          <w:rFonts w:ascii="Arial" w:hAnsi="Arial" w:cs="Arial"/>
        </w:rPr>
        <w:t>.</w:t>
      </w:r>
    </w:p>
    <w:p w14:paraId="62137559" w14:textId="0866BD79" w:rsidR="001E094B" w:rsidRPr="00CF0A80" w:rsidRDefault="001E094B" w:rsidP="00081DE3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auto"/>
      </w:pPr>
      <w:bookmarkStart w:id="26" w:name="_Toc152235764"/>
      <w:bookmarkStart w:id="27" w:name="_Toc153363132"/>
      <w:bookmarkStart w:id="28" w:name="_Toc153362991"/>
      <w:bookmarkStart w:id="29" w:name="_Toc153367084"/>
      <w:bookmarkStart w:id="30" w:name="_Toc153388693"/>
      <w:r w:rsidRPr="00CF0A80">
        <w:t>Ролевая модель</w:t>
      </w:r>
      <w:bookmarkEnd w:id="26"/>
      <w:bookmarkEnd w:id="27"/>
      <w:bookmarkEnd w:id="28"/>
      <w:bookmarkEnd w:id="29"/>
      <w:bookmarkEnd w:id="30"/>
    </w:p>
    <w:p w14:paraId="1F89CFE5" w14:textId="58F1AE17" w:rsidR="00E11DDD" w:rsidRPr="00CF0A80" w:rsidRDefault="00C065CF" w:rsidP="00081DE3">
      <w:pPr>
        <w:pStyle w:val="2"/>
        <w:overflowPunct/>
        <w:autoSpaceDE/>
        <w:autoSpaceDN/>
        <w:adjustRightInd/>
        <w:textAlignment w:val="auto"/>
        <w:rPr>
          <w:sz w:val="28"/>
        </w:rPr>
      </w:pPr>
      <w:bookmarkStart w:id="31" w:name="_Toc152235765"/>
      <w:bookmarkStart w:id="32" w:name="_Toc153363133"/>
      <w:bookmarkStart w:id="33" w:name="_Toc153362992"/>
      <w:bookmarkStart w:id="34" w:name="_Toc153367085"/>
      <w:bookmarkStart w:id="35" w:name="_Toc153388694"/>
      <w:r w:rsidRPr="00CF0A80">
        <w:rPr>
          <w:sz w:val="28"/>
        </w:rPr>
        <w:t>Описание подхода</w:t>
      </w:r>
      <w:bookmarkEnd w:id="31"/>
      <w:bookmarkEnd w:id="32"/>
      <w:bookmarkEnd w:id="33"/>
      <w:bookmarkEnd w:id="34"/>
      <w:bookmarkEnd w:id="35"/>
    </w:p>
    <w:p w14:paraId="04F941A3" w14:textId="0B616176" w:rsidR="00DD5864" w:rsidRPr="007E69A3" w:rsidRDefault="00DD5864" w:rsidP="00CF0A80">
      <w:pPr>
        <w:spacing w:before="120"/>
        <w:ind w:firstLine="709"/>
        <w:rPr>
          <w:rFonts w:cs="Arial"/>
          <w:sz w:val="22"/>
        </w:rPr>
      </w:pPr>
      <w:r w:rsidRPr="007E69A3">
        <w:rPr>
          <w:rFonts w:cs="Arial"/>
          <w:sz w:val="22"/>
        </w:rPr>
        <w:t>Платформа</w:t>
      </w:r>
      <w:r w:rsidR="003952DD">
        <w:rPr>
          <w:rFonts w:cs="Arial"/>
          <w:sz w:val="22"/>
        </w:rPr>
        <w:t xml:space="preserve"> </w:t>
      </w:r>
      <w:r w:rsidR="003952DD">
        <w:rPr>
          <w:rFonts w:cs="Arial"/>
          <w:sz w:val="22"/>
          <w:lang w:val="en-US"/>
        </w:rPr>
        <w:t>ZIIoT</w:t>
      </w:r>
      <w:r w:rsidRPr="007E69A3">
        <w:rPr>
          <w:rFonts w:cs="Arial"/>
          <w:sz w:val="22"/>
        </w:rPr>
        <w:t xml:space="preserve"> позволяет настроить подход к разграничению доступа к объектам данных с использование</w:t>
      </w:r>
      <w:r w:rsidR="00D527D3">
        <w:rPr>
          <w:rFonts w:cs="Arial"/>
          <w:sz w:val="22"/>
        </w:rPr>
        <w:t>м</w:t>
      </w:r>
      <w:r w:rsidRPr="007E69A3">
        <w:rPr>
          <w:rFonts w:cs="Arial"/>
          <w:sz w:val="22"/>
        </w:rPr>
        <w:t xml:space="preserve"> ролей (</w:t>
      </w:r>
      <w:r w:rsidRPr="007E69A3">
        <w:rPr>
          <w:rFonts w:cs="Arial"/>
          <w:sz w:val="22"/>
          <w:lang w:val="en-US"/>
        </w:rPr>
        <w:t>RBAC</w:t>
      </w:r>
      <w:r w:rsidRPr="007E69A3">
        <w:rPr>
          <w:rFonts w:cs="Arial"/>
          <w:sz w:val="22"/>
        </w:rPr>
        <w:t>) и атрибутов (</w:t>
      </w:r>
      <w:r w:rsidRPr="007E69A3">
        <w:rPr>
          <w:rFonts w:cs="Arial"/>
          <w:sz w:val="22"/>
          <w:lang w:val="en-US"/>
        </w:rPr>
        <w:t>ABAC</w:t>
      </w:r>
      <w:r w:rsidRPr="007E69A3">
        <w:rPr>
          <w:rFonts w:cs="Arial"/>
          <w:sz w:val="22"/>
        </w:rPr>
        <w:t>).</w:t>
      </w:r>
    </w:p>
    <w:p w14:paraId="65C48497" w14:textId="4C93A2B5" w:rsidR="00DD5864" w:rsidRPr="007E69A3" w:rsidRDefault="00DD5864" w:rsidP="00753262">
      <w:pPr>
        <w:spacing w:before="120"/>
        <w:ind w:firstLine="709"/>
        <w:rPr>
          <w:rFonts w:cs="Arial"/>
          <w:sz w:val="22"/>
        </w:rPr>
      </w:pPr>
      <w:r w:rsidRPr="007E69A3">
        <w:rPr>
          <w:rFonts w:cs="Arial"/>
          <w:sz w:val="22"/>
        </w:rPr>
        <w:t>Разграничение доступов конфигурируется на уровне модулей</w:t>
      </w:r>
      <w:r w:rsidR="001A6BCD" w:rsidRPr="00806EDA">
        <w:rPr>
          <w:rFonts w:cs="Arial"/>
          <w:sz w:val="22"/>
        </w:rPr>
        <w:t xml:space="preserve"> </w:t>
      </w:r>
      <w:r w:rsidR="001A6BCD">
        <w:rPr>
          <w:rFonts w:cs="Arial"/>
          <w:sz w:val="22"/>
        </w:rPr>
        <w:t xml:space="preserve">Платформы </w:t>
      </w:r>
      <w:r w:rsidR="001A6BCD">
        <w:rPr>
          <w:rFonts w:cs="Arial"/>
          <w:sz w:val="22"/>
          <w:lang w:val="en-US"/>
        </w:rPr>
        <w:t>ZIIoT</w:t>
      </w:r>
      <w:r w:rsidR="00753262">
        <w:rPr>
          <w:rFonts w:cs="Arial"/>
          <w:sz w:val="22"/>
        </w:rPr>
        <w:t xml:space="preserve"> с помощью </w:t>
      </w:r>
      <w:r w:rsidR="00753262" w:rsidRPr="007E69A3">
        <w:rPr>
          <w:rFonts w:cs="Arial"/>
          <w:sz w:val="22"/>
        </w:rPr>
        <w:t>модул</w:t>
      </w:r>
      <w:r w:rsidR="00753262">
        <w:rPr>
          <w:rFonts w:cs="Arial"/>
          <w:sz w:val="22"/>
        </w:rPr>
        <w:t>я</w:t>
      </w:r>
      <w:r w:rsidR="00753262" w:rsidRPr="007E69A3">
        <w:rPr>
          <w:rFonts w:cs="Arial"/>
          <w:sz w:val="22"/>
        </w:rPr>
        <w:t xml:space="preserve"> безопасности Платформы </w:t>
      </w:r>
      <w:r w:rsidR="00753262">
        <w:rPr>
          <w:rFonts w:cs="Arial"/>
          <w:sz w:val="22"/>
          <w:lang w:val="en-US"/>
        </w:rPr>
        <w:t>ZIIoT</w:t>
      </w:r>
      <w:r w:rsidRPr="007E69A3">
        <w:rPr>
          <w:rFonts w:cs="Arial"/>
          <w:sz w:val="22"/>
        </w:rPr>
        <w:t>.</w:t>
      </w:r>
      <w:r w:rsidR="00753262">
        <w:rPr>
          <w:rFonts w:cs="Arial"/>
          <w:sz w:val="22"/>
        </w:rPr>
        <w:t xml:space="preserve"> </w:t>
      </w:r>
      <w:r w:rsidR="00753262" w:rsidRPr="007E69A3">
        <w:rPr>
          <w:rFonts w:cs="Arial"/>
          <w:sz w:val="22"/>
        </w:rPr>
        <w:t xml:space="preserve">В модуле безопасности Платформы </w:t>
      </w:r>
      <w:r w:rsidR="00753262">
        <w:rPr>
          <w:rFonts w:cs="Arial"/>
          <w:sz w:val="22"/>
          <w:lang w:val="en-US"/>
        </w:rPr>
        <w:t>ZIIoT</w:t>
      </w:r>
      <w:r w:rsidR="00753262" w:rsidRPr="00806EDA">
        <w:rPr>
          <w:rFonts w:cs="Arial"/>
          <w:sz w:val="22"/>
        </w:rPr>
        <w:t xml:space="preserve"> </w:t>
      </w:r>
      <w:r w:rsidR="00753262" w:rsidRPr="007E69A3">
        <w:rPr>
          <w:rFonts w:cs="Arial"/>
          <w:sz w:val="22"/>
        </w:rPr>
        <w:t xml:space="preserve">для каждого сервиса </w:t>
      </w:r>
      <w:r w:rsidR="00753262">
        <w:rPr>
          <w:rFonts w:cs="Arial"/>
          <w:sz w:val="22"/>
        </w:rPr>
        <w:t>должны</w:t>
      </w:r>
      <w:r w:rsidR="00753262" w:rsidRPr="007E69A3">
        <w:rPr>
          <w:rFonts w:cs="Arial"/>
          <w:sz w:val="22"/>
        </w:rPr>
        <w:t xml:space="preserve"> быть настроены политики доступа, оперирующие атрибутами </w:t>
      </w:r>
      <w:r w:rsidR="00F9594A">
        <w:rPr>
          <w:rFonts w:cs="Arial"/>
          <w:sz w:val="22"/>
        </w:rPr>
        <w:t>об</w:t>
      </w:r>
      <w:r w:rsidR="006733E3">
        <w:rPr>
          <w:rFonts w:cs="Arial"/>
          <w:sz w:val="22"/>
        </w:rPr>
        <w:t>ъ</w:t>
      </w:r>
      <w:r w:rsidR="00F9594A">
        <w:rPr>
          <w:rFonts w:cs="Arial"/>
          <w:sz w:val="22"/>
        </w:rPr>
        <w:t>ектов</w:t>
      </w:r>
      <w:r w:rsidR="00F9594A" w:rsidRPr="007E69A3">
        <w:rPr>
          <w:rFonts w:cs="Arial"/>
          <w:sz w:val="22"/>
        </w:rPr>
        <w:t xml:space="preserve"> </w:t>
      </w:r>
      <w:r w:rsidR="00753262" w:rsidRPr="007E69A3">
        <w:rPr>
          <w:rFonts w:cs="Arial"/>
          <w:sz w:val="22"/>
        </w:rPr>
        <w:t xml:space="preserve">и атрибутами </w:t>
      </w:r>
      <w:r w:rsidR="00F9594A">
        <w:rPr>
          <w:rFonts w:cs="Arial"/>
          <w:sz w:val="22"/>
        </w:rPr>
        <w:t>субъектов</w:t>
      </w:r>
      <w:r w:rsidR="00753262" w:rsidRPr="007E69A3">
        <w:rPr>
          <w:rFonts w:cs="Arial"/>
          <w:sz w:val="22"/>
        </w:rPr>
        <w:t>.</w:t>
      </w:r>
    </w:p>
    <w:p w14:paraId="39A07261" w14:textId="4AF3FCF9" w:rsidR="00DD5864" w:rsidRPr="007E69A3" w:rsidRDefault="00DD5864" w:rsidP="00CF0A80">
      <w:pPr>
        <w:spacing w:before="120"/>
        <w:ind w:firstLine="709"/>
        <w:rPr>
          <w:rFonts w:cs="Arial"/>
          <w:sz w:val="22"/>
        </w:rPr>
      </w:pPr>
      <w:r w:rsidRPr="007E69A3">
        <w:rPr>
          <w:rFonts w:cs="Arial"/>
          <w:sz w:val="22"/>
        </w:rPr>
        <w:t xml:space="preserve">В случае необходимости </w:t>
      </w:r>
      <w:r w:rsidR="009B4C99" w:rsidRPr="007E69A3">
        <w:rPr>
          <w:rFonts w:cs="Arial"/>
          <w:sz w:val="22"/>
        </w:rPr>
        <w:t>конфигурирования</w:t>
      </w:r>
      <w:r w:rsidRPr="007E69A3">
        <w:rPr>
          <w:rFonts w:cs="Arial"/>
          <w:sz w:val="22"/>
        </w:rPr>
        <w:t xml:space="preserve"> доступа </w:t>
      </w:r>
      <w:r w:rsidR="009B4C99" w:rsidRPr="007E69A3">
        <w:rPr>
          <w:rFonts w:cs="Arial"/>
          <w:sz w:val="22"/>
        </w:rPr>
        <w:t>к</w:t>
      </w:r>
      <w:r w:rsidRPr="007E69A3">
        <w:rPr>
          <w:rFonts w:cs="Arial"/>
          <w:sz w:val="22"/>
        </w:rPr>
        <w:t xml:space="preserve"> конкретн</w:t>
      </w:r>
      <w:r w:rsidR="009B4C99" w:rsidRPr="007E69A3">
        <w:rPr>
          <w:rFonts w:cs="Arial"/>
          <w:sz w:val="22"/>
        </w:rPr>
        <w:t xml:space="preserve">ым </w:t>
      </w:r>
      <w:r w:rsidRPr="007E69A3">
        <w:rPr>
          <w:rFonts w:cs="Arial"/>
          <w:sz w:val="22"/>
        </w:rPr>
        <w:t>объекта</w:t>
      </w:r>
      <w:r w:rsidR="009B4C99" w:rsidRPr="007E69A3">
        <w:rPr>
          <w:rFonts w:cs="Arial"/>
          <w:sz w:val="22"/>
        </w:rPr>
        <w:t>м</w:t>
      </w:r>
      <w:r w:rsidRPr="007E69A3">
        <w:rPr>
          <w:rFonts w:cs="Arial"/>
          <w:sz w:val="22"/>
        </w:rPr>
        <w:t>, для них доступ может быть настроен на уровне атрибутов</w:t>
      </w:r>
      <w:r w:rsidR="00006948">
        <w:rPr>
          <w:rFonts w:cs="Arial"/>
          <w:sz w:val="22"/>
        </w:rPr>
        <w:t xml:space="preserve"> безопасности</w:t>
      </w:r>
      <w:r w:rsidR="009B4C99" w:rsidRPr="007E69A3">
        <w:rPr>
          <w:rFonts w:cs="Arial"/>
          <w:sz w:val="22"/>
        </w:rPr>
        <w:t>. Для этого возможно использование модели персонала.</w:t>
      </w:r>
    </w:p>
    <w:p w14:paraId="62345A34" w14:textId="4AD0613E" w:rsidR="00737F8D" w:rsidRPr="007E69A3" w:rsidRDefault="00DB681C" w:rsidP="00AE160B">
      <w:pPr>
        <w:spacing w:before="120"/>
        <w:ind w:firstLine="709"/>
        <w:rPr>
          <w:rFonts w:cs="Arial"/>
          <w:sz w:val="22"/>
        </w:rPr>
      </w:pPr>
      <w:r w:rsidRPr="007E69A3">
        <w:rPr>
          <w:rFonts w:cs="Arial"/>
          <w:sz w:val="22"/>
        </w:rPr>
        <w:t>В модели персонала хранятся суб</w:t>
      </w:r>
      <w:r w:rsidR="00931D01" w:rsidRPr="007E69A3">
        <w:rPr>
          <w:rFonts w:cs="Arial"/>
          <w:sz w:val="22"/>
        </w:rPr>
        <w:t>ъ</w:t>
      </w:r>
      <w:r w:rsidRPr="007E69A3">
        <w:rPr>
          <w:rFonts w:cs="Arial"/>
          <w:sz w:val="22"/>
        </w:rPr>
        <w:t>екты доступа с набором атрибутов</w:t>
      </w:r>
      <w:r w:rsidR="006F3BD2">
        <w:rPr>
          <w:rFonts w:cs="Arial"/>
          <w:sz w:val="22"/>
        </w:rPr>
        <w:t>,</w:t>
      </w:r>
      <w:r w:rsidRPr="007E69A3">
        <w:rPr>
          <w:rFonts w:cs="Arial"/>
          <w:sz w:val="22"/>
        </w:rPr>
        <w:t xml:space="preserve"> </w:t>
      </w:r>
      <w:r w:rsidR="00931D01" w:rsidRPr="007E69A3">
        <w:rPr>
          <w:rFonts w:cs="Arial"/>
          <w:sz w:val="22"/>
        </w:rPr>
        <w:t xml:space="preserve">на основании которых могут приниматься решения о предоставлении того или иного доступа к объектам. Одно из свойств модели персонала может быть настроено как ключ </w:t>
      </w:r>
      <w:r w:rsidR="00A42791" w:rsidRPr="007E69A3">
        <w:rPr>
          <w:rFonts w:cs="Arial"/>
          <w:sz w:val="22"/>
        </w:rPr>
        <w:t xml:space="preserve">для мэппинга с пользователями </w:t>
      </w:r>
      <w:r w:rsidR="00001F51">
        <w:rPr>
          <w:rFonts w:cs="Arial"/>
          <w:sz w:val="22"/>
          <w:lang w:val="en-US"/>
        </w:rPr>
        <w:t>Apache</w:t>
      </w:r>
      <w:r w:rsidR="00001F51" w:rsidRPr="00806EDA">
        <w:rPr>
          <w:rFonts w:cs="Arial"/>
          <w:sz w:val="22"/>
        </w:rPr>
        <w:t xml:space="preserve"> </w:t>
      </w:r>
      <w:r w:rsidR="00A42791" w:rsidRPr="007E69A3">
        <w:rPr>
          <w:rFonts w:cs="Arial"/>
          <w:sz w:val="22"/>
          <w:lang w:val="en-US"/>
        </w:rPr>
        <w:t>Keycloak</w:t>
      </w:r>
      <w:r w:rsidR="00EE0759" w:rsidRPr="00806EDA">
        <w:rPr>
          <w:rFonts w:cs="Arial"/>
          <w:sz w:val="22"/>
        </w:rPr>
        <w:t xml:space="preserve"> </w:t>
      </w:r>
      <w:r w:rsidR="00EE0759">
        <w:rPr>
          <w:rFonts w:cs="Arial"/>
          <w:sz w:val="22"/>
        </w:rPr>
        <w:t xml:space="preserve">и </w:t>
      </w:r>
      <w:r w:rsidR="00FC2C53">
        <w:rPr>
          <w:rFonts w:cs="Arial"/>
          <w:sz w:val="22"/>
        </w:rPr>
        <w:t>атрибутами безопасности</w:t>
      </w:r>
      <w:r w:rsidR="00E01754">
        <w:rPr>
          <w:rFonts w:cs="Arial"/>
          <w:sz w:val="22"/>
        </w:rPr>
        <w:t xml:space="preserve"> объектов </w:t>
      </w:r>
      <w:r w:rsidR="00CC058D">
        <w:rPr>
          <w:rFonts w:cs="Arial"/>
          <w:sz w:val="22"/>
        </w:rPr>
        <w:t xml:space="preserve">Платформы </w:t>
      </w:r>
      <w:r w:rsidR="00CC058D">
        <w:rPr>
          <w:rFonts w:cs="Arial"/>
          <w:sz w:val="22"/>
          <w:lang w:val="en-US"/>
        </w:rPr>
        <w:t>ZIIoT</w:t>
      </w:r>
      <w:r w:rsidR="00A42791" w:rsidRPr="007E69A3">
        <w:rPr>
          <w:rFonts w:cs="Arial"/>
          <w:sz w:val="22"/>
        </w:rPr>
        <w:t>.</w:t>
      </w:r>
    </w:p>
    <w:p w14:paraId="0D757215" w14:textId="372F5EE4" w:rsidR="00DB681C" w:rsidRPr="00806EDA" w:rsidRDefault="00A42791" w:rsidP="00737F8D">
      <w:pPr>
        <w:pStyle w:val="2"/>
        <w:rPr>
          <w:sz w:val="28"/>
          <w:lang w:val="en-US"/>
        </w:rPr>
      </w:pPr>
      <w:bookmarkStart w:id="36" w:name="_Toc152235766"/>
      <w:bookmarkStart w:id="37" w:name="_Toc153363134"/>
      <w:bookmarkStart w:id="38" w:name="_Toc153362993"/>
      <w:bookmarkStart w:id="39" w:name="_Toc153367086"/>
      <w:bookmarkStart w:id="40" w:name="_Toc153388695"/>
      <w:r w:rsidRPr="00806EDA">
        <w:rPr>
          <w:sz w:val="28"/>
        </w:rPr>
        <w:lastRenderedPageBreak/>
        <w:t xml:space="preserve">Интеграция с </w:t>
      </w:r>
      <w:r w:rsidRPr="00806EDA">
        <w:rPr>
          <w:sz w:val="28"/>
          <w:lang w:val="en-US"/>
        </w:rPr>
        <w:t>Active Directory</w:t>
      </w:r>
      <w:bookmarkEnd w:id="36"/>
      <w:bookmarkEnd w:id="37"/>
      <w:bookmarkEnd w:id="38"/>
      <w:bookmarkEnd w:id="39"/>
      <w:bookmarkEnd w:id="40"/>
    </w:p>
    <w:p w14:paraId="6DA64666" w14:textId="7FB434C9" w:rsidR="00926329" w:rsidRPr="007E69A3" w:rsidRDefault="00081DE3" w:rsidP="00806EDA">
      <w:pPr>
        <w:spacing w:before="120"/>
        <w:ind w:firstLine="709"/>
        <w:rPr>
          <w:rFonts w:cs="Arial"/>
          <w:sz w:val="22"/>
        </w:rPr>
      </w:pPr>
      <w:r w:rsidRPr="007E69A3">
        <w:rPr>
          <w:rFonts w:cs="Arial"/>
          <w:sz w:val="22"/>
        </w:rPr>
        <w:t>Назначение ролей пользователям в Keycloak происходит на основании тех групп</w:t>
      </w:r>
      <w:r w:rsidR="006756B7" w:rsidRPr="007E69A3">
        <w:rPr>
          <w:rFonts w:cs="Arial"/>
          <w:sz w:val="22"/>
        </w:rPr>
        <w:t>,</w:t>
      </w:r>
      <w:r w:rsidRPr="007E69A3">
        <w:rPr>
          <w:rFonts w:cs="Arial"/>
          <w:sz w:val="22"/>
        </w:rPr>
        <w:t xml:space="preserve"> к которым принадлежат эти пользователи в </w:t>
      </w:r>
      <w:r w:rsidRPr="007E69A3">
        <w:rPr>
          <w:rFonts w:cs="Arial"/>
          <w:sz w:val="22"/>
          <w:lang w:val="en-US"/>
        </w:rPr>
        <w:t>AD</w:t>
      </w:r>
      <w:r w:rsidRPr="007E69A3">
        <w:rPr>
          <w:rFonts w:cs="Arial"/>
          <w:sz w:val="22"/>
        </w:rPr>
        <w:t>. Для этого в Keycloak настроена интеграция с Active Directory.</w:t>
      </w:r>
    </w:p>
    <w:p w14:paraId="1EE7AECB" w14:textId="68E98E55" w:rsidR="000E5094" w:rsidRPr="007E69A3" w:rsidRDefault="004F1C5D" w:rsidP="004F1C5D">
      <w:pPr>
        <w:keepNext/>
        <w:jc w:val="center"/>
        <w:rPr>
          <w:rFonts w:cs="Arial"/>
          <w:sz w:val="22"/>
        </w:rPr>
      </w:pPr>
      <w:r w:rsidRPr="007E69A3">
        <w:rPr>
          <w:rFonts w:cs="Arial"/>
          <w:noProof/>
          <w:sz w:val="22"/>
        </w:rPr>
        <w:drawing>
          <wp:inline distT="0" distB="0" distL="0" distR="0" wp14:anchorId="7B7A1353" wp14:editId="4843C41C">
            <wp:extent cx="4921250" cy="3199625"/>
            <wp:effectExtent l="0" t="0" r="0" b="12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948" cy="3202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95F6A" w14:textId="142E68F9" w:rsidR="000E5094" w:rsidRPr="00806EDA" w:rsidRDefault="000E5094" w:rsidP="000E5094">
      <w:pPr>
        <w:pStyle w:val="a3"/>
        <w:rPr>
          <w:rFonts w:ascii="Arial" w:hAnsi="Arial" w:cs="Arial"/>
          <w:szCs w:val="20"/>
        </w:rPr>
      </w:pPr>
      <w:r w:rsidRPr="00806EDA">
        <w:rPr>
          <w:rFonts w:ascii="Arial" w:hAnsi="Arial" w:cs="Arial"/>
          <w:szCs w:val="20"/>
        </w:rPr>
        <w:t xml:space="preserve">Рисунок </w:t>
      </w:r>
      <w:r w:rsidRPr="00806EDA">
        <w:rPr>
          <w:rFonts w:ascii="Arial" w:hAnsi="Arial" w:cs="Arial"/>
          <w:szCs w:val="20"/>
        </w:rPr>
        <w:fldChar w:fldCharType="begin"/>
      </w:r>
      <w:r w:rsidRPr="00806EDA">
        <w:rPr>
          <w:rFonts w:ascii="Arial" w:hAnsi="Arial" w:cs="Arial"/>
          <w:szCs w:val="20"/>
        </w:rPr>
        <w:instrText xml:space="preserve"> SEQ Рисунок \* ARABIC </w:instrText>
      </w:r>
      <w:r w:rsidRPr="00806EDA">
        <w:rPr>
          <w:rFonts w:ascii="Arial" w:hAnsi="Arial" w:cs="Arial"/>
          <w:szCs w:val="20"/>
        </w:rPr>
        <w:fldChar w:fldCharType="separate"/>
      </w:r>
      <w:r w:rsidR="0024442B" w:rsidRPr="00806EDA">
        <w:rPr>
          <w:rFonts w:ascii="Arial" w:hAnsi="Arial" w:cs="Arial"/>
          <w:szCs w:val="20"/>
        </w:rPr>
        <w:t>1</w:t>
      </w:r>
      <w:r w:rsidRPr="00806EDA">
        <w:rPr>
          <w:rFonts w:ascii="Arial" w:hAnsi="Arial" w:cs="Arial"/>
          <w:szCs w:val="20"/>
        </w:rPr>
        <w:fldChar w:fldCharType="end"/>
      </w:r>
      <w:r w:rsidRPr="00806EDA">
        <w:rPr>
          <w:rFonts w:ascii="Arial" w:hAnsi="Arial" w:cs="Arial"/>
          <w:szCs w:val="20"/>
        </w:rPr>
        <w:t xml:space="preserve">. Схема </w:t>
      </w:r>
      <w:r w:rsidR="004F1C5D" w:rsidRPr="00806EDA">
        <w:rPr>
          <w:rFonts w:ascii="Arial" w:hAnsi="Arial" w:cs="Arial"/>
          <w:szCs w:val="20"/>
        </w:rPr>
        <w:t xml:space="preserve">маппинга групп </w:t>
      </w:r>
      <w:r w:rsidR="004F1C5D" w:rsidRPr="00806EDA">
        <w:rPr>
          <w:rFonts w:ascii="Arial" w:hAnsi="Arial" w:cs="Arial"/>
          <w:szCs w:val="20"/>
          <w:lang w:val="en-US"/>
        </w:rPr>
        <w:t>AD</w:t>
      </w:r>
      <w:r w:rsidRPr="00806EDA">
        <w:rPr>
          <w:rFonts w:ascii="Arial" w:hAnsi="Arial" w:cs="Arial"/>
          <w:szCs w:val="20"/>
        </w:rPr>
        <w:t>.</w:t>
      </w:r>
    </w:p>
    <w:p w14:paraId="033E2BCB" w14:textId="4566919B" w:rsidR="008477F3" w:rsidRPr="00806EDA" w:rsidRDefault="008477F3" w:rsidP="008477F3">
      <w:pPr>
        <w:pStyle w:val="3"/>
        <w:rPr>
          <w:rFonts w:eastAsiaTheme="majorEastAsia" w:cs="Arial"/>
          <w:sz w:val="28"/>
          <w:szCs w:val="28"/>
        </w:rPr>
      </w:pPr>
      <w:bookmarkStart w:id="41" w:name="_Toc152235767"/>
      <w:bookmarkStart w:id="42" w:name="_Toc153363135"/>
      <w:bookmarkStart w:id="43" w:name="_Toc153362994"/>
      <w:bookmarkStart w:id="44" w:name="_Toc153367087"/>
      <w:bookmarkStart w:id="45" w:name="_Toc153388696"/>
      <w:r w:rsidRPr="00806EDA">
        <w:rPr>
          <w:rFonts w:cs="Arial"/>
          <w:sz w:val="28"/>
          <w:szCs w:val="28"/>
        </w:rPr>
        <w:t>LDAP</w:t>
      </w:r>
      <w:bookmarkEnd w:id="41"/>
      <w:bookmarkEnd w:id="42"/>
      <w:bookmarkEnd w:id="43"/>
      <w:bookmarkEnd w:id="44"/>
      <w:bookmarkEnd w:id="45"/>
    </w:p>
    <w:p w14:paraId="0322CCC3" w14:textId="38E9E1E3" w:rsidR="008477F3" w:rsidRPr="007E69A3" w:rsidRDefault="008477F3" w:rsidP="00A5178F">
      <w:pPr>
        <w:ind w:firstLine="709"/>
        <w:rPr>
          <w:rFonts w:cs="Arial"/>
          <w:sz w:val="22"/>
        </w:rPr>
      </w:pPr>
      <w:r w:rsidRPr="007E69A3">
        <w:rPr>
          <w:rFonts w:cs="Arial"/>
          <w:sz w:val="22"/>
        </w:rPr>
        <w:t xml:space="preserve">Для аутентификации и авторизации пользователей и сервисов в </w:t>
      </w:r>
      <w:r w:rsidR="000C1E52">
        <w:rPr>
          <w:rFonts w:cs="Arial"/>
          <w:sz w:val="22"/>
        </w:rPr>
        <w:t>П</w:t>
      </w:r>
      <w:r w:rsidR="000C1E52" w:rsidRPr="007E69A3">
        <w:rPr>
          <w:rFonts w:cs="Arial"/>
          <w:sz w:val="22"/>
        </w:rPr>
        <w:t xml:space="preserve">латформе </w:t>
      </w:r>
      <w:r w:rsidRPr="007E69A3">
        <w:rPr>
          <w:rFonts w:cs="Arial"/>
          <w:sz w:val="22"/>
        </w:rPr>
        <w:t xml:space="preserve">используется сервер управления аутентификацией </w:t>
      </w:r>
      <w:r w:rsidR="00BF68A0">
        <w:rPr>
          <w:rFonts w:cs="Arial"/>
          <w:sz w:val="22"/>
          <w:lang w:val="en-US"/>
        </w:rPr>
        <w:t>Apache</w:t>
      </w:r>
      <w:r w:rsidR="00BF68A0" w:rsidRPr="00806EDA">
        <w:rPr>
          <w:rFonts w:cs="Arial"/>
          <w:sz w:val="22"/>
        </w:rPr>
        <w:t xml:space="preserve"> </w:t>
      </w:r>
      <w:r w:rsidRPr="007E69A3">
        <w:rPr>
          <w:rFonts w:cs="Arial"/>
          <w:sz w:val="22"/>
        </w:rPr>
        <w:t>Keycloak.</w:t>
      </w:r>
    </w:p>
    <w:p w14:paraId="6916094A" w14:textId="4A280C06" w:rsidR="008477F3" w:rsidRPr="007E69A3" w:rsidRDefault="00BF68A0" w:rsidP="00806EDA">
      <w:pPr>
        <w:ind w:firstLine="709"/>
        <w:rPr>
          <w:rFonts w:cs="Arial"/>
          <w:sz w:val="22"/>
        </w:rPr>
      </w:pPr>
      <w:r>
        <w:rPr>
          <w:rFonts w:cs="Arial"/>
          <w:sz w:val="22"/>
          <w:lang w:val="en-US"/>
        </w:rPr>
        <w:t>Apache</w:t>
      </w:r>
      <w:r w:rsidRPr="00806EDA">
        <w:rPr>
          <w:rFonts w:cs="Arial"/>
          <w:sz w:val="22"/>
        </w:rPr>
        <w:t xml:space="preserve"> </w:t>
      </w:r>
      <w:r w:rsidR="008477F3" w:rsidRPr="007E69A3">
        <w:rPr>
          <w:rFonts w:cs="Arial"/>
          <w:sz w:val="22"/>
        </w:rPr>
        <w:t>Keycloack предоставляет</w:t>
      </w:r>
      <w:r w:rsidR="00737F8D" w:rsidRPr="007E69A3">
        <w:rPr>
          <w:rFonts w:cs="Arial"/>
          <w:sz w:val="22"/>
        </w:rPr>
        <w:t xml:space="preserve"> собой</w:t>
      </w:r>
      <w:r w:rsidR="008477F3" w:rsidRPr="007E69A3">
        <w:rPr>
          <w:rFonts w:cs="Arial"/>
          <w:sz w:val="22"/>
        </w:rPr>
        <w:t xml:space="preserve"> механизм SSO на базе протокола OAuth 2.0.</w:t>
      </w:r>
    </w:p>
    <w:p w14:paraId="0D6F526B" w14:textId="29BD2A6B" w:rsidR="00737F8D" w:rsidRDefault="008477F3" w:rsidP="00806EDA">
      <w:pPr>
        <w:ind w:firstLine="709"/>
        <w:rPr>
          <w:rFonts w:cs="Arial"/>
          <w:sz w:val="22"/>
        </w:rPr>
      </w:pPr>
      <w:r w:rsidRPr="007E69A3">
        <w:rPr>
          <w:rFonts w:cs="Arial"/>
          <w:sz w:val="22"/>
        </w:rPr>
        <w:t xml:space="preserve">Настроена федерация пользователей и групп из AD в </w:t>
      </w:r>
      <w:r w:rsidR="00BF68A0">
        <w:rPr>
          <w:rFonts w:cs="Arial"/>
          <w:sz w:val="22"/>
          <w:lang w:val="en-US"/>
        </w:rPr>
        <w:t>Apache</w:t>
      </w:r>
      <w:r w:rsidR="00BF68A0" w:rsidRPr="00806EDA">
        <w:rPr>
          <w:rFonts w:cs="Arial"/>
          <w:sz w:val="22"/>
        </w:rPr>
        <w:t xml:space="preserve"> </w:t>
      </w:r>
      <w:r w:rsidRPr="007E69A3">
        <w:rPr>
          <w:rFonts w:cs="Arial"/>
          <w:sz w:val="22"/>
        </w:rPr>
        <w:t xml:space="preserve">Keycloak, подключение к AD происходит по защищенному соединению (LDAPS) с использованием специального ТУЗ, отдельного для каждого ландшафта. Список ТУЗ приведен в Приложении </w:t>
      </w:r>
      <w:r w:rsidR="004730E1">
        <w:rPr>
          <w:rFonts w:cs="Arial"/>
          <w:sz w:val="22"/>
        </w:rPr>
        <w:t>3</w:t>
      </w:r>
      <w:r w:rsidR="00737F8D" w:rsidRPr="007E69A3">
        <w:rPr>
          <w:rFonts w:cs="Arial"/>
          <w:sz w:val="22"/>
        </w:rPr>
        <w:t>.</w:t>
      </w:r>
    </w:p>
    <w:p w14:paraId="2F7AEC50" w14:textId="383817C0" w:rsidR="001B5744" w:rsidRDefault="001B5744" w:rsidP="00806EDA">
      <w:pPr>
        <w:ind w:firstLine="709"/>
        <w:rPr>
          <w:rFonts w:cs="Arial"/>
          <w:sz w:val="22"/>
        </w:rPr>
      </w:pPr>
      <w:r>
        <w:rPr>
          <w:rFonts w:cs="Arial"/>
          <w:sz w:val="22"/>
        </w:rPr>
        <w:t>Ф</w:t>
      </w:r>
      <w:r w:rsidR="0099799A">
        <w:rPr>
          <w:rFonts w:cs="Arial"/>
          <w:sz w:val="22"/>
        </w:rPr>
        <w:t xml:space="preserve">ильтр по ролям, для доступа </w:t>
      </w:r>
      <w:r w:rsidR="0044368B">
        <w:rPr>
          <w:rFonts w:cs="Arial"/>
          <w:sz w:val="22"/>
        </w:rPr>
        <w:t>только пользователям</w:t>
      </w:r>
      <w:r w:rsidR="00C00515">
        <w:rPr>
          <w:rFonts w:cs="Arial"/>
          <w:sz w:val="22"/>
        </w:rPr>
        <w:t xml:space="preserve"> </w:t>
      </w:r>
      <w:r w:rsidR="00C00515">
        <w:rPr>
          <w:rFonts w:cs="Arial"/>
          <w:sz w:val="22"/>
          <w:lang w:val="en-US"/>
        </w:rPr>
        <w:t>ZQL</w:t>
      </w:r>
      <w:r w:rsidR="00C00515" w:rsidRPr="006F2C2A">
        <w:rPr>
          <w:rFonts w:cs="Arial"/>
          <w:sz w:val="22"/>
        </w:rPr>
        <w:t xml:space="preserve"> </w:t>
      </w:r>
      <w:r w:rsidR="00C00515">
        <w:rPr>
          <w:rFonts w:cs="Arial"/>
          <w:sz w:val="22"/>
        </w:rPr>
        <w:t>КОРП ЛИМС:</w:t>
      </w:r>
    </w:p>
    <w:p w14:paraId="142C4FEE" w14:textId="631D3434" w:rsidR="00C00515" w:rsidRPr="00C00515" w:rsidRDefault="006C18A9" w:rsidP="006F2C2A">
      <w:pPr>
        <w:ind w:firstLine="709"/>
        <w:jc w:val="left"/>
        <w:rPr>
          <w:rFonts w:cs="Arial"/>
          <w:sz w:val="22"/>
        </w:rPr>
      </w:pPr>
      <w:r w:rsidRPr="004976E9">
        <w:rPr>
          <w:lang w:val="en-US"/>
        </w:rPr>
        <w:t>LDAP</w:t>
      </w:r>
      <w:r w:rsidRPr="004976E9">
        <w:t xml:space="preserve"> </w:t>
      </w:r>
      <w:r w:rsidRPr="004976E9">
        <w:rPr>
          <w:lang w:val="en-US"/>
        </w:rPr>
        <w:t>Filter</w:t>
      </w:r>
      <w:r w:rsidRPr="004976E9">
        <w:t xml:space="preserve">: </w:t>
      </w:r>
      <w:r w:rsidR="00C00515" w:rsidRPr="004976E9">
        <w:t>(</w:t>
      </w:r>
      <w:r w:rsidR="00C00515" w:rsidRPr="004976E9">
        <w:br/>
        <w:t>&amp;(objectCategory=person)(sAMAccountName=*)</w:t>
      </w:r>
      <w:r w:rsidR="00C00515" w:rsidRPr="004976E9">
        <w:br/>
        <w:t>(|</w:t>
      </w:r>
      <w:r w:rsidR="00C00515" w:rsidRPr="004976E9">
        <w:br/>
        <w:t>(memberOf=CN=DITAT-LIMS-TenantUser-LIMSAdmin_geos,OU=UNILIMS,OU=Groups,OU=ПАО Газпром нефть,OU=SPB,OU=Regions,DC=gazprom-neft,DC=local)</w:t>
      </w:r>
      <w:r w:rsidR="00C00515" w:rsidRPr="004976E9">
        <w:br/>
        <w:t>(memberOf=CN=DITAT-LIMS-TenantUser-LIMSUser_geos,OU=UNILIMS,OU=Groups,OU=ПАО Газпром нефть,OU=SPB,OU=Regions,DC=gazprom-neft,DC=local)</w:t>
      </w:r>
      <w:r w:rsidR="00C00515" w:rsidRPr="004976E9">
        <w:br/>
        <w:t>(memberOf=CN=DITAT-LIMS-LabUsers-Auditor_geos,OU=UNILIMS,OU=Groups,OU=ПАО Газпром нефть,OU=SPB,OU=Regions,DC=gazprom-neft,DC=local)</w:t>
      </w:r>
      <w:r w:rsidR="00C00515" w:rsidRPr="004976E9">
        <w:br/>
        <w:t>(memberOf=CN=DITAT-LIMS-TenantUser-CompanyAdmin_geos,OU=UNILIMS,OU=Groups,OU=ПАО Газпром нефть,OU=SPB,OU=Regions,DC=gazprom-neft,DC=local)</w:t>
      </w:r>
      <w:r w:rsidR="00C00515" w:rsidRPr="004976E9">
        <w:br/>
        <w:t>(memberOf=CN=DITAT-LIMS-TenantUser-Admin_geos,OU=UNILIMS,OU=Groups,OU=ПАО Газпром нефть,OU=SPB,OU=Regions,DC=gazprom-neft,DC=local)</w:t>
      </w:r>
      <w:r w:rsidR="00C00515" w:rsidRPr="004976E9">
        <w:br/>
        <w:t>(memberOf=CN=DITAT-LIMS-LabUsers-LabSupervisor_geos,OU=UNILIMS,OU=Groups,OU=ПАО Газпром нефть,OU=SPB,OU=Regions,DC=gazprom-neft,DC=local)</w:t>
      </w:r>
      <w:r w:rsidR="00C00515" w:rsidRPr="004976E9">
        <w:br/>
      </w:r>
      <w:r w:rsidR="00C00515" w:rsidRPr="004976E9">
        <w:lastRenderedPageBreak/>
        <w:t>(memberOf=CN=DITAT-LIMS-LabUsers-Methodologist_geos,OU=UNILIMS,OU=Groups,OU=ПАО Газпром нефть,OU=SPB,OU=Regions,DC=gazprom-neft,DC=local)</w:t>
      </w:r>
      <w:r w:rsidR="00C00515" w:rsidRPr="004976E9">
        <w:br/>
        <w:t>(memberOf=CN=DITAT-LIMS-TenantUser-LIMSAdmin_gldk,OU=UNILIMS,OU=Groups,OU=ПАО Газпром нефть,OU=SPB,OU=Regions,DC=gazprom-neft,DC=local)</w:t>
      </w:r>
      <w:r w:rsidR="00C00515" w:rsidRPr="004976E9">
        <w:br/>
        <w:t>(memberOf=CN=DITAT-LIMS-TenantUser-LIMSUser_gldk,OU=UNILIMS,OU=Groups,OU=ПАО Газпром нефть,OU=SPB,OU=Regions,DC=gazprom-neft,DC=local)</w:t>
      </w:r>
      <w:r w:rsidR="00C00515" w:rsidRPr="004976E9">
        <w:br/>
        <w:t>(memberOf=CN=DITAT-LIMS-LabUsers-Auditor_gldk,OU=UNILIMS,OU=Groups,OU=ПАО Газпром нефть,OU=SPB,OU=Regions,DC=gazprom-neft,DC=local)</w:t>
      </w:r>
      <w:r w:rsidR="00C00515" w:rsidRPr="004976E9">
        <w:br/>
        <w:t>(memberOf=CN=DITAT-LIMS-TenantUser-CompanyAdmin_gldk,OU=UNILIMS,OU=Groups,OU=ПАО Газпром нефть,OU=SPB,OU=Regions,DC=gazprom-neft,DC=local)</w:t>
      </w:r>
      <w:r w:rsidR="00C00515" w:rsidRPr="004976E9">
        <w:br/>
        <w:t>(memberOf=CN=DITAT-LIMS-TenantUser-Admin_gldk,OU=UNILIMS,OU=Groups,OU=ПАО Газпром нефть,OU=SPB,OU=Regions,DC=gazprom-neft,DC=local)</w:t>
      </w:r>
      <w:r w:rsidR="00C00515" w:rsidRPr="004976E9">
        <w:br/>
        <w:t>(memberOf=CN=DITAT-LIMS-LabUsers-LabSupervisor_gldk,OU=UNILIMS,OU=Groups,OU=ПАО Газпром нефть,OU=SPB,OU=Regions,DC=gazprom-neft,DC=local)</w:t>
      </w:r>
      <w:r w:rsidR="00C00515" w:rsidRPr="004976E9">
        <w:br/>
        <w:t>(memberOf=CN=DITAT-LIMS-LabUsers-Methodologist_gldk,OU=UNILIMS,OU=Groups,OU=ПАО Газпром нефть,OU=SPB,OU=Regions,DC=gazprom-neft,DC=local)</w:t>
      </w:r>
      <w:r w:rsidR="00C00515" w:rsidRPr="004976E9">
        <w:br/>
        <w:t>(memberOf=CN=DITAT-LIMS-TenantUser-LIMSAdmin_tzvk,OU=UNILIMS,OU=Groups,OU=ПАО Газпром нефть,OU=SPB,OU=Regions,DC=gazprom-neft,DC=local)</w:t>
      </w:r>
      <w:r w:rsidR="00C00515" w:rsidRPr="004976E9">
        <w:br/>
        <w:t>(memberOf=CN=DITAT-LIMS-TenantUser-LIMSUser_tzvk,OU=UNILIMS,OU=Groups,OU=ПАО Газпром нефть,OU=SPB,OU=Regions,DC=gazprom-neft,DC=local)</w:t>
      </w:r>
      <w:r w:rsidR="00C00515" w:rsidRPr="004976E9">
        <w:br/>
        <w:t>(memberOf=CN=DITAT-LIMS-LabUsers-Auditor_tzvk,OU=UNILIMS,OU=Groups,OU=ПАО Газпром нефть,OU=SPB,OU=Regions,DC=gazprom-neft,DC=local)</w:t>
      </w:r>
      <w:r w:rsidR="00C00515" w:rsidRPr="004976E9">
        <w:br/>
        <w:t>(memberOf=CN=DITAT-LIMS-TenantUser-CompanyAdmin_tzvk,OU=UNILIMS,OU=Groups,OU=ПАО Газпром нефть,OU=SPB,OU=Regions,DC=gazprom-neft,DC=local)</w:t>
      </w:r>
      <w:r w:rsidR="00C00515" w:rsidRPr="004976E9">
        <w:br/>
        <w:t>(memberOf=CN=DITAT-LIMS-TenantUser-Admin_tzvk,OU=UNILIMS,OU=Groups,OU=ПАО Газпром нефть,OU=SPB,OU=Regions,DC=gazprom-neft,DC=local)</w:t>
      </w:r>
      <w:r w:rsidR="00C00515" w:rsidRPr="004976E9">
        <w:br/>
        <w:t>(memberOf=CN=DITAT-LIMS-LabUsers-LabSupervisor_tzvk,OU=UNILIMS,OU=Groups,OU=ПАО Газпром нефть,OU=SPB,OU=Regions,DC=gazprom-neft,DC=local)</w:t>
      </w:r>
      <w:r w:rsidR="00C00515" w:rsidRPr="004976E9">
        <w:br/>
        <w:t>(memberOf=CN=DITAT-LIMS-LabUsers-Methodologist_tzvk,OU=UNILIMS,OU=Groups,OU=ПАО Газпром нефть,OU=SPB,OU=Regions,DC=gazprom-neft,DC=local)</w:t>
      </w:r>
      <w:r w:rsidR="00C00515" w:rsidRPr="004976E9">
        <w:br/>
        <w:t>))</w:t>
      </w:r>
    </w:p>
    <w:p w14:paraId="02B98C58" w14:textId="5D7DB181" w:rsidR="008477F3" w:rsidRPr="007E69A3" w:rsidRDefault="008477F3" w:rsidP="00806EDA">
      <w:pPr>
        <w:ind w:firstLine="709"/>
        <w:rPr>
          <w:rFonts w:cs="Arial"/>
          <w:sz w:val="22"/>
        </w:rPr>
      </w:pPr>
      <w:r w:rsidRPr="007E69A3">
        <w:rPr>
          <w:rFonts w:cs="Arial"/>
          <w:sz w:val="22"/>
        </w:rPr>
        <w:t>Маппинг атрибутов LDAP</w:t>
      </w:r>
      <w:r w:rsidR="008B07C6" w:rsidRPr="007E69A3">
        <w:rPr>
          <w:rFonts w:cs="Arial"/>
          <w:sz w:val="22"/>
        </w:rPr>
        <w:t xml:space="preserve"> для сущностей пользователей</w:t>
      </w:r>
      <w:r w:rsidRPr="007E69A3">
        <w:rPr>
          <w:rFonts w:cs="Arial"/>
          <w:sz w:val="22"/>
        </w:rPr>
        <w:t>:</w:t>
      </w:r>
    </w:p>
    <w:p w14:paraId="2349CBA9" w14:textId="7DE658D8" w:rsidR="008477F3" w:rsidRPr="00882F8F" w:rsidRDefault="008E6887" w:rsidP="002A76C1">
      <w:pPr>
        <w:pStyle w:val="afc"/>
        <w:numPr>
          <w:ilvl w:val="0"/>
          <w:numId w:val="13"/>
        </w:numPr>
        <w:ind w:left="0" w:firstLine="709"/>
        <w:rPr>
          <w:rFonts w:ascii="Arial" w:hAnsi="Arial" w:cs="Arial"/>
          <w:color w:val="000000" w:themeColor="text1"/>
        </w:rPr>
      </w:pPr>
      <w:r w:rsidRPr="00882F8F">
        <w:rPr>
          <w:rFonts w:ascii="Arial" w:hAnsi="Arial" w:cs="Arial"/>
          <w:color w:val="000000" w:themeColor="text1"/>
        </w:rPr>
        <w:t>N</w:t>
      </w:r>
      <w:r w:rsidR="008477F3" w:rsidRPr="00882F8F">
        <w:rPr>
          <w:rFonts w:ascii="Arial" w:hAnsi="Arial" w:cs="Arial"/>
          <w:color w:val="000000" w:themeColor="text1"/>
        </w:rPr>
        <w:t>ame</w:t>
      </w:r>
      <w:r w:rsidRPr="00882F8F">
        <w:rPr>
          <w:rFonts w:ascii="Arial" w:hAnsi="Arial" w:cs="Arial"/>
          <w:color w:val="000000" w:themeColor="text1"/>
        </w:rPr>
        <w:t>:</w:t>
      </w:r>
      <w:r w:rsidR="008477F3" w:rsidRPr="00882F8F">
        <w:rPr>
          <w:rFonts w:ascii="Arial" w:hAnsi="Arial" w:cs="Arial"/>
          <w:color w:val="000000" w:themeColor="text1"/>
        </w:rPr>
        <w:t xml:space="preserve"> first name</w:t>
      </w:r>
      <w:r w:rsidR="00472094" w:rsidRPr="00882F8F">
        <w:rPr>
          <w:rFonts w:ascii="Arial" w:hAnsi="Arial" w:cs="Arial"/>
          <w:color w:val="000000" w:themeColor="text1"/>
        </w:rPr>
        <w:t>;</w:t>
      </w:r>
    </w:p>
    <w:p w14:paraId="6116D502" w14:textId="08EB588C" w:rsidR="008477F3" w:rsidRPr="00882F8F" w:rsidRDefault="008477F3" w:rsidP="002A76C1">
      <w:pPr>
        <w:pStyle w:val="afc"/>
        <w:numPr>
          <w:ilvl w:val="0"/>
          <w:numId w:val="13"/>
        </w:numPr>
        <w:ind w:left="0" w:firstLine="709"/>
        <w:rPr>
          <w:rFonts w:ascii="Arial" w:hAnsi="Arial" w:cs="Arial"/>
          <w:color w:val="000000" w:themeColor="text1"/>
          <w:lang w:val="en-US"/>
        </w:rPr>
      </w:pPr>
      <w:r w:rsidRPr="00882F8F">
        <w:rPr>
          <w:rFonts w:ascii="Arial" w:hAnsi="Arial" w:cs="Arial"/>
          <w:color w:val="000000" w:themeColor="text1"/>
          <w:lang w:val="en-US"/>
        </w:rPr>
        <w:t>Mapper Type</w:t>
      </w:r>
      <w:r w:rsidR="008E6887" w:rsidRPr="00882F8F">
        <w:rPr>
          <w:rFonts w:ascii="Arial" w:hAnsi="Arial" w:cs="Arial"/>
          <w:color w:val="000000" w:themeColor="text1"/>
          <w:lang w:val="en-US"/>
        </w:rPr>
        <w:t>:</w:t>
      </w:r>
      <w:r w:rsidRPr="00882F8F" w:rsidDel="008E6887">
        <w:rPr>
          <w:rFonts w:ascii="Arial" w:hAnsi="Arial" w:cs="Arial"/>
          <w:color w:val="000000" w:themeColor="text1"/>
          <w:lang w:val="en-US"/>
        </w:rPr>
        <w:t xml:space="preserve"> </w:t>
      </w:r>
      <w:r w:rsidRPr="00882F8F">
        <w:rPr>
          <w:rFonts w:ascii="Arial" w:hAnsi="Arial" w:cs="Arial"/>
          <w:color w:val="000000" w:themeColor="text1"/>
          <w:lang w:val="en-US"/>
        </w:rPr>
        <w:t>user-attribute-ldap-mapper;</w:t>
      </w:r>
    </w:p>
    <w:p w14:paraId="43F68A90" w14:textId="47B0B2EC" w:rsidR="008477F3" w:rsidRPr="00882F8F" w:rsidRDefault="008477F3" w:rsidP="002A76C1">
      <w:pPr>
        <w:pStyle w:val="afc"/>
        <w:numPr>
          <w:ilvl w:val="0"/>
          <w:numId w:val="13"/>
        </w:numPr>
        <w:ind w:left="0" w:firstLine="709"/>
        <w:rPr>
          <w:rFonts w:ascii="Arial" w:hAnsi="Arial" w:cs="Arial"/>
          <w:color w:val="000000" w:themeColor="text1"/>
        </w:rPr>
      </w:pPr>
      <w:r w:rsidRPr="00882F8F">
        <w:rPr>
          <w:rFonts w:ascii="Arial" w:hAnsi="Arial" w:cs="Arial"/>
          <w:color w:val="000000" w:themeColor="text1"/>
        </w:rPr>
        <w:t>User Model Attribute</w:t>
      </w:r>
      <w:r w:rsidR="008E6887" w:rsidRPr="00882F8F">
        <w:rPr>
          <w:rFonts w:ascii="Arial" w:hAnsi="Arial" w:cs="Arial"/>
          <w:color w:val="000000" w:themeColor="text1"/>
        </w:rPr>
        <w:t>:</w:t>
      </w:r>
      <w:r w:rsidRPr="00882F8F" w:rsidDel="008E6887">
        <w:rPr>
          <w:rFonts w:ascii="Arial" w:hAnsi="Arial" w:cs="Arial"/>
          <w:color w:val="000000" w:themeColor="text1"/>
        </w:rPr>
        <w:t xml:space="preserve"> </w:t>
      </w:r>
      <w:r w:rsidRPr="00882F8F">
        <w:rPr>
          <w:rFonts w:ascii="Arial" w:hAnsi="Arial" w:cs="Arial"/>
          <w:color w:val="000000" w:themeColor="text1"/>
        </w:rPr>
        <w:t>firstName</w:t>
      </w:r>
      <w:r w:rsidR="00472094" w:rsidRPr="00882F8F">
        <w:rPr>
          <w:rFonts w:ascii="Arial" w:hAnsi="Arial" w:cs="Arial"/>
          <w:color w:val="000000" w:themeColor="text1"/>
        </w:rPr>
        <w:t>;</w:t>
      </w:r>
    </w:p>
    <w:p w14:paraId="642E922C" w14:textId="60CCED30" w:rsidR="008477F3" w:rsidRPr="00882F8F" w:rsidRDefault="008477F3" w:rsidP="002A76C1">
      <w:pPr>
        <w:pStyle w:val="afc"/>
        <w:numPr>
          <w:ilvl w:val="0"/>
          <w:numId w:val="13"/>
        </w:numPr>
        <w:ind w:left="0" w:firstLine="709"/>
        <w:rPr>
          <w:rFonts w:ascii="Arial" w:hAnsi="Arial" w:cs="Arial"/>
          <w:color w:val="000000" w:themeColor="text1"/>
        </w:rPr>
      </w:pPr>
      <w:r w:rsidRPr="00882F8F">
        <w:rPr>
          <w:rFonts w:ascii="Arial" w:hAnsi="Arial" w:cs="Arial"/>
          <w:color w:val="000000" w:themeColor="text1"/>
        </w:rPr>
        <w:t>LDAP Attribute</w:t>
      </w:r>
      <w:r w:rsidR="008E6887" w:rsidRPr="00882F8F">
        <w:rPr>
          <w:rFonts w:ascii="Arial" w:hAnsi="Arial" w:cs="Arial"/>
          <w:color w:val="000000" w:themeColor="text1"/>
        </w:rPr>
        <w:t>:</w:t>
      </w:r>
      <w:r w:rsidRPr="00882F8F" w:rsidDel="008E6887">
        <w:rPr>
          <w:rFonts w:ascii="Arial" w:hAnsi="Arial" w:cs="Arial"/>
          <w:color w:val="000000" w:themeColor="text1"/>
        </w:rPr>
        <w:t xml:space="preserve"> </w:t>
      </w:r>
      <w:r w:rsidRPr="00882F8F">
        <w:rPr>
          <w:rFonts w:ascii="Arial" w:hAnsi="Arial" w:cs="Arial"/>
          <w:color w:val="000000" w:themeColor="text1"/>
        </w:rPr>
        <w:t>givenName</w:t>
      </w:r>
      <w:r w:rsidR="00472094" w:rsidRPr="00882F8F">
        <w:rPr>
          <w:rFonts w:ascii="Arial" w:hAnsi="Arial" w:cs="Arial"/>
          <w:color w:val="000000" w:themeColor="text1"/>
        </w:rPr>
        <w:t>.</w:t>
      </w:r>
    </w:p>
    <w:p w14:paraId="54EE6206" w14:textId="020A98A4" w:rsidR="00A21F28" w:rsidRPr="00882F8F" w:rsidRDefault="00A21F28" w:rsidP="00806EDA">
      <w:pPr>
        <w:ind w:firstLine="709"/>
        <w:rPr>
          <w:rFonts w:cs="Arial"/>
          <w:color w:val="000000" w:themeColor="text1"/>
          <w:sz w:val="22"/>
        </w:rPr>
      </w:pPr>
      <w:r w:rsidRPr="00882F8F">
        <w:rPr>
          <w:rFonts w:cs="Arial"/>
          <w:color w:val="000000" w:themeColor="text1"/>
          <w:sz w:val="22"/>
        </w:rPr>
        <w:t xml:space="preserve">Маппинг атрибутов LDAP для групп </w:t>
      </w:r>
      <w:r w:rsidRPr="00882F8F">
        <w:rPr>
          <w:rFonts w:cs="Arial"/>
          <w:color w:val="000000" w:themeColor="text1"/>
          <w:sz w:val="22"/>
          <w:lang w:val="en-US"/>
        </w:rPr>
        <w:t>Active</w:t>
      </w:r>
      <w:r w:rsidRPr="00882F8F">
        <w:rPr>
          <w:rFonts w:cs="Arial"/>
          <w:color w:val="000000" w:themeColor="text1"/>
          <w:sz w:val="22"/>
        </w:rPr>
        <w:t xml:space="preserve"> </w:t>
      </w:r>
      <w:r w:rsidRPr="00882F8F">
        <w:rPr>
          <w:rFonts w:cs="Arial"/>
          <w:color w:val="000000" w:themeColor="text1"/>
          <w:sz w:val="22"/>
          <w:lang w:val="en-US"/>
        </w:rPr>
        <w:t>Directory</w:t>
      </w:r>
      <w:r w:rsidRPr="00882F8F">
        <w:rPr>
          <w:rFonts w:cs="Arial"/>
          <w:color w:val="000000" w:themeColor="text1"/>
          <w:sz w:val="22"/>
        </w:rPr>
        <w:t>:</w:t>
      </w:r>
    </w:p>
    <w:p w14:paraId="48991300" w14:textId="403F72B8" w:rsidR="00A21F28" w:rsidRPr="00882F8F" w:rsidRDefault="00A21F28" w:rsidP="002A76C1">
      <w:pPr>
        <w:pStyle w:val="afc"/>
        <w:numPr>
          <w:ilvl w:val="0"/>
          <w:numId w:val="15"/>
        </w:numPr>
        <w:ind w:left="0" w:firstLine="709"/>
        <w:rPr>
          <w:rFonts w:ascii="Arial" w:hAnsi="Arial" w:cs="Arial"/>
          <w:color w:val="000000" w:themeColor="text1"/>
          <w:lang w:val="en-US"/>
        </w:rPr>
      </w:pPr>
      <w:r w:rsidRPr="00882F8F">
        <w:rPr>
          <w:rFonts w:ascii="Arial" w:hAnsi="Arial" w:cs="Arial"/>
          <w:color w:val="000000" w:themeColor="text1"/>
          <w:lang w:val="en-US"/>
        </w:rPr>
        <w:t>Mapper-type</w:t>
      </w:r>
      <w:r w:rsidR="008E6887" w:rsidRPr="00882F8F">
        <w:rPr>
          <w:rFonts w:ascii="Arial" w:hAnsi="Arial" w:cs="Arial"/>
          <w:color w:val="000000" w:themeColor="text1"/>
          <w:lang w:val="en-US"/>
        </w:rPr>
        <w:t>:</w:t>
      </w:r>
      <w:r w:rsidRPr="00882F8F" w:rsidDel="008E6887">
        <w:rPr>
          <w:rFonts w:ascii="Arial" w:hAnsi="Arial" w:cs="Arial"/>
          <w:color w:val="000000" w:themeColor="text1"/>
          <w:lang w:val="en-US"/>
        </w:rPr>
        <w:t xml:space="preserve"> </w:t>
      </w:r>
      <w:r w:rsidR="0031143B">
        <w:rPr>
          <w:rFonts w:ascii="Arial" w:hAnsi="Arial" w:cs="Arial"/>
          <w:color w:val="000000" w:themeColor="text1"/>
          <w:lang w:val="en-US"/>
        </w:rPr>
        <w:t>role</w:t>
      </w:r>
      <w:r w:rsidRPr="00882F8F">
        <w:rPr>
          <w:rFonts w:ascii="Arial" w:hAnsi="Arial" w:cs="Arial"/>
          <w:color w:val="000000" w:themeColor="text1"/>
          <w:lang w:val="en-US"/>
        </w:rPr>
        <w:t>-ldap-mapper</w:t>
      </w:r>
      <w:r w:rsidR="00472094" w:rsidRPr="00882F8F">
        <w:rPr>
          <w:rFonts w:ascii="Arial" w:hAnsi="Arial" w:cs="Arial"/>
          <w:color w:val="000000" w:themeColor="text1"/>
          <w:lang w:val="en-US"/>
        </w:rPr>
        <w:t>;</w:t>
      </w:r>
    </w:p>
    <w:p w14:paraId="337AB9DF" w14:textId="7D05A353" w:rsidR="00A21F28" w:rsidRPr="00882F8F" w:rsidRDefault="00A21F28" w:rsidP="002A76C1">
      <w:pPr>
        <w:pStyle w:val="afc"/>
        <w:numPr>
          <w:ilvl w:val="0"/>
          <w:numId w:val="15"/>
        </w:numPr>
        <w:ind w:left="0" w:firstLine="709"/>
        <w:rPr>
          <w:rFonts w:ascii="Arial" w:hAnsi="Arial" w:cs="Arial"/>
          <w:color w:val="000000" w:themeColor="text1"/>
          <w:lang w:val="en-US"/>
        </w:rPr>
      </w:pPr>
      <w:r w:rsidRPr="00882F8F">
        <w:rPr>
          <w:rFonts w:ascii="Arial" w:hAnsi="Arial" w:cs="Arial"/>
          <w:color w:val="000000" w:themeColor="text1"/>
          <w:lang w:val="en-US"/>
        </w:rPr>
        <w:t xml:space="preserve">LDAP </w:t>
      </w:r>
      <w:r w:rsidR="00DC7D72">
        <w:rPr>
          <w:rFonts w:ascii="Arial" w:hAnsi="Arial" w:cs="Arial"/>
          <w:color w:val="000000" w:themeColor="text1"/>
          <w:lang w:val="en-US"/>
        </w:rPr>
        <w:t>Roles</w:t>
      </w:r>
      <w:r w:rsidR="00DC7D72" w:rsidRPr="00882F8F">
        <w:rPr>
          <w:rFonts w:ascii="Arial" w:hAnsi="Arial" w:cs="Arial"/>
          <w:color w:val="000000" w:themeColor="text1"/>
          <w:lang w:val="en-US"/>
        </w:rPr>
        <w:t xml:space="preserve"> </w:t>
      </w:r>
      <w:r w:rsidRPr="00882F8F">
        <w:rPr>
          <w:rFonts w:ascii="Arial" w:hAnsi="Arial" w:cs="Arial"/>
          <w:color w:val="000000" w:themeColor="text1"/>
          <w:lang w:val="en-US"/>
        </w:rPr>
        <w:t>DN</w:t>
      </w:r>
      <w:r w:rsidR="008E6887" w:rsidRPr="00882F8F">
        <w:rPr>
          <w:rFonts w:ascii="Arial" w:hAnsi="Arial" w:cs="Arial"/>
          <w:color w:val="000000" w:themeColor="text1"/>
          <w:lang w:val="en-US"/>
        </w:rPr>
        <w:t>:</w:t>
      </w:r>
      <w:r w:rsidRPr="00882F8F">
        <w:rPr>
          <w:rFonts w:ascii="Arial" w:hAnsi="Arial" w:cs="Arial"/>
          <w:color w:val="000000" w:themeColor="text1"/>
          <w:lang w:val="en-US"/>
        </w:rPr>
        <w:t xml:space="preserve"> </w:t>
      </w:r>
      <w:r w:rsidR="004521E8">
        <w:rPr>
          <w:rFonts w:ascii="Arial" w:hAnsi="Arial" w:cs="Arial"/>
          <w:color w:val="000000" w:themeColor="text1"/>
          <w:lang w:val="en-US"/>
        </w:rPr>
        <w:t>{</w:t>
      </w:r>
      <w:r w:rsidR="00A85949" w:rsidRPr="00882F8F">
        <w:rPr>
          <w:rFonts w:ascii="Arial" w:hAnsi="Arial" w:cs="Arial"/>
          <w:color w:val="000000" w:themeColor="text1"/>
          <w:lang w:val="en-US"/>
        </w:rPr>
        <w:t>OU=</w:t>
      </w:r>
      <w:r w:rsidR="00A85949" w:rsidRPr="00882F8F">
        <w:rPr>
          <w:rFonts w:ascii="Arial" w:hAnsi="Arial" w:cs="Arial"/>
          <w:color w:val="000000" w:themeColor="text1"/>
        </w:rPr>
        <w:t>Ландшафт</w:t>
      </w:r>
      <w:r w:rsidR="00632F23">
        <w:rPr>
          <w:rFonts w:ascii="Arial" w:hAnsi="Arial" w:cs="Arial"/>
          <w:color w:val="000000" w:themeColor="text1"/>
          <w:lang w:val="en-US"/>
        </w:rPr>
        <w:t xml:space="preserve"> </w:t>
      </w:r>
      <w:r w:rsidR="00632F23">
        <w:rPr>
          <w:rFonts w:ascii="Arial" w:hAnsi="Arial" w:cs="Arial"/>
          <w:color w:val="000000" w:themeColor="text1"/>
        </w:rPr>
        <w:t>при</w:t>
      </w:r>
      <w:r w:rsidR="00632F23" w:rsidRPr="006F2C2A">
        <w:rPr>
          <w:rFonts w:ascii="Arial" w:hAnsi="Arial" w:cs="Arial"/>
          <w:color w:val="000000" w:themeColor="text1"/>
          <w:lang w:val="en-US"/>
        </w:rPr>
        <w:t xml:space="preserve"> </w:t>
      </w:r>
      <w:r w:rsidR="00632F23">
        <w:rPr>
          <w:rFonts w:ascii="Arial" w:hAnsi="Arial" w:cs="Arial"/>
          <w:color w:val="000000" w:themeColor="text1"/>
        </w:rPr>
        <w:t>наличии</w:t>
      </w:r>
      <w:proofErr w:type="gramStart"/>
      <w:r w:rsidR="004521E8">
        <w:rPr>
          <w:rFonts w:ascii="Arial" w:hAnsi="Arial" w:cs="Arial"/>
          <w:color w:val="000000" w:themeColor="text1"/>
          <w:lang w:val="en-US"/>
        </w:rPr>
        <w:t>,</w:t>
      </w:r>
      <w:r w:rsidR="00A85949" w:rsidRPr="00882F8F">
        <w:rPr>
          <w:rFonts w:ascii="Arial" w:hAnsi="Arial" w:cs="Arial"/>
          <w:color w:val="000000" w:themeColor="text1"/>
          <w:lang w:val="en-US"/>
        </w:rPr>
        <w:t>}OU</w:t>
      </w:r>
      <w:proofErr w:type="gramEnd"/>
      <w:r w:rsidR="00A85949" w:rsidRPr="00882F8F">
        <w:rPr>
          <w:rFonts w:ascii="Arial" w:hAnsi="Arial" w:cs="Arial"/>
          <w:color w:val="000000" w:themeColor="text1"/>
          <w:lang w:val="en-US"/>
        </w:rPr>
        <w:t>=UNILIMS,OU=Groups,OU=</w:t>
      </w:r>
      <w:r w:rsidR="00A85949" w:rsidRPr="00882F8F">
        <w:rPr>
          <w:rFonts w:ascii="Arial" w:hAnsi="Arial" w:cs="Arial"/>
          <w:color w:val="000000" w:themeColor="text1"/>
        </w:rPr>
        <w:t>ПАО</w:t>
      </w:r>
      <w:r w:rsidR="00A85949" w:rsidRPr="00882F8F">
        <w:rPr>
          <w:rFonts w:ascii="Arial" w:hAnsi="Arial" w:cs="Arial"/>
          <w:color w:val="000000" w:themeColor="text1"/>
          <w:lang w:val="en-US"/>
        </w:rPr>
        <w:t xml:space="preserve"> </w:t>
      </w:r>
      <w:r w:rsidR="00A85949" w:rsidRPr="00882F8F">
        <w:rPr>
          <w:rFonts w:ascii="Arial" w:hAnsi="Arial" w:cs="Arial"/>
          <w:color w:val="000000" w:themeColor="text1"/>
        </w:rPr>
        <w:t>Газпром</w:t>
      </w:r>
      <w:r w:rsidR="00A85949" w:rsidRPr="00882F8F">
        <w:rPr>
          <w:rFonts w:ascii="Arial" w:hAnsi="Arial" w:cs="Arial"/>
          <w:color w:val="000000" w:themeColor="text1"/>
          <w:lang w:val="en-US"/>
        </w:rPr>
        <w:t xml:space="preserve"> </w:t>
      </w:r>
      <w:r w:rsidR="00A85949" w:rsidRPr="00882F8F">
        <w:rPr>
          <w:rFonts w:ascii="Arial" w:hAnsi="Arial" w:cs="Arial"/>
          <w:color w:val="000000" w:themeColor="text1"/>
        </w:rPr>
        <w:t>нефть</w:t>
      </w:r>
      <w:r w:rsidR="00A85949" w:rsidRPr="00882F8F">
        <w:rPr>
          <w:rFonts w:ascii="Arial" w:hAnsi="Arial" w:cs="Arial"/>
          <w:color w:val="000000" w:themeColor="text1"/>
          <w:lang w:val="en-US"/>
        </w:rPr>
        <w:t>,OU=SPB,OU=Regions,DC=gazprom-neft,DC=local</w:t>
      </w:r>
      <w:r w:rsidR="00A85949" w:rsidRPr="00882F8F" w:rsidDel="00A85949">
        <w:rPr>
          <w:rFonts w:ascii="Arial" w:hAnsi="Arial" w:cs="Arial"/>
          <w:color w:val="000000" w:themeColor="text1"/>
          <w:lang w:val="en-US"/>
        </w:rPr>
        <w:t xml:space="preserve"> </w:t>
      </w:r>
      <w:r w:rsidR="00472094" w:rsidRPr="00882F8F">
        <w:rPr>
          <w:rFonts w:ascii="Arial" w:hAnsi="Arial" w:cs="Arial"/>
          <w:color w:val="000000" w:themeColor="text1"/>
          <w:lang w:val="en-US"/>
        </w:rPr>
        <w:t>;</w:t>
      </w:r>
    </w:p>
    <w:p w14:paraId="063975CF" w14:textId="2AA21576" w:rsidR="00A21F28" w:rsidRPr="00882F8F" w:rsidRDefault="001A51AC" w:rsidP="002A76C1">
      <w:pPr>
        <w:pStyle w:val="afc"/>
        <w:numPr>
          <w:ilvl w:val="0"/>
          <w:numId w:val="15"/>
        </w:numPr>
        <w:ind w:left="0" w:firstLine="709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  <w:lang w:val="en-US"/>
        </w:rPr>
        <w:t>Roles</w:t>
      </w:r>
      <w:r w:rsidRPr="00882F8F">
        <w:rPr>
          <w:rFonts w:ascii="Arial" w:hAnsi="Arial" w:cs="Arial"/>
          <w:color w:val="000000" w:themeColor="text1"/>
          <w:lang w:val="en-US"/>
        </w:rPr>
        <w:t xml:space="preserve"> </w:t>
      </w:r>
      <w:r w:rsidR="00A21F28" w:rsidRPr="00882F8F">
        <w:rPr>
          <w:rFonts w:ascii="Arial" w:hAnsi="Arial" w:cs="Arial"/>
          <w:color w:val="000000" w:themeColor="text1"/>
          <w:lang w:val="en-US"/>
        </w:rPr>
        <w:t>Name LDAP Attribute</w:t>
      </w:r>
      <w:r w:rsidR="008E6887" w:rsidRPr="00882F8F">
        <w:rPr>
          <w:rFonts w:ascii="Arial" w:hAnsi="Arial" w:cs="Arial"/>
          <w:color w:val="000000" w:themeColor="text1"/>
          <w:lang w:val="en-US"/>
        </w:rPr>
        <w:t>:</w:t>
      </w:r>
      <w:r w:rsidR="00A21F28" w:rsidRPr="00882F8F">
        <w:rPr>
          <w:rFonts w:ascii="Arial" w:hAnsi="Arial" w:cs="Arial"/>
          <w:color w:val="000000" w:themeColor="text1"/>
          <w:lang w:val="en-US"/>
        </w:rPr>
        <w:t xml:space="preserve"> cn</w:t>
      </w:r>
      <w:r w:rsidR="00472094" w:rsidRPr="00882F8F">
        <w:rPr>
          <w:rFonts w:ascii="Arial" w:hAnsi="Arial" w:cs="Arial"/>
          <w:color w:val="000000" w:themeColor="text1"/>
          <w:lang w:val="en-US"/>
        </w:rPr>
        <w:t>;</w:t>
      </w:r>
    </w:p>
    <w:p w14:paraId="656938D9" w14:textId="271E1973" w:rsidR="00A21F28" w:rsidRPr="007E69A3" w:rsidRDefault="00A21F28" w:rsidP="002A76C1">
      <w:pPr>
        <w:pStyle w:val="afc"/>
        <w:numPr>
          <w:ilvl w:val="0"/>
          <w:numId w:val="15"/>
        </w:numPr>
        <w:ind w:left="0" w:firstLine="709"/>
        <w:rPr>
          <w:rFonts w:ascii="Arial" w:hAnsi="Arial" w:cs="Arial"/>
        </w:rPr>
      </w:pPr>
      <w:r w:rsidRPr="007E69A3">
        <w:rPr>
          <w:rFonts w:ascii="Arial" w:hAnsi="Arial" w:cs="Arial"/>
        </w:rPr>
        <w:t>Group Object Classes</w:t>
      </w:r>
      <w:r w:rsidR="008E6887">
        <w:rPr>
          <w:rFonts w:ascii="Arial" w:hAnsi="Arial" w:cs="Arial"/>
        </w:rPr>
        <w:t>:</w:t>
      </w:r>
      <w:r w:rsidRPr="007E69A3">
        <w:rPr>
          <w:rFonts w:ascii="Arial" w:hAnsi="Arial" w:cs="Arial"/>
        </w:rPr>
        <w:t xml:space="preserve"> group</w:t>
      </w:r>
      <w:r w:rsidR="00472094">
        <w:rPr>
          <w:rFonts w:ascii="Arial" w:hAnsi="Arial" w:cs="Arial"/>
        </w:rPr>
        <w:t>;</w:t>
      </w:r>
    </w:p>
    <w:p w14:paraId="10B6D4F2" w14:textId="48C3127D" w:rsidR="00A21F28" w:rsidRPr="007E69A3" w:rsidRDefault="00A21F28" w:rsidP="002A76C1">
      <w:pPr>
        <w:pStyle w:val="afc"/>
        <w:numPr>
          <w:ilvl w:val="0"/>
          <w:numId w:val="15"/>
        </w:numPr>
        <w:ind w:left="0" w:firstLine="709"/>
        <w:rPr>
          <w:rFonts w:ascii="Arial" w:hAnsi="Arial" w:cs="Arial"/>
        </w:rPr>
      </w:pPr>
      <w:r w:rsidRPr="007E69A3">
        <w:rPr>
          <w:rFonts w:ascii="Arial" w:hAnsi="Arial" w:cs="Arial"/>
        </w:rPr>
        <w:t>Membership LDAP Attribute</w:t>
      </w:r>
      <w:r w:rsidR="008E6887">
        <w:rPr>
          <w:rFonts w:ascii="Arial" w:hAnsi="Arial" w:cs="Arial"/>
        </w:rPr>
        <w:t>:</w:t>
      </w:r>
      <w:r w:rsidRPr="007E69A3">
        <w:rPr>
          <w:rFonts w:ascii="Arial" w:hAnsi="Arial" w:cs="Arial"/>
        </w:rPr>
        <w:t xml:space="preserve"> member</w:t>
      </w:r>
      <w:r w:rsidR="00472094">
        <w:rPr>
          <w:rFonts w:ascii="Arial" w:hAnsi="Arial" w:cs="Arial"/>
        </w:rPr>
        <w:t>;</w:t>
      </w:r>
    </w:p>
    <w:p w14:paraId="511401E8" w14:textId="7EA92AB6" w:rsidR="00A21F28" w:rsidRPr="007E69A3" w:rsidRDefault="00A21F28" w:rsidP="002A76C1">
      <w:pPr>
        <w:pStyle w:val="afc"/>
        <w:numPr>
          <w:ilvl w:val="0"/>
          <w:numId w:val="15"/>
        </w:numPr>
        <w:ind w:left="0" w:firstLine="709"/>
        <w:rPr>
          <w:rFonts w:ascii="Arial" w:hAnsi="Arial" w:cs="Arial"/>
        </w:rPr>
      </w:pPr>
      <w:r w:rsidRPr="007E69A3">
        <w:rPr>
          <w:rFonts w:ascii="Arial" w:hAnsi="Arial" w:cs="Arial"/>
        </w:rPr>
        <w:t>Membership Attribute Type</w:t>
      </w:r>
      <w:r w:rsidR="00B95BD3">
        <w:rPr>
          <w:rFonts w:ascii="Arial" w:hAnsi="Arial" w:cs="Arial"/>
        </w:rPr>
        <w:t>:</w:t>
      </w:r>
      <w:r w:rsidRPr="007E69A3">
        <w:rPr>
          <w:rFonts w:ascii="Arial" w:hAnsi="Arial" w:cs="Arial"/>
        </w:rPr>
        <w:t xml:space="preserve"> DN</w:t>
      </w:r>
      <w:r w:rsidR="00472094">
        <w:rPr>
          <w:rFonts w:ascii="Arial" w:hAnsi="Arial" w:cs="Arial"/>
        </w:rPr>
        <w:t>;</w:t>
      </w:r>
    </w:p>
    <w:p w14:paraId="079A11C1" w14:textId="2A43A6BF" w:rsidR="00A21F28" w:rsidRPr="00882F8F" w:rsidRDefault="00A21F28" w:rsidP="002A76C1">
      <w:pPr>
        <w:pStyle w:val="afc"/>
        <w:numPr>
          <w:ilvl w:val="0"/>
          <w:numId w:val="15"/>
        </w:numPr>
        <w:ind w:left="0" w:firstLine="709"/>
        <w:rPr>
          <w:rFonts w:ascii="Arial" w:hAnsi="Arial" w:cs="Arial"/>
          <w:lang w:val="en-US"/>
        </w:rPr>
      </w:pPr>
      <w:r w:rsidRPr="00882F8F">
        <w:rPr>
          <w:rFonts w:ascii="Arial" w:hAnsi="Arial" w:cs="Arial"/>
          <w:lang w:val="en-US"/>
        </w:rPr>
        <w:t>Membership User LDAP Attribute</w:t>
      </w:r>
      <w:r w:rsidR="00B95BD3" w:rsidRPr="00882F8F">
        <w:rPr>
          <w:rFonts w:ascii="Arial" w:hAnsi="Arial" w:cs="Arial"/>
          <w:lang w:val="en-US"/>
        </w:rPr>
        <w:t>:</w:t>
      </w:r>
      <w:r w:rsidRPr="00882F8F">
        <w:rPr>
          <w:rFonts w:ascii="Arial" w:hAnsi="Arial" w:cs="Arial"/>
          <w:lang w:val="en-US"/>
        </w:rPr>
        <w:t xml:space="preserve"> </w:t>
      </w:r>
      <w:proofErr w:type="gramStart"/>
      <w:r w:rsidR="00B95BD3" w:rsidRPr="00882F8F">
        <w:rPr>
          <w:rFonts w:ascii="Arial" w:hAnsi="Arial" w:cs="Arial"/>
          <w:lang w:val="en-US"/>
        </w:rPr>
        <w:t>s</w:t>
      </w:r>
      <w:r w:rsidR="00B95BD3" w:rsidRPr="00B95BD3">
        <w:rPr>
          <w:rFonts w:ascii="Arial" w:hAnsi="Arial" w:cs="Arial"/>
          <w:lang w:val="en-US"/>
        </w:rPr>
        <w:t>AMAccountName</w:t>
      </w:r>
      <w:r w:rsidR="00B95BD3" w:rsidRPr="00B95BD3" w:rsidDel="00B95BD3">
        <w:rPr>
          <w:rFonts w:ascii="Arial" w:hAnsi="Arial" w:cs="Arial"/>
          <w:lang w:val="en-US"/>
        </w:rPr>
        <w:t xml:space="preserve"> </w:t>
      </w:r>
      <w:r w:rsidR="00472094" w:rsidRPr="00113CC4">
        <w:rPr>
          <w:rFonts w:ascii="Arial" w:hAnsi="Arial" w:cs="Arial"/>
          <w:lang w:val="en-US"/>
        </w:rPr>
        <w:t>;</w:t>
      </w:r>
      <w:proofErr w:type="gramEnd"/>
    </w:p>
    <w:p w14:paraId="366B593E" w14:textId="18CB3025" w:rsidR="00732B9F" w:rsidRPr="006F2C2A" w:rsidRDefault="00A21F28" w:rsidP="002A76C1">
      <w:pPr>
        <w:pStyle w:val="afc"/>
        <w:numPr>
          <w:ilvl w:val="0"/>
          <w:numId w:val="15"/>
        </w:numPr>
        <w:ind w:left="0" w:firstLine="709"/>
        <w:rPr>
          <w:rFonts w:ascii="Arial" w:hAnsi="Arial" w:cs="Arial"/>
          <w:lang w:val="en-US"/>
        </w:rPr>
      </w:pPr>
      <w:r w:rsidRPr="00113CC4">
        <w:rPr>
          <w:rFonts w:ascii="Arial" w:hAnsi="Arial" w:cs="Arial"/>
          <w:lang w:val="en-US"/>
        </w:rPr>
        <w:t>Member-Of LDAP Attribute</w:t>
      </w:r>
      <w:r w:rsidR="00AA2477" w:rsidRPr="006F2C2A">
        <w:rPr>
          <w:rFonts w:ascii="Arial" w:hAnsi="Arial" w:cs="Arial"/>
          <w:lang w:val="en-US"/>
        </w:rPr>
        <w:t>:</w:t>
      </w:r>
      <w:r w:rsidRPr="00113CC4" w:rsidDel="00AA2477">
        <w:rPr>
          <w:rFonts w:ascii="Arial" w:hAnsi="Arial" w:cs="Arial"/>
          <w:lang w:val="en-US"/>
        </w:rPr>
        <w:t xml:space="preserve"> </w:t>
      </w:r>
      <w:r w:rsidRPr="00113CC4">
        <w:rPr>
          <w:rFonts w:ascii="Arial" w:hAnsi="Arial" w:cs="Arial"/>
          <w:lang w:val="en-US"/>
        </w:rPr>
        <w:t>memberOf</w:t>
      </w:r>
      <w:r w:rsidR="00472094" w:rsidRPr="00113CC4">
        <w:rPr>
          <w:rFonts w:ascii="Arial" w:hAnsi="Arial" w:cs="Arial"/>
          <w:lang w:val="en-US"/>
        </w:rPr>
        <w:t>;</w:t>
      </w:r>
    </w:p>
    <w:p w14:paraId="69AA9659" w14:textId="2E693917" w:rsidR="008477F3" w:rsidRPr="00806EDA" w:rsidRDefault="008477F3" w:rsidP="008477F3">
      <w:pPr>
        <w:pStyle w:val="3"/>
        <w:rPr>
          <w:rFonts w:eastAsia="Times New Roman" w:cs="Arial"/>
          <w:sz w:val="28"/>
          <w:szCs w:val="28"/>
        </w:rPr>
      </w:pPr>
      <w:bookmarkStart w:id="46" w:name="_Toc152151170"/>
      <w:bookmarkStart w:id="47" w:name="_Toc152235768"/>
      <w:bookmarkStart w:id="48" w:name="_Toc153363136"/>
      <w:bookmarkStart w:id="49" w:name="_Toc153362995"/>
      <w:bookmarkStart w:id="50" w:name="_Toc153367088"/>
      <w:bookmarkStart w:id="51" w:name="_Toc153388697"/>
      <w:bookmarkEnd w:id="46"/>
      <w:r w:rsidRPr="00806EDA">
        <w:rPr>
          <w:rFonts w:eastAsia="Times New Roman" w:cs="Arial"/>
          <w:sz w:val="28"/>
          <w:szCs w:val="28"/>
        </w:rPr>
        <w:lastRenderedPageBreak/>
        <w:t>Kerberos</w:t>
      </w:r>
      <w:bookmarkEnd w:id="47"/>
      <w:bookmarkEnd w:id="48"/>
      <w:bookmarkEnd w:id="49"/>
      <w:bookmarkEnd w:id="50"/>
      <w:bookmarkEnd w:id="51"/>
    </w:p>
    <w:p w14:paraId="5056B18B" w14:textId="72192179" w:rsidR="008477F3" w:rsidRPr="007E69A3" w:rsidRDefault="008477F3" w:rsidP="00806EDA">
      <w:pPr>
        <w:spacing w:before="120"/>
        <w:ind w:firstLine="709"/>
        <w:rPr>
          <w:rFonts w:cs="Arial"/>
          <w:sz w:val="22"/>
        </w:rPr>
      </w:pPr>
      <w:r w:rsidRPr="007E69A3">
        <w:rPr>
          <w:rFonts w:cs="Arial"/>
          <w:sz w:val="22"/>
        </w:rPr>
        <w:t xml:space="preserve">Интеграция с Kerberos </w:t>
      </w:r>
      <w:r w:rsidR="0048235C" w:rsidRPr="0048235C">
        <w:rPr>
          <w:rFonts w:cs="Arial"/>
          <w:sz w:val="22"/>
        </w:rPr>
        <w:t>обеспечива</w:t>
      </w:r>
      <w:r w:rsidR="0048235C">
        <w:rPr>
          <w:rFonts w:cs="Arial"/>
          <w:sz w:val="22"/>
        </w:rPr>
        <w:t>ет</w:t>
      </w:r>
      <w:r w:rsidR="0048235C" w:rsidRPr="0048235C">
        <w:rPr>
          <w:rFonts w:cs="Arial"/>
          <w:sz w:val="22"/>
        </w:rPr>
        <w:t xml:space="preserve"> бесшовный и безопасный доступ пользователе</w:t>
      </w:r>
      <w:r w:rsidR="005506B8">
        <w:rPr>
          <w:rFonts w:cs="Arial"/>
          <w:sz w:val="22"/>
        </w:rPr>
        <w:t xml:space="preserve">й. </w:t>
      </w:r>
      <w:r w:rsidR="005506B8" w:rsidRPr="005506B8">
        <w:rPr>
          <w:rFonts w:cs="Arial"/>
          <w:sz w:val="22"/>
        </w:rPr>
        <w:t xml:space="preserve">Это решение позволяет автоматически осуществлять вход в систему, используя </w:t>
      </w:r>
      <w:r w:rsidR="00C14862" w:rsidRPr="005506B8">
        <w:rPr>
          <w:rFonts w:cs="Arial"/>
          <w:sz w:val="22"/>
        </w:rPr>
        <w:t>существующие</w:t>
      </w:r>
      <w:r w:rsidR="005506B8" w:rsidRPr="005506B8">
        <w:rPr>
          <w:rFonts w:cs="Arial"/>
          <w:sz w:val="22"/>
        </w:rPr>
        <w:t xml:space="preserve"> учетные данные Active Directory (AD), избавляя от необходимости повторного ввода логина и пароля.</w:t>
      </w:r>
    </w:p>
    <w:p w14:paraId="28E5F9D7" w14:textId="52AA164E" w:rsidR="008477F3" w:rsidRPr="007E69A3" w:rsidRDefault="008477F3" w:rsidP="00806EDA">
      <w:pPr>
        <w:spacing w:before="120"/>
        <w:ind w:firstLine="709"/>
        <w:rPr>
          <w:rFonts w:cs="Arial"/>
          <w:sz w:val="22"/>
        </w:rPr>
      </w:pPr>
      <w:r w:rsidRPr="007E69A3">
        <w:rPr>
          <w:rFonts w:cs="Arial"/>
          <w:sz w:val="22"/>
        </w:rPr>
        <w:t>Для настро</w:t>
      </w:r>
      <w:r w:rsidR="00737F8D" w:rsidRPr="007E69A3">
        <w:rPr>
          <w:rFonts w:cs="Arial"/>
          <w:sz w:val="22"/>
        </w:rPr>
        <w:t>й</w:t>
      </w:r>
      <w:r w:rsidRPr="007E69A3">
        <w:rPr>
          <w:rFonts w:cs="Arial"/>
          <w:sz w:val="22"/>
        </w:rPr>
        <w:t xml:space="preserve">ки интеграции Kerberos в </w:t>
      </w:r>
      <w:r w:rsidR="00C57B14">
        <w:rPr>
          <w:rFonts w:cs="Arial"/>
          <w:sz w:val="22"/>
          <w:lang w:val="en-US"/>
        </w:rPr>
        <w:t>Apache</w:t>
      </w:r>
      <w:r w:rsidR="00C57B14" w:rsidRPr="007B3534">
        <w:rPr>
          <w:rFonts w:cs="Arial"/>
          <w:sz w:val="22"/>
        </w:rPr>
        <w:t xml:space="preserve"> </w:t>
      </w:r>
      <w:r w:rsidRPr="007E69A3">
        <w:rPr>
          <w:rFonts w:cs="Arial"/>
          <w:sz w:val="22"/>
        </w:rPr>
        <w:t>Keycloak необходимо добавить keytab файлы для соответствующих интеграционных пользователей.</w:t>
      </w:r>
    </w:p>
    <w:p w14:paraId="529F1B95" w14:textId="50B86B9E" w:rsidR="00737F8D" w:rsidRPr="00806EDA" w:rsidRDefault="00737F8D" w:rsidP="00806EDA">
      <w:pPr>
        <w:pStyle w:val="a3"/>
        <w:keepNext/>
        <w:ind w:firstLine="0"/>
        <w:jc w:val="both"/>
        <w:rPr>
          <w:rFonts w:ascii="Arial" w:hAnsi="Arial" w:cs="Arial"/>
          <w:szCs w:val="20"/>
        </w:rPr>
      </w:pPr>
      <w:bookmarkStart w:id="52" w:name="_Toc148964718"/>
      <w:r w:rsidRPr="00806EDA">
        <w:rPr>
          <w:rFonts w:ascii="Arial" w:hAnsi="Arial" w:cs="Arial"/>
          <w:szCs w:val="20"/>
        </w:rPr>
        <w:t xml:space="preserve">Таблица </w:t>
      </w:r>
      <w:r w:rsidRPr="00806EDA">
        <w:rPr>
          <w:rFonts w:ascii="Arial" w:hAnsi="Arial" w:cs="Arial"/>
          <w:szCs w:val="20"/>
        </w:rPr>
        <w:fldChar w:fldCharType="begin"/>
      </w:r>
      <w:r w:rsidRPr="00806EDA">
        <w:rPr>
          <w:rFonts w:ascii="Arial" w:hAnsi="Arial" w:cs="Arial"/>
          <w:szCs w:val="20"/>
        </w:rPr>
        <w:instrText xml:space="preserve"> SEQ Таблица \* ARABIC </w:instrText>
      </w:r>
      <w:r w:rsidRPr="00806EDA">
        <w:rPr>
          <w:rFonts w:ascii="Arial" w:hAnsi="Arial" w:cs="Arial"/>
          <w:szCs w:val="20"/>
        </w:rPr>
        <w:fldChar w:fldCharType="separate"/>
      </w:r>
      <w:r w:rsidR="0024442B" w:rsidRPr="00806EDA">
        <w:rPr>
          <w:rFonts w:ascii="Arial" w:hAnsi="Arial" w:cs="Arial"/>
          <w:szCs w:val="20"/>
        </w:rPr>
        <w:t>2</w:t>
      </w:r>
      <w:r w:rsidRPr="00806EDA">
        <w:rPr>
          <w:rFonts w:ascii="Arial" w:hAnsi="Arial" w:cs="Arial"/>
          <w:szCs w:val="20"/>
        </w:rPr>
        <w:fldChar w:fldCharType="end"/>
      </w:r>
      <w:r w:rsidRPr="00806EDA">
        <w:rPr>
          <w:rFonts w:ascii="Arial" w:hAnsi="Arial" w:cs="Arial"/>
          <w:szCs w:val="20"/>
        </w:rPr>
        <w:t>. Список интеграционных пользователей</w:t>
      </w:r>
      <w:bookmarkEnd w:id="52"/>
    </w:p>
    <w:tbl>
      <w:tblPr>
        <w:tblW w:w="0" w:type="auto"/>
        <w:tblLook w:val="04A0" w:firstRow="1" w:lastRow="0" w:firstColumn="1" w:lastColumn="0" w:noHBand="0" w:noVBand="1"/>
      </w:tblPr>
      <w:tblGrid>
        <w:gridCol w:w="484"/>
        <w:gridCol w:w="5040"/>
        <w:gridCol w:w="4103"/>
      </w:tblGrid>
      <w:tr w:rsidR="001201E4" w:rsidRPr="007E69A3" w14:paraId="048D708F" w14:textId="77777777" w:rsidTr="00AE16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BA"/>
          </w:tcPr>
          <w:p w14:paraId="3CF2103A" w14:textId="77777777" w:rsidR="00737F8D" w:rsidRPr="007E69A3" w:rsidRDefault="00737F8D" w:rsidP="00737F8D">
            <w:pPr>
              <w:spacing w:before="60" w:after="60"/>
              <w:ind w:firstLine="22"/>
              <w:rPr>
                <w:rFonts w:cs="Arial"/>
                <w:b/>
                <w:color w:val="FFFFFF" w:themeColor="background1"/>
                <w:sz w:val="22"/>
              </w:rPr>
            </w:pPr>
            <w:r w:rsidRPr="007E69A3">
              <w:rPr>
                <w:rFonts w:cs="Arial"/>
                <w:b/>
                <w:color w:val="FFFFFF" w:themeColor="background1"/>
                <w:sz w:val="22"/>
              </w:rPr>
              <w:t>№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BA"/>
            <w:hideMark/>
          </w:tcPr>
          <w:p w14:paraId="2D654688" w14:textId="77777777" w:rsidR="00737F8D" w:rsidRPr="007E69A3" w:rsidRDefault="00737F8D" w:rsidP="00737F8D">
            <w:pPr>
              <w:spacing w:before="60" w:after="60"/>
              <w:ind w:firstLine="22"/>
              <w:rPr>
                <w:rFonts w:cs="Arial"/>
                <w:b/>
                <w:color w:val="FFFFFF" w:themeColor="background1"/>
                <w:sz w:val="22"/>
              </w:rPr>
            </w:pPr>
            <w:r w:rsidRPr="007E69A3">
              <w:rPr>
                <w:rFonts w:cs="Arial"/>
                <w:b/>
                <w:color w:val="FFFFFF" w:themeColor="background1"/>
                <w:sz w:val="22"/>
              </w:rPr>
              <w:t>Ландшафт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BA"/>
            <w:hideMark/>
          </w:tcPr>
          <w:p w14:paraId="214F917F" w14:textId="77777777" w:rsidR="00737F8D" w:rsidRPr="007E69A3" w:rsidRDefault="00737F8D" w:rsidP="00737F8D">
            <w:pPr>
              <w:spacing w:before="60" w:after="60"/>
              <w:ind w:firstLine="22"/>
              <w:rPr>
                <w:rFonts w:cs="Arial"/>
                <w:b/>
                <w:color w:val="FFFFFF" w:themeColor="background1"/>
                <w:sz w:val="22"/>
              </w:rPr>
            </w:pPr>
            <w:r w:rsidRPr="007E69A3">
              <w:rPr>
                <w:rFonts w:cs="Arial"/>
                <w:b/>
                <w:color w:val="FFFFFF" w:themeColor="background1"/>
                <w:sz w:val="22"/>
              </w:rPr>
              <w:t>Пользователь</w:t>
            </w:r>
          </w:p>
        </w:tc>
      </w:tr>
      <w:tr w:rsidR="00737F8D" w:rsidRPr="007E69A3" w14:paraId="15970EFD" w14:textId="77777777" w:rsidTr="00AE16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D300" w14:textId="77777777" w:rsidR="00737F8D" w:rsidRPr="007E69A3" w:rsidRDefault="00737F8D" w:rsidP="00081DE3">
            <w:pPr>
              <w:pStyle w:val="afc"/>
              <w:numPr>
                <w:ilvl w:val="0"/>
                <w:numId w:val="5"/>
              </w:numPr>
              <w:ind w:left="27" w:right="456" w:firstLine="0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2718E" w14:textId="52A0C671" w:rsidR="00737F8D" w:rsidRPr="007B3534" w:rsidRDefault="00297C85" w:rsidP="00737F8D">
            <w:pPr>
              <w:spacing w:before="60" w:after="60"/>
              <w:ind w:firstLine="22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PaaS</w:t>
            </w:r>
            <w:r w:rsidR="00536EEE">
              <w:rPr>
                <w:rFonts w:cs="Arial"/>
                <w:sz w:val="22"/>
                <w:lang w:val="en-US"/>
              </w:rPr>
              <w:t xml:space="preserve"> Hub </w:t>
            </w:r>
            <w:r w:rsidR="00585E1F">
              <w:rPr>
                <w:rFonts w:cs="Arial"/>
                <w:sz w:val="22"/>
                <w:lang w:val="en-US"/>
              </w:rPr>
              <w:t>N1</w:t>
            </w:r>
            <w:r w:rsidRPr="007E69A3">
              <w:rPr>
                <w:rFonts w:cs="Arial"/>
                <w:sz w:val="22"/>
              </w:rPr>
              <w:t xml:space="preserve"> </w:t>
            </w:r>
            <w:r w:rsidR="00585E1F">
              <w:rPr>
                <w:rFonts w:cs="Arial"/>
                <w:sz w:val="22"/>
                <w:lang w:val="en-US"/>
              </w:rPr>
              <w:t>UAT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B2429" w14:textId="2E9E290B" w:rsidR="00737F8D" w:rsidRPr="007B3534" w:rsidRDefault="00C57B14" w:rsidP="00737F8D">
            <w:pPr>
              <w:spacing w:before="60" w:after="60"/>
              <w:ind w:firstLine="22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DITAT_LIMS_KK_T</w:t>
            </w:r>
          </w:p>
        </w:tc>
      </w:tr>
      <w:tr w:rsidR="00737F8D" w:rsidRPr="00806EDA" w14:paraId="134A2DE3" w14:textId="77777777" w:rsidTr="00AE16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CE6F" w14:textId="77777777" w:rsidR="00737F8D" w:rsidRPr="007E69A3" w:rsidRDefault="00737F8D" w:rsidP="00081DE3">
            <w:pPr>
              <w:pStyle w:val="afc"/>
              <w:numPr>
                <w:ilvl w:val="0"/>
                <w:numId w:val="5"/>
              </w:numPr>
              <w:ind w:left="27" w:right="456" w:firstLine="0"/>
              <w:rPr>
                <w:rFonts w:ascii="Arial" w:hAnsi="Arial" w:cs="Arial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A5FF3" w14:textId="04995135" w:rsidR="00737F8D" w:rsidRPr="007E69A3" w:rsidRDefault="00585E1F" w:rsidP="00737F8D">
            <w:pPr>
              <w:spacing w:before="60" w:after="60"/>
              <w:ind w:firstLine="22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PaaS Hub N1</w:t>
            </w:r>
            <w:r w:rsidRPr="007E69A3">
              <w:rPr>
                <w:rFonts w:cs="Arial"/>
                <w:sz w:val="22"/>
              </w:rPr>
              <w:t xml:space="preserve"> </w:t>
            </w:r>
            <w:r>
              <w:rPr>
                <w:rFonts w:cs="Arial"/>
                <w:sz w:val="22"/>
              </w:rPr>
              <w:t>PreProd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FCF22" w14:textId="08CD194D" w:rsidR="00737F8D" w:rsidRPr="007E69A3" w:rsidRDefault="008136CA" w:rsidP="00737F8D">
            <w:pPr>
              <w:spacing w:before="60" w:after="60"/>
              <w:ind w:firstLine="22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DITAT_LIMS_KK_</w:t>
            </w:r>
            <w:r w:rsidR="009C793F">
              <w:rPr>
                <w:rFonts w:cs="Arial"/>
                <w:sz w:val="22"/>
                <w:lang w:val="en-US"/>
              </w:rPr>
              <w:t>A</w:t>
            </w:r>
          </w:p>
        </w:tc>
      </w:tr>
      <w:tr w:rsidR="00585E1F" w:rsidRPr="007E69A3" w14:paraId="0C54F982" w14:textId="77777777" w:rsidTr="00AE160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0B79" w14:textId="77777777" w:rsidR="00585E1F" w:rsidRPr="007E69A3" w:rsidRDefault="00585E1F" w:rsidP="00585E1F">
            <w:pPr>
              <w:pStyle w:val="afc"/>
              <w:numPr>
                <w:ilvl w:val="0"/>
                <w:numId w:val="5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7E8A9" w14:textId="3F50578B" w:rsidR="00585E1F" w:rsidRPr="007E69A3" w:rsidRDefault="00585E1F" w:rsidP="00585E1F">
            <w:pPr>
              <w:spacing w:before="60" w:after="60"/>
              <w:ind w:firstLine="22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lang w:val="en-US"/>
              </w:rPr>
              <w:t>PaaS Hub N1</w:t>
            </w:r>
            <w:r w:rsidRPr="007E69A3">
              <w:rPr>
                <w:rFonts w:cs="Arial"/>
                <w:sz w:val="22"/>
              </w:rPr>
              <w:t xml:space="preserve"> </w:t>
            </w:r>
            <w:r w:rsidRPr="007E69A3" w:rsidDel="008D0BC3">
              <w:rPr>
                <w:rFonts w:cs="Arial"/>
                <w:sz w:val="22"/>
              </w:rPr>
              <w:t>Prod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59515" w14:textId="083B4EA9" w:rsidR="00585E1F" w:rsidRPr="007E69A3" w:rsidRDefault="009C793F" w:rsidP="00585E1F">
            <w:pPr>
              <w:spacing w:before="60" w:after="60"/>
              <w:ind w:firstLine="22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lang w:val="en-US"/>
              </w:rPr>
              <w:t>DITAT_LIMS_KK</w:t>
            </w:r>
          </w:p>
        </w:tc>
      </w:tr>
    </w:tbl>
    <w:p w14:paraId="45DB3CC0" w14:textId="3A765D8C" w:rsidR="008477F3" w:rsidRPr="007E69A3" w:rsidRDefault="008477F3" w:rsidP="00882F8F">
      <w:pPr>
        <w:ind w:firstLine="0"/>
        <w:rPr>
          <w:rFonts w:eastAsiaTheme="minorHAnsi" w:cs="Arial"/>
          <w:sz w:val="22"/>
        </w:rPr>
      </w:pPr>
    </w:p>
    <w:p w14:paraId="0DB2991D" w14:textId="5EB5FAD2" w:rsidR="00507F2B" w:rsidRDefault="00507F2B" w:rsidP="00081DE3">
      <w:pPr>
        <w:pStyle w:val="2"/>
        <w:overflowPunct/>
        <w:autoSpaceDE/>
        <w:autoSpaceDN/>
        <w:adjustRightInd/>
        <w:textAlignment w:val="auto"/>
        <w:rPr>
          <w:sz w:val="28"/>
        </w:rPr>
      </w:pPr>
      <w:bookmarkStart w:id="53" w:name="_Toc153363137"/>
      <w:bookmarkStart w:id="54" w:name="_Toc153362996"/>
      <w:bookmarkStart w:id="55" w:name="_Toc153367089"/>
      <w:bookmarkStart w:id="56" w:name="_Toc153388698"/>
      <w:bookmarkStart w:id="57" w:name="_Toc152235769"/>
      <w:r>
        <w:rPr>
          <w:sz w:val="28"/>
        </w:rPr>
        <w:t xml:space="preserve">Реестр </w:t>
      </w:r>
      <w:r w:rsidR="00205714">
        <w:rPr>
          <w:sz w:val="28"/>
        </w:rPr>
        <w:t xml:space="preserve">тенантов </w:t>
      </w:r>
      <w:r w:rsidR="007D0806">
        <w:rPr>
          <w:sz w:val="28"/>
          <w:lang w:val="en-US"/>
        </w:rPr>
        <w:t>ZQL</w:t>
      </w:r>
      <w:r w:rsidR="007D0806" w:rsidRPr="00877D63">
        <w:rPr>
          <w:sz w:val="28"/>
        </w:rPr>
        <w:t xml:space="preserve"> </w:t>
      </w:r>
      <w:r w:rsidR="007D0806">
        <w:rPr>
          <w:sz w:val="28"/>
        </w:rPr>
        <w:t>КОРП ЛИМС</w:t>
      </w:r>
      <w:bookmarkEnd w:id="53"/>
      <w:bookmarkEnd w:id="54"/>
      <w:bookmarkEnd w:id="55"/>
      <w:bookmarkEnd w:id="56"/>
    </w:p>
    <w:p w14:paraId="150F4F4B" w14:textId="2EAD3716" w:rsidR="007D0806" w:rsidRPr="00FA6DED" w:rsidRDefault="007D0806" w:rsidP="007D0806">
      <w:pPr>
        <w:rPr>
          <w:sz w:val="22"/>
        </w:rPr>
      </w:pPr>
      <w:r w:rsidRPr="00FA6DED">
        <w:rPr>
          <w:sz w:val="22"/>
        </w:rPr>
        <w:t>В решении применяется мультитенантная модель доступа</w:t>
      </w:r>
      <w:r w:rsidR="00423BFD" w:rsidRPr="00FA6DED">
        <w:rPr>
          <w:sz w:val="22"/>
        </w:rPr>
        <w:t>. Роли должны отражать принадлежность к соответс</w:t>
      </w:r>
      <w:r w:rsidR="00FA6DED">
        <w:rPr>
          <w:sz w:val="22"/>
        </w:rPr>
        <w:t>т</w:t>
      </w:r>
      <w:r w:rsidR="00423BFD" w:rsidRPr="00FA6DED">
        <w:rPr>
          <w:sz w:val="22"/>
        </w:rPr>
        <w:t>вующему тенанту.</w:t>
      </w:r>
    </w:p>
    <w:p w14:paraId="7F07CBE4" w14:textId="4606F264" w:rsidR="00423BFD" w:rsidRPr="00FA6DED" w:rsidRDefault="00423BFD" w:rsidP="007D0806">
      <w:pPr>
        <w:rPr>
          <w:sz w:val="22"/>
        </w:rPr>
      </w:pPr>
      <w:r w:rsidRPr="00FA6DED">
        <w:rPr>
          <w:sz w:val="22"/>
        </w:rPr>
        <w:t>Наименование тенантов:</w:t>
      </w:r>
    </w:p>
    <w:p w14:paraId="6C6FB452" w14:textId="06C5C5B1" w:rsidR="00423BFD" w:rsidRPr="00FA6DED" w:rsidRDefault="00423BFD" w:rsidP="002A76C1">
      <w:pPr>
        <w:pStyle w:val="afc"/>
        <w:numPr>
          <w:ilvl w:val="0"/>
          <w:numId w:val="79"/>
        </w:numPr>
        <w:ind w:left="993" w:hanging="426"/>
        <w:rPr>
          <w:rFonts w:ascii="Arial" w:hAnsi="Arial" w:cs="Arial"/>
        </w:rPr>
      </w:pPr>
      <w:r w:rsidRPr="00FA6DED">
        <w:rPr>
          <w:rFonts w:ascii="Arial" w:hAnsi="Arial" w:cs="Arial"/>
          <w:lang w:val="en-US"/>
        </w:rPr>
        <w:t>Geos</w:t>
      </w:r>
      <w:r w:rsidRPr="00FA6DED">
        <w:rPr>
          <w:rFonts w:ascii="Arial" w:hAnsi="Arial" w:cs="Arial"/>
        </w:rPr>
        <w:t xml:space="preserve"> </w:t>
      </w:r>
      <w:r w:rsidR="007E661B" w:rsidRPr="00FA6DED">
        <w:rPr>
          <w:rFonts w:ascii="Arial" w:hAnsi="Arial" w:cs="Arial"/>
        </w:rPr>
        <w:t xml:space="preserve">– </w:t>
      </w:r>
      <w:r w:rsidR="00FA6DED">
        <w:rPr>
          <w:rFonts w:ascii="Arial" w:hAnsi="Arial" w:cs="Arial"/>
        </w:rPr>
        <w:t xml:space="preserve">для </w:t>
      </w:r>
      <w:r w:rsidR="007E661B" w:rsidRPr="00FA6DED">
        <w:rPr>
          <w:rFonts w:ascii="Arial" w:hAnsi="Arial" w:cs="Arial"/>
        </w:rPr>
        <w:t xml:space="preserve">ИЦ </w:t>
      </w:r>
      <w:r w:rsidR="00FA6DED">
        <w:rPr>
          <w:rFonts w:ascii="Arial" w:hAnsi="Arial" w:cs="Arial"/>
        </w:rPr>
        <w:t>«</w:t>
      </w:r>
      <w:r w:rsidR="007E661B" w:rsidRPr="00FA6DED">
        <w:rPr>
          <w:rFonts w:ascii="Arial" w:hAnsi="Arial" w:cs="Arial"/>
        </w:rPr>
        <w:t>Геосфера</w:t>
      </w:r>
      <w:r w:rsidR="00FA6DED">
        <w:rPr>
          <w:rFonts w:ascii="Arial" w:hAnsi="Arial" w:cs="Arial"/>
        </w:rPr>
        <w:t>».</w:t>
      </w:r>
    </w:p>
    <w:p w14:paraId="5F11D668" w14:textId="447EC4A2" w:rsidR="007E661B" w:rsidRPr="00FA6DED" w:rsidRDefault="007E661B" w:rsidP="002A76C1">
      <w:pPr>
        <w:pStyle w:val="afc"/>
        <w:numPr>
          <w:ilvl w:val="0"/>
          <w:numId w:val="79"/>
        </w:numPr>
        <w:ind w:left="993" w:hanging="426"/>
        <w:rPr>
          <w:rFonts w:ascii="Arial" w:hAnsi="Arial" w:cs="Arial"/>
        </w:rPr>
      </w:pPr>
      <w:r w:rsidRPr="00FA6DED">
        <w:rPr>
          <w:rFonts w:ascii="Arial" w:hAnsi="Arial" w:cs="Arial"/>
          <w:lang w:val="en-US"/>
        </w:rPr>
        <w:t>Tzvk</w:t>
      </w:r>
      <w:r w:rsidRPr="00FA6DED">
        <w:rPr>
          <w:rFonts w:ascii="Arial" w:hAnsi="Arial" w:cs="Arial"/>
        </w:rPr>
        <w:t xml:space="preserve"> – </w:t>
      </w:r>
      <w:r w:rsidR="00FA6DED">
        <w:rPr>
          <w:rFonts w:ascii="Arial" w:hAnsi="Arial" w:cs="Arial"/>
        </w:rPr>
        <w:t xml:space="preserve">для </w:t>
      </w:r>
      <w:r w:rsidR="00FA6DED" w:rsidRPr="00FA6DED">
        <w:rPr>
          <w:rFonts w:ascii="Arial" w:hAnsi="Arial" w:cs="Arial"/>
        </w:rPr>
        <w:t>ХАЛ ПСП «</w:t>
      </w:r>
      <w:r w:rsidRPr="00FA6DED">
        <w:rPr>
          <w:rFonts w:ascii="Arial" w:hAnsi="Arial" w:cs="Arial"/>
        </w:rPr>
        <w:t>Тазовское</w:t>
      </w:r>
      <w:r w:rsidR="00FA6DED" w:rsidRPr="00FA6DED">
        <w:rPr>
          <w:rFonts w:ascii="Arial" w:hAnsi="Arial" w:cs="Arial"/>
        </w:rPr>
        <w:t>»</w:t>
      </w:r>
      <w:r w:rsidR="00FA6DED">
        <w:rPr>
          <w:rFonts w:ascii="Arial" w:hAnsi="Arial" w:cs="Arial"/>
        </w:rPr>
        <w:t>.</w:t>
      </w:r>
    </w:p>
    <w:p w14:paraId="2484F3AD" w14:textId="147A7DA8" w:rsidR="007E661B" w:rsidRPr="00FA6DED" w:rsidRDefault="007E661B" w:rsidP="002A76C1">
      <w:pPr>
        <w:pStyle w:val="afc"/>
        <w:numPr>
          <w:ilvl w:val="0"/>
          <w:numId w:val="79"/>
        </w:numPr>
        <w:ind w:left="993" w:hanging="426"/>
        <w:rPr>
          <w:rFonts w:ascii="Arial" w:hAnsi="Arial" w:cs="Arial"/>
        </w:rPr>
      </w:pPr>
      <w:r w:rsidRPr="00FA6DED">
        <w:rPr>
          <w:rFonts w:ascii="Arial" w:hAnsi="Arial" w:cs="Arial"/>
          <w:lang w:val="en-US"/>
        </w:rPr>
        <w:t>Gldk</w:t>
      </w:r>
      <w:r w:rsidRPr="00FA6DED">
        <w:rPr>
          <w:rFonts w:ascii="Arial" w:hAnsi="Arial" w:cs="Arial"/>
        </w:rPr>
        <w:t xml:space="preserve"> </w:t>
      </w:r>
      <w:r w:rsidR="00FA6DED" w:rsidRPr="00FA6DED">
        <w:rPr>
          <w:rFonts w:ascii="Arial" w:hAnsi="Arial" w:cs="Arial"/>
        </w:rPr>
        <w:t>–</w:t>
      </w:r>
      <w:r w:rsidRPr="00FA6DED">
        <w:rPr>
          <w:rFonts w:ascii="Arial" w:hAnsi="Arial" w:cs="Arial"/>
        </w:rPr>
        <w:t xml:space="preserve"> </w:t>
      </w:r>
      <w:r w:rsidR="00FA6DED">
        <w:rPr>
          <w:rFonts w:ascii="Arial" w:hAnsi="Arial" w:cs="Arial"/>
        </w:rPr>
        <w:t>для ИЛ НБ «Г</w:t>
      </w:r>
      <w:r w:rsidRPr="00FA6DED">
        <w:rPr>
          <w:rFonts w:ascii="Arial" w:hAnsi="Arial" w:cs="Arial"/>
        </w:rPr>
        <w:t>ладкое</w:t>
      </w:r>
      <w:r w:rsidR="00FA6DED">
        <w:rPr>
          <w:rFonts w:ascii="Arial" w:hAnsi="Arial" w:cs="Arial"/>
        </w:rPr>
        <w:t>».</w:t>
      </w:r>
    </w:p>
    <w:p w14:paraId="1D0D8BC9" w14:textId="567F9FB0" w:rsidR="006902CB" w:rsidRDefault="006902CB" w:rsidP="00081DE3">
      <w:pPr>
        <w:pStyle w:val="2"/>
        <w:overflowPunct/>
        <w:autoSpaceDE/>
        <w:autoSpaceDN/>
        <w:adjustRightInd/>
        <w:textAlignment w:val="auto"/>
        <w:rPr>
          <w:sz w:val="28"/>
        </w:rPr>
      </w:pPr>
      <w:bookmarkStart w:id="58" w:name="_Toc153363138"/>
      <w:bookmarkStart w:id="59" w:name="_Toc153362997"/>
      <w:bookmarkStart w:id="60" w:name="_Toc153367090"/>
      <w:bookmarkStart w:id="61" w:name="_Toc153388699"/>
      <w:r>
        <w:rPr>
          <w:sz w:val="28"/>
        </w:rPr>
        <w:t xml:space="preserve">Реестр </w:t>
      </w:r>
      <w:r w:rsidR="003C1EE3">
        <w:rPr>
          <w:sz w:val="28"/>
        </w:rPr>
        <w:t>Технических клиентов Платформы</w:t>
      </w:r>
      <w:bookmarkEnd w:id="58"/>
      <w:bookmarkEnd w:id="59"/>
      <w:bookmarkEnd w:id="60"/>
      <w:bookmarkEnd w:id="61"/>
    </w:p>
    <w:p w14:paraId="18DB2DD2" w14:textId="11F8079E" w:rsidR="00B575E5" w:rsidRPr="00806EDA" w:rsidRDefault="00B575E5" w:rsidP="00B575E5">
      <w:pPr>
        <w:pStyle w:val="a3"/>
        <w:keepNext/>
        <w:ind w:firstLine="0"/>
        <w:jc w:val="both"/>
        <w:rPr>
          <w:rFonts w:ascii="Arial" w:hAnsi="Arial" w:cs="Arial"/>
          <w:szCs w:val="20"/>
        </w:rPr>
      </w:pPr>
      <w:r w:rsidRPr="00806EDA">
        <w:rPr>
          <w:rFonts w:ascii="Arial" w:hAnsi="Arial" w:cs="Arial"/>
          <w:szCs w:val="20"/>
        </w:rPr>
        <w:t xml:space="preserve">Таблица </w:t>
      </w:r>
      <w:r w:rsidRPr="00806EDA">
        <w:rPr>
          <w:rFonts w:ascii="Arial" w:hAnsi="Arial" w:cs="Arial"/>
          <w:szCs w:val="20"/>
        </w:rPr>
        <w:fldChar w:fldCharType="begin"/>
      </w:r>
      <w:r w:rsidRPr="00806EDA">
        <w:rPr>
          <w:rFonts w:ascii="Arial" w:hAnsi="Arial" w:cs="Arial"/>
          <w:szCs w:val="20"/>
        </w:rPr>
        <w:instrText xml:space="preserve"> SEQ Таблица \* ARABIC </w:instrText>
      </w:r>
      <w:r w:rsidRPr="00806EDA">
        <w:rPr>
          <w:rFonts w:ascii="Arial" w:hAnsi="Arial" w:cs="Arial"/>
          <w:szCs w:val="20"/>
        </w:rPr>
        <w:fldChar w:fldCharType="separate"/>
      </w:r>
      <w:r w:rsidRPr="00806EDA">
        <w:rPr>
          <w:rFonts w:ascii="Arial" w:hAnsi="Arial" w:cs="Arial"/>
          <w:szCs w:val="20"/>
        </w:rPr>
        <w:t>3</w:t>
      </w:r>
      <w:r w:rsidRPr="00806EDA">
        <w:rPr>
          <w:rFonts w:ascii="Arial" w:hAnsi="Arial" w:cs="Arial"/>
          <w:szCs w:val="20"/>
        </w:rPr>
        <w:fldChar w:fldCharType="end"/>
      </w:r>
      <w:r w:rsidRPr="00806EDA">
        <w:rPr>
          <w:rFonts w:ascii="Arial" w:hAnsi="Arial" w:cs="Arial"/>
          <w:szCs w:val="20"/>
        </w:rPr>
        <w:t xml:space="preserve">. Реестр </w:t>
      </w:r>
      <w:r w:rsidR="00A52354">
        <w:rPr>
          <w:rFonts w:ascii="Arial" w:hAnsi="Arial" w:cs="Arial"/>
          <w:szCs w:val="20"/>
        </w:rPr>
        <w:t>Технических</w:t>
      </w:r>
      <w:r>
        <w:rPr>
          <w:rFonts w:ascii="Arial" w:hAnsi="Arial" w:cs="Arial"/>
          <w:szCs w:val="20"/>
        </w:rPr>
        <w:t xml:space="preserve"> клиентов Платформы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3260"/>
        <w:gridCol w:w="5528"/>
      </w:tblGrid>
      <w:tr w:rsidR="00B575E5" w:rsidRPr="007E69A3" w14:paraId="712EB1B5" w14:textId="77777777" w:rsidTr="00ED68FF">
        <w:trPr>
          <w:trHeight w:val="300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BA"/>
          </w:tcPr>
          <w:p w14:paraId="2B799720" w14:textId="77777777" w:rsidR="00B575E5" w:rsidRPr="00806EDA" w:rsidRDefault="00B575E5" w:rsidP="00B575E5">
            <w:pPr>
              <w:spacing w:line="240" w:lineRule="auto"/>
              <w:ind w:firstLine="0"/>
              <w:jc w:val="center"/>
              <w:rPr>
                <w:rFonts w:cs="Arial"/>
                <w:szCs w:val="20"/>
              </w:rPr>
            </w:pPr>
            <w:r w:rsidRPr="00806EDA">
              <w:rPr>
                <w:rFonts w:cs="Arial"/>
                <w:b/>
                <w:color w:val="FFFFFF"/>
                <w:szCs w:val="20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BA"/>
          </w:tcPr>
          <w:p w14:paraId="72A77C31" w14:textId="77E67832" w:rsidR="00B575E5" w:rsidRPr="00806EDA" w:rsidRDefault="00B575E5" w:rsidP="00B575E5">
            <w:pPr>
              <w:spacing w:line="240" w:lineRule="auto"/>
              <w:ind w:firstLine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/>
                <w:color w:val="FFFFFF"/>
                <w:szCs w:val="20"/>
              </w:rPr>
              <w:t>Наименование клиента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BA"/>
          </w:tcPr>
          <w:p w14:paraId="069A86B6" w14:textId="161A0678" w:rsidR="00B575E5" w:rsidRPr="00806EDA" w:rsidRDefault="00B575E5" w:rsidP="00B575E5">
            <w:pPr>
              <w:spacing w:line="240" w:lineRule="auto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  <w:r>
              <w:rPr>
                <w:rFonts w:cs="Arial"/>
                <w:b/>
                <w:color w:val="FFFFFF"/>
                <w:szCs w:val="20"/>
              </w:rPr>
              <w:t>Описание</w:t>
            </w:r>
          </w:p>
        </w:tc>
      </w:tr>
      <w:tr w:rsidR="00B575E5" w:rsidRPr="006C3DC9" w14:paraId="786CB24A" w14:textId="77777777" w:rsidTr="00ED68FF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526F" w14:textId="77777777" w:rsidR="00B575E5" w:rsidRPr="007E69A3" w:rsidRDefault="00B575E5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B3288" w14:textId="4960FE10" w:rsidR="00B575E5" w:rsidRPr="006660F7" w:rsidRDefault="00B575E5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6660F7">
              <w:rPr>
                <w:rFonts w:eastAsia="Times New Roman" w:cs="Arial"/>
                <w:color w:val="000000"/>
                <w:sz w:val="22"/>
                <w:lang w:val="en-US"/>
              </w:rPr>
              <w:t>zif-bp-calculate-operations-specification-worker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F22E" w14:textId="3124F176" w:rsidR="00B575E5" w:rsidRPr="00987C80" w:rsidRDefault="50C1B549" w:rsidP="00B575E5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50C1B549">
              <w:rPr>
                <w:rFonts w:eastAsia="Arial" w:cs="Arial"/>
                <w:color w:val="000000" w:themeColor="text1"/>
                <w:sz w:val="22"/>
              </w:rPr>
              <w:t>Сервис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579C5F79" w:rsidRPr="579C5F79">
              <w:rPr>
                <w:rFonts w:eastAsia="Arial" w:cs="Arial"/>
                <w:color w:val="000000" w:themeColor="text1"/>
                <w:sz w:val="22"/>
              </w:rPr>
              <w:t>обработчика</w:t>
            </w:r>
            <w:r w:rsidR="3AD8BD6F"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3AD8BD6F" w:rsidRPr="00382F78">
              <w:rPr>
                <w:rFonts w:eastAsia="Arial" w:cs="Arial"/>
                <w:color w:val="000000" w:themeColor="text1"/>
                <w:sz w:val="22"/>
              </w:rPr>
              <w:t>расчетов</w:t>
            </w:r>
            <w:r w:rsidR="3AD8BD6F"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3AD8BD6F" w:rsidRPr="00382F78">
              <w:rPr>
                <w:rFonts w:eastAsia="Arial" w:cs="Arial"/>
                <w:color w:val="000000" w:themeColor="text1"/>
                <w:sz w:val="22"/>
              </w:rPr>
              <w:t>условий</w:t>
            </w:r>
            <w:r w:rsidR="3AD8BD6F"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3AD8BD6F" w:rsidRPr="00382F78">
              <w:rPr>
                <w:rFonts w:eastAsia="Arial" w:cs="Arial"/>
                <w:color w:val="000000" w:themeColor="text1"/>
                <w:sz w:val="22"/>
              </w:rPr>
              <w:t>спецификации</w:t>
            </w:r>
            <w:r w:rsidR="3AD8BD6F"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3AD8BD6F" w:rsidRPr="00382F78">
              <w:rPr>
                <w:rFonts w:eastAsia="Arial" w:cs="Arial"/>
                <w:color w:val="000000" w:themeColor="text1"/>
                <w:sz w:val="22"/>
              </w:rPr>
              <w:t>из</w:t>
            </w:r>
            <w:r w:rsidR="3AD8BD6F"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3AD8BD6F" w:rsidRPr="3AD8BD6F">
              <w:rPr>
                <w:rFonts w:eastAsia="Arial" w:cs="Arial"/>
                <w:color w:val="000000" w:themeColor="text1"/>
                <w:sz w:val="22"/>
                <w:lang w:val="en-US"/>
              </w:rPr>
              <w:t>Camunda</w:t>
            </w:r>
            <w:r w:rsidR="10CF2760" w:rsidRPr="7A807286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7A807286" w:rsidRPr="7A807286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zif-bp-calculate-operations-specification-worker  </w:t>
            </w:r>
          </w:p>
        </w:tc>
      </w:tr>
      <w:tr w:rsidR="00B575E5" w:rsidRPr="006C3DC9" w14:paraId="2894A061" w14:textId="77777777" w:rsidTr="00ED68FF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BADA" w14:textId="77777777" w:rsidR="00B575E5" w:rsidRPr="00987C80" w:rsidRDefault="00B575E5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716BD" w14:textId="392F94EF" w:rsidR="00B575E5" w:rsidRPr="006660F7" w:rsidRDefault="00B575E5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B575E5">
              <w:rPr>
                <w:rFonts w:eastAsia="Times New Roman" w:cs="Arial"/>
                <w:color w:val="000000"/>
                <w:sz w:val="22"/>
                <w:lang w:val="en-US"/>
              </w:rPr>
              <w:t>zif-bp-calculate-specification-worker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0675" w14:textId="7A254DBB" w:rsidR="00B575E5" w:rsidRPr="00987C80" w:rsidRDefault="71B48B5D" w:rsidP="00B575E5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382F78">
              <w:rPr>
                <w:rFonts w:eastAsia="Arial" w:cs="Arial"/>
                <w:color w:val="000000" w:themeColor="text1"/>
                <w:sz w:val="22"/>
              </w:rPr>
              <w:t>Сервис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382F78">
              <w:rPr>
                <w:rFonts w:eastAsia="Arial" w:cs="Arial"/>
                <w:color w:val="000000" w:themeColor="text1"/>
                <w:sz w:val="22"/>
              </w:rPr>
              <w:t>для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382F78">
              <w:rPr>
                <w:rFonts w:eastAsia="Arial" w:cs="Arial"/>
                <w:color w:val="000000" w:themeColor="text1"/>
                <w:sz w:val="22"/>
              </w:rPr>
              <w:t>обработки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382F78">
              <w:rPr>
                <w:rFonts w:eastAsia="Arial" w:cs="Arial"/>
                <w:color w:val="000000" w:themeColor="text1"/>
                <w:sz w:val="22"/>
              </w:rPr>
              <w:t>расчетов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382F78">
              <w:rPr>
                <w:rFonts w:eastAsia="Arial" w:cs="Arial"/>
                <w:color w:val="000000" w:themeColor="text1"/>
                <w:sz w:val="22"/>
              </w:rPr>
              <w:t>условий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382F78">
              <w:rPr>
                <w:rFonts w:eastAsia="Arial" w:cs="Arial"/>
                <w:color w:val="000000" w:themeColor="text1"/>
                <w:sz w:val="22"/>
              </w:rPr>
              <w:t>спецификации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382F78">
              <w:rPr>
                <w:rFonts w:eastAsia="Arial" w:cs="Arial"/>
                <w:color w:val="000000" w:themeColor="text1"/>
                <w:sz w:val="22"/>
              </w:rPr>
              <w:t>из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71B48B5D">
              <w:rPr>
                <w:rFonts w:eastAsia="Arial" w:cs="Arial"/>
                <w:color w:val="000000" w:themeColor="text1"/>
                <w:sz w:val="22"/>
                <w:lang w:val="en-US"/>
              </w:rPr>
              <w:t>Camunda</w:t>
            </w:r>
            <w:r w:rsidR="7A807286" w:rsidRPr="7A807286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zif-bp-calculate-specification-worker  </w:t>
            </w:r>
          </w:p>
        </w:tc>
      </w:tr>
      <w:tr w:rsidR="00B575E5" w:rsidRPr="00B575E5" w14:paraId="4B182934" w14:textId="77777777" w:rsidTr="00ED68FF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DB80" w14:textId="77777777" w:rsidR="00B575E5" w:rsidRPr="00987C80" w:rsidRDefault="00B575E5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78581" w14:textId="1AA99192" w:rsidR="00B575E5" w:rsidRPr="006660F7" w:rsidRDefault="00B575E5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B575E5">
              <w:rPr>
                <w:rFonts w:eastAsia="Times New Roman" w:cs="Arial"/>
                <w:color w:val="000000"/>
                <w:sz w:val="22"/>
                <w:lang w:val="en-US"/>
              </w:rPr>
              <w:t>zif-bp-dataworker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950E" w14:textId="71500DC3" w:rsidR="00B575E5" w:rsidRPr="00E912A0" w:rsidRDefault="03531DC3" w:rsidP="00B575E5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3531DC3">
              <w:rPr>
                <w:rFonts w:eastAsia="Arial" w:cs="Arial"/>
                <w:color w:val="000000" w:themeColor="text1"/>
                <w:sz w:val="22"/>
              </w:rPr>
              <w:t xml:space="preserve">Сервис </w:t>
            </w:r>
            <w:r w:rsidR="579C5F79" w:rsidRPr="579C5F79">
              <w:rPr>
                <w:rFonts w:eastAsia="Arial" w:cs="Arial"/>
                <w:color w:val="000000" w:themeColor="text1"/>
                <w:sz w:val="22"/>
              </w:rPr>
              <w:t>обработчика</w:t>
            </w:r>
            <w:r w:rsidR="578836BD" w:rsidRPr="00E912A0">
              <w:rPr>
                <w:rFonts w:eastAsia="Arial" w:cs="Arial"/>
                <w:color w:val="000000" w:themeColor="text1"/>
                <w:sz w:val="22"/>
              </w:rPr>
              <w:t xml:space="preserve"> задач </w:t>
            </w:r>
            <w:r w:rsidR="578836BD" w:rsidRPr="578836BD">
              <w:rPr>
                <w:rFonts w:eastAsia="Arial" w:cs="Arial"/>
                <w:color w:val="000000" w:themeColor="text1"/>
                <w:sz w:val="22"/>
                <w:lang w:val="en-US"/>
              </w:rPr>
              <w:t>Camunda</w:t>
            </w:r>
            <w:r w:rsidR="00D1584B">
              <w:rPr>
                <w:rFonts w:eastAsia="Arial" w:cs="Arial"/>
                <w:color w:val="000000" w:themeColor="text1"/>
                <w:sz w:val="22"/>
              </w:rPr>
              <w:t>,</w:t>
            </w:r>
            <w:r w:rsidR="578836BD" w:rsidRPr="00E912A0">
              <w:rPr>
                <w:rFonts w:eastAsia="Arial" w:cs="Arial"/>
                <w:color w:val="000000" w:themeColor="text1"/>
                <w:sz w:val="22"/>
              </w:rPr>
              <w:t xml:space="preserve"> связанных с сервисами </w:t>
            </w:r>
            <w:r w:rsidR="578836BD" w:rsidRPr="578836BD">
              <w:rPr>
                <w:rFonts w:eastAsia="Arial" w:cs="Arial"/>
                <w:color w:val="000000" w:themeColor="text1"/>
                <w:sz w:val="22"/>
                <w:lang w:val="en-US"/>
              </w:rPr>
              <w:t>zif</w:t>
            </w:r>
            <w:r w:rsidR="578836BD" w:rsidRPr="00E912A0">
              <w:rPr>
                <w:rFonts w:eastAsia="Arial" w:cs="Arial"/>
                <w:color w:val="000000" w:themeColor="text1"/>
                <w:sz w:val="22"/>
              </w:rPr>
              <w:t>-</w:t>
            </w:r>
            <w:r w:rsidR="578836BD" w:rsidRPr="578836BD">
              <w:rPr>
                <w:rFonts w:eastAsia="Arial" w:cs="Arial"/>
                <w:color w:val="000000" w:themeColor="text1"/>
                <w:sz w:val="22"/>
                <w:lang w:val="en-US"/>
              </w:rPr>
              <w:t>om</w:t>
            </w:r>
            <w:r w:rsidR="578836BD" w:rsidRPr="00E912A0">
              <w:rPr>
                <w:rFonts w:eastAsia="Arial" w:cs="Arial"/>
                <w:color w:val="000000" w:themeColor="text1"/>
                <w:sz w:val="22"/>
              </w:rPr>
              <w:t>-</w:t>
            </w:r>
            <w:r w:rsidR="578836BD" w:rsidRPr="578836BD">
              <w:rPr>
                <w:rFonts w:eastAsia="Arial" w:cs="Arial"/>
                <w:color w:val="000000" w:themeColor="text1"/>
                <w:sz w:val="22"/>
                <w:lang w:val="en-US"/>
              </w:rPr>
              <w:t>propertydata</w:t>
            </w:r>
            <w:r w:rsidR="4896B2D4" w:rsidRPr="00987C80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</w:p>
        </w:tc>
      </w:tr>
      <w:tr w:rsidR="00B575E5" w:rsidRPr="00B575E5" w14:paraId="5DADF855" w14:textId="77777777" w:rsidTr="00ED68FF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7468" w14:textId="77777777" w:rsidR="00B575E5" w:rsidRPr="00E912A0" w:rsidRDefault="00B575E5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F883C" w14:textId="3D954D63" w:rsidR="00B575E5" w:rsidRPr="006660F7" w:rsidRDefault="00B575E5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B575E5">
              <w:rPr>
                <w:rFonts w:eastAsia="Times New Roman" w:cs="Arial"/>
                <w:color w:val="000000"/>
                <w:sz w:val="22"/>
                <w:lang w:val="en-US"/>
              </w:rPr>
              <w:t>zif-bp-events-worker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2017" w14:textId="272CE023" w:rsidR="00B575E5" w:rsidRPr="00E912A0" w:rsidRDefault="50C1B549" w:rsidP="00B575E5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50C1B549">
              <w:rPr>
                <w:rFonts w:eastAsia="Arial" w:cs="Arial"/>
                <w:color w:val="000000" w:themeColor="text1"/>
                <w:sz w:val="22"/>
              </w:rPr>
              <w:t xml:space="preserve">Сервис </w:t>
            </w:r>
            <w:r w:rsidR="579C5F79" w:rsidRPr="579C5F79">
              <w:rPr>
                <w:rFonts w:eastAsia="Arial" w:cs="Arial"/>
                <w:color w:val="000000" w:themeColor="text1"/>
                <w:sz w:val="22"/>
              </w:rPr>
              <w:t>обработчика</w:t>
            </w:r>
            <w:r w:rsidR="5B7E4AC6" w:rsidRPr="00E912A0">
              <w:rPr>
                <w:rFonts w:eastAsia="Arial" w:cs="Arial"/>
                <w:color w:val="000000" w:themeColor="text1"/>
                <w:sz w:val="22"/>
              </w:rPr>
              <w:t xml:space="preserve"> задач </w:t>
            </w:r>
            <w:r w:rsidR="5B7E4AC6" w:rsidRPr="5B7E4AC6">
              <w:rPr>
                <w:rFonts w:eastAsia="Arial" w:cs="Arial"/>
                <w:color w:val="000000" w:themeColor="text1"/>
                <w:sz w:val="22"/>
                <w:lang w:val="en-US"/>
              </w:rPr>
              <w:t>Camunda</w:t>
            </w:r>
            <w:r w:rsidR="00D1584B">
              <w:rPr>
                <w:rFonts w:eastAsia="Arial" w:cs="Arial"/>
                <w:color w:val="000000" w:themeColor="text1"/>
                <w:sz w:val="22"/>
              </w:rPr>
              <w:t>,</w:t>
            </w:r>
            <w:r w:rsidR="5B7E4AC6" w:rsidRPr="00E912A0">
              <w:rPr>
                <w:rFonts w:eastAsia="Arial" w:cs="Arial"/>
                <w:color w:val="000000" w:themeColor="text1"/>
                <w:sz w:val="22"/>
              </w:rPr>
              <w:t xml:space="preserve"> связанных с сервисом </w:t>
            </w:r>
            <w:r w:rsidR="5B7E4AC6" w:rsidRPr="5B7E4AC6">
              <w:rPr>
                <w:rFonts w:eastAsia="Arial" w:cs="Arial"/>
                <w:color w:val="000000" w:themeColor="text1"/>
                <w:sz w:val="22"/>
                <w:lang w:val="en-US"/>
              </w:rPr>
              <w:t>zif</w:t>
            </w:r>
            <w:r w:rsidR="5B7E4AC6" w:rsidRPr="00E912A0">
              <w:rPr>
                <w:rFonts w:eastAsia="Arial" w:cs="Arial"/>
                <w:color w:val="000000" w:themeColor="text1"/>
                <w:sz w:val="22"/>
              </w:rPr>
              <w:t>-</w:t>
            </w:r>
            <w:r w:rsidR="5B7E4AC6" w:rsidRPr="5B7E4AC6">
              <w:rPr>
                <w:rFonts w:eastAsia="Arial" w:cs="Arial"/>
                <w:color w:val="000000" w:themeColor="text1"/>
                <w:sz w:val="22"/>
                <w:lang w:val="en-US"/>
              </w:rPr>
              <w:t>events</w:t>
            </w:r>
          </w:p>
        </w:tc>
      </w:tr>
      <w:tr w:rsidR="00B575E5" w:rsidRPr="00B575E5" w14:paraId="3AD63361" w14:textId="77777777" w:rsidTr="00ED68FF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7175" w14:textId="77777777" w:rsidR="00B575E5" w:rsidRPr="00E912A0" w:rsidRDefault="00B575E5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65665" w14:textId="07F1BD42" w:rsidR="00B575E5" w:rsidRPr="006660F7" w:rsidRDefault="00B575E5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B575E5">
              <w:rPr>
                <w:rFonts w:eastAsia="Times New Roman" w:cs="Arial"/>
                <w:color w:val="000000"/>
                <w:sz w:val="22"/>
                <w:lang w:val="en-US"/>
              </w:rPr>
              <w:t>zif-bp-material-worker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1FB5" w14:textId="7F9F6093" w:rsidR="00B575E5" w:rsidRPr="00E912A0" w:rsidRDefault="2F955D81" w:rsidP="00B575E5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2F955D81">
              <w:rPr>
                <w:rFonts w:eastAsia="Arial" w:cs="Arial"/>
                <w:color w:val="000000" w:themeColor="text1"/>
                <w:sz w:val="22"/>
              </w:rPr>
              <w:t xml:space="preserve">Сервис </w:t>
            </w:r>
            <w:r w:rsidR="579C5F79" w:rsidRPr="579C5F79">
              <w:rPr>
                <w:rFonts w:eastAsia="Arial" w:cs="Arial"/>
                <w:color w:val="000000" w:themeColor="text1"/>
                <w:sz w:val="22"/>
              </w:rPr>
              <w:t>обработчика</w:t>
            </w:r>
            <w:r w:rsidR="5B7E4AC6" w:rsidRPr="00E912A0">
              <w:rPr>
                <w:rFonts w:eastAsia="Arial" w:cs="Arial"/>
                <w:color w:val="000000" w:themeColor="text1"/>
                <w:sz w:val="22"/>
              </w:rPr>
              <w:t xml:space="preserve"> задач </w:t>
            </w:r>
            <w:r w:rsidR="5B7E4AC6" w:rsidRPr="5B7E4AC6">
              <w:rPr>
                <w:rFonts w:eastAsia="Arial" w:cs="Arial"/>
                <w:color w:val="000000" w:themeColor="text1"/>
                <w:sz w:val="22"/>
                <w:lang w:val="en-US"/>
              </w:rPr>
              <w:t>Camunda</w:t>
            </w:r>
            <w:r w:rsidR="00D1584B">
              <w:rPr>
                <w:rFonts w:eastAsia="Arial" w:cs="Arial"/>
                <w:color w:val="000000" w:themeColor="text1"/>
                <w:sz w:val="22"/>
              </w:rPr>
              <w:t>,</w:t>
            </w:r>
            <w:r w:rsidR="5B7E4AC6" w:rsidRPr="00E912A0">
              <w:rPr>
                <w:rFonts w:eastAsia="Arial" w:cs="Arial"/>
                <w:color w:val="000000" w:themeColor="text1"/>
                <w:sz w:val="22"/>
              </w:rPr>
              <w:t xml:space="preserve"> связанных с сервисом </w:t>
            </w:r>
            <w:r w:rsidR="5B7E4AC6" w:rsidRPr="5B7E4AC6">
              <w:rPr>
                <w:rFonts w:eastAsia="Arial" w:cs="Arial"/>
                <w:color w:val="000000" w:themeColor="text1"/>
                <w:sz w:val="22"/>
                <w:lang w:val="en-US"/>
              </w:rPr>
              <w:t>zif</w:t>
            </w:r>
            <w:r w:rsidR="5B7E4AC6" w:rsidRPr="00E912A0">
              <w:rPr>
                <w:rFonts w:eastAsia="Arial" w:cs="Arial"/>
                <w:color w:val="000000" w:themeColor="text1"/>
                <w:sz w:val="22"/>
              </w:rPr>
              <w:t>-</w:t>
            </w:r>
            <w:r w:rsidR="5B7E4AC6" w:rsidRPr="5B7E4AC6">
              <w:rPr>
                <w:rFonts w:eastAsia="Arial" w:cs="Arial"/>
                <w:color w:val="000000" w:themeColor="text1"/>
                <w:sz w:val="22"/>
                <w:lang w:val="en-US"/>
              </w:rPr>
              <w:t>material</w:t>
            </w:r>
            <w:r w:rsidR="5B7E4AC6" w:rsidRPr="00E912A0">
              <w:rPr>
                <w:rFonts w:eastAsia="Arial" w:cs="Arial"/>
                <w:color w:val="000000" w:themeColor="text1"/>
                <w:sz w:val="22"/>
              </w:rPr>
              <w:t>-</w:t>
            </w:r>
            <w:r w:rsidR="5B7E4AC6" w:rsidRPr="5B7E4AC6">
              <w:rPr>
                <w:rFonts w:eastAsia="Arial" w:cs="Arial"/>
                <w:color w:val="000000" w:themeColor="text1"/>
                <w:sz w:val="22"/>
                <w:lang w:val="en-US"/>
              </w:rPr>
              <w:t>lot</w:t>
            </w:r>
          </w:p>
        </w:tc>
      </w:tr>
      <w:tr w:rsidR="00C41E0B" w:rsidRPr="00B575E5" w14:paraId="301E8B33" w14:textId="77777777" w:rsidTr="00ED68FF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23D8" w14:textId="77777777" w:rsidR="00C41E0B" w:rsidRPr="00E912A0" w:rsidRDefault="00C41E0B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FFE24" w14:textId="3A2C0097" w:rsidR="00C41E0B" w:rsidRPr="00B575E5" w:rsidRDefault="00C41E0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41E0B">
              <w:rPr>
                <w:rFonts w:eastAsia="Times New Roman" w:cs="Arial"/>
                <w:color w:val="000000"/>
                <w:sz w:val="22"/>
                <w:lang w:val="en-US"/>
              </w:rPr>
              <w:t>zif-bp-message-bus-worker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A1D6" w14:textId="38A1386E" w:rsidR="00C41E0B" w:rsidRPr="00987C80" w:rsidRDefault="00D1584B" w:rsidP="502681FC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>
              <w:rPr>
                <w:rFonts w:eastAsia="Arial" w:cs="Arial"/>
                <w:color w:val="000000" w:themeColor="text1"/>
                <w:sz w:val="22"/>
              </w:rPr>
              <w:t>С</w:t>
            </w:r>
            <w:r w:rsidR="08C35D40" w:rsidRPr="00E912A0">
              <w:rPr>
                <w:rFonts w:eastAsia="Arial" w:cs="Arial"/>
                <w:color w:val="000000" w:themeColor="text1"/>
                <w:sz w:val="22"/>
              </w:rPr>
              <w:t>ервис</w:t>
            </w:r>
            <w:r w:rsidR="5B7E4AC6" w:rsidRPr="00E912A0">
              <w:rPr>
                <w:rFonts w:eastAsia="Arial" w:cs="Arial"/>
                <w:color w:val="000000" w:themeColor="text1"/>
                <w:sz w:val="22"/>
              </w:rPr>
              <w:t xml:space="preserve"> по работе с шинами сообщений и запуску рабочих процессов по сообщениям, а </w:t>
            </w:r>
            <w:r w:rsidR="08C35D40" w:rsidRPr="00E912A0">
              <w:rPr>
                <w:rFonts w:eastAsia="Arial" w:cs="Arial"/>
                <w:color w:val="000000" w:themeColor="text1"/>
                <w:sz w:val="22"/>
              </w:rPr>
              <w:t>также</w:t>
            </w:r>
            <w:r w:rsidR="5B7E4AC6" w:rsidRPr="00E912A0">
              <w:rPr>
                <w:rFonts w:eastAsia="Arial" w:cs="Arial"/>
                <w:color w:val="000000" w:themeColor="text1"/>
                <w:sz w:val="22"/>
              </w:rPr>
              <w:t xml:space="preserve"> отправке коррелирующих сообщений</w:t>
            </w:r>
            <w:r w:rsidR="502681FC" w:rsidRPr="502681FC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502681FC" w:rsidRPr="502681FC">
              <w:rPr>
                <w:rFonts w:eastAsia="Times New Roman" w:cs="Arial"/>
                <w:color w:val="000000" w:themeColor="text1"/>
                <w:sz w:val="22"/>
                <w:lang w:val="en-US"/>
              </w:rPr>
              <w:t>zif</w:t>
            </w:r>
            <w:r w:rsidR="502681FC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502681FC" w:rsidRPr="502681FC">
              <w:rPr>
                <w:rFonts w:eastAsia="Times New Roman" w:cs="Arial"/>
                <w:color w:val="000000" w:themeColor="text1"/>
                <w:sz w:val="22"/>
                <w:lang w:val="en-US"/>
              </w:rPr>
              <w:t>bp</w:t>
            </w:r>
            <w:r w:rsidR="502681FC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502681FC" w:rsidRPr="502681FC">
              <w:rPr>
                <w:rFonts w:eastAsia="Times New Roman" w:cs="Arial"/>
                <w:color w:val="000000" w:themeColor="text1"/>
                <w:sz w:val="22"/>
                <w:lang w:val="en-US"/>
              </w:rPr>
              <w:t>message</w:t>
            </w:r>
            <w:r w:rsidR="502681FC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502681FC" w:rsidRPr="502681FC">
              <w:rPr>
                <w:rFonts w:eastAsia="Times New Roman" w:cs="Arial"/>
                <w:color w:val="000000" w:themeColor="text1"/>
                <w:sz w:val="22"/>
                <w:lang w:val="en-US"/>
              </w:rPr>
              <w:t>bus</w:t>
            </w:r>
            <w:r w:rsidR="502681FC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502681FC" w:rsidRPr="502681FC">
              <w:rPr>
                <w:rFonts w:eastAsia="Times New Roman" w:cs="Arial"/>
                <w:color w:val="000000" w:themeColor="text1"/>
                <w:sz w:val="22"/>
                <w:lang w:val="en-US"/>
              </w:rPr>
              <w:t>worker</w:t>
            </w:r>
          </w:p>
        </w:tc>
      </w:tr>
      <w:tr w:rsidR="00C41E0B" w:rsidRPr="00B575E5" w14:paraId="66A97C50" w14:textId="77777777" w:rsidTr="00ED68FF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5867" w14:textId="77777777" w:rsidR="00C41E0B" w:rsidRPr="00E912A0" w:rsidRDefault="00C41E0B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76B24" w14:textId="18BD4D41" w:rsidR="00C41E0B" w:rsidRPr="00B575E5" w:rsidRDefault="00C41E0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41E0B">
              <w:rPr>
                <w:rFonts w:eastAsia="Times New Roman" w:cs="Arial"/>
                <w:color w:val="000000"/>
                <w:sz w:val="22"/>
                <w:lang w:val="en-US"/>
              </w:rPr>
              <w:t>zif-bp-notifications-worker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2A81" w14:textId="2048DAA5" w:rsidR="00C41E0B" w:rsidRPr="00E912A0" w:rsidRDefault="2F955D81" w:rsidP="00B575E5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2F955D81">
              <w:rPr>
                <w:rFonts w:eastAsia="Arial" w:cs="Arial"/>
                <w:color w:val="000000" w:themeColor="text1"/>
                <w:sz w:val="22"/>
              </w:rPr>
              <w:t xml:space="preserve">Сервис </w:t>
            </w:r>
            <w:r w:rsidR="579C5F79" w:rsidRPr="579C5F79">
              <w:rPr>
                <w:rFonts w:eastAsia="Arial" w:cs="Arial"/>
                <w:color w:val="000000" w:themeColor="text1"/>
                <w:sz w:val="22"/>
              </w:rPr>
              <w:t>обработчика</w:t>
            </w:r>
            <w:r w:rsidR="5B7E4AC6" w:rsidRPr="5B7E4AC6">
              <w:rPr>
                <w:rFonts w:eastAsia="Arial" w:cs="Arial"/>
                <w:color w:val="000000" w:themeColor="text1"/>
                <w:sz w:val="22"/>
              </w:rPr>
              <w:t xml:space="preserve"> внешних задач </w:t>
            </w:r>
            <w:r w:rsidR="00D1584B">
              <w:rPr>
                <w:rFonts w:eastAsia="Arial" w:cs="Arial"/>
                <w:color w:val="000000" w:themeColor="text1"/>
                <w:sz w:val="22"/>
                <w:lang w:val="en-US"/>
              </w:rPr>
              <w:t>C</w:t>
            </w:r>
            <w:r w:rsidR="08C35D40" w:rsidRPr="08C35D40">
              <w:rPr>
                <w:rFonts w:eastAsia="Arial" w:cs="Arial"/>
                <w:color w:val="000000" w:themeColor="text1"/>
                <w:sz w:val="22"/>
              </w:rPr>
              <w:t>amunda</w:t>
            </w:r>
            <w:r w:rsidR="00D1584B">
              <w:rPr>
                <w:rFonts w:eastAsia="Arial" w:cs="Arial"/>
                <w:color w:val="000000" w:themeColor="text1"/>
                <w:sz w:val="22"/>
              </w:rPr>
              <w:t>,</w:t>
            </w:r>
            <w:r w:rsidR="5B7E4AC6" w:rsidRPr="5B7E4AC6">
              <w:rPr>
                <w:rFonts w:eastAsia="Arial" w:cs="Arial"/>
                <w:color w:val="000000" w:themeColor="text1"/>
                <w:sz w:val="22"/>
              </w:rPr>
              <w:t xml:space="preserve"> связанных с сервисом уведомлений zif-notifications</w:t>
            </w:r>
          </w:p>
        </w:tc>
      </w:tr>
      <w:tr w:rsidR="00C41E0B" w:rsidRPr="00B575E5" w14:paraId="4C86BE97" w14:textId="77777777" w:rsidTr="00ED68FF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586A" w14:textId="77777777" w:rsidR="00C41E0B" w:rsidRPr="00E912A0" w:rsidRDefault="00C41E0B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4C9B3" w14:textId="2C2F82A0" w:rsidR="00C41E0B" w:rsidRPr="00B575E5" w:rsidRDefault="00C41E0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41E0B">
              <w:rPr>
                <w:rFonts w:eastAsia="Times New Roman" w:cs="Arial"/>
                <w:color w:val="000000"/>
                <w:sz w:val="22"/>
                <w:lang w:val="en-US"/>
              </w:rPr>
              <w:t>zif-bp-objects-worker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C726" w14:textId="25F8AD81" w:rsidR="00C41E0B" w:rsidRPr="00987C80" w:rsidRDefault="22C71931" w:rsidP="764CEF7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22C71931">
              <w:rPr>
                <w:rFonts w:eastAsia="Arial" w:cs="Arial"/>
                <w:color w:val="000000" w:themeColor="text1"/>
                <w:sz w:val="22"/>
              </w:rPr>
              <w:t xml:space="preserve">Сервис </w:t>
            </w:r>
            <w:r w:rsidR="579C5F79" w:rsidRPr="579C5F79">
              <w:rPr>
                <w:rFonts w:eastAsia="Arial" w:cs="Arial"/>
                <w:color w:val="000000" w:themeColor="text1"/>
                <w:sz w:val="22"/>
              </w:rPr>
              <w:t>обработчика</w:t>
            </w:r>
            <w:r w:rsidR="5B7E4AC6" w:rsidRPr="00E912A0">
              <w:rPr>
                <w:rFonts w:eastAsia="Arial" w:cs="Arial"/>
                <w:color w:val="000000" w:themeColor="text1"/>
                <w:sz w:val="22"/>
              </w:rPr>
              <w:t xml:space="preserve"> задач</w:t>
            </w:r>
            <w:r w:rsidR="00D1584B">
              <w:rPr>
                <w:rFonts w:eastAsia="Arial" w:cs="Arial"/>
                <w:color w:val="000000" w:themeColor="text1"/>
                <w:sz w:val="22"/>
              </w:rPr>
              <w:t>,</w:t>
            </w:r>
            <w:r w:rsidR="5B7E4AC6" w:rsidRPr="00E912A0">
              <w:rPr>
                <w:rFonts w:eastAsia="Arial" w:cs="Arial"/>
                <w:color w:val="000000" w:themeColor="text1"/>
                <w:sz w:val="22"/>
              </w:rPr>
              <w:t xml:space="preserve"> связанных с сервисом ОМ</w:t>
            </w:r>
            <w:r w:rsidR="764CEF75" w:rsidRPr="764CEF75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64CEF75" w:rsidRPr="764CEF75">
              <w:rPr>
                <w:rFonts w:eastAsia="Times New Roman" w:cs="Arial"/>
                <w:color w:val="000000" w:themeColor="text1"/>
                <w:sz w:val="22"/>
                <w:lang w:val="en-US"/>
              </w:rPr>
              <w:t>zif</w:t>
            </w:r>
            <w:r w:rsidR="764CEF75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64CEF75" w:rsidRPr="764CEF75">
              <w:rPr>
                <w:rFonts w:eastAsia="Times New Roman" w:cs="Arial"/>
                <w:color w:val="000000" w:themeColor="text1"/>
                <w:sz w:val="22"/>
                <w:lang w:val="en-US"/>
              </w:rPr>
              <w:t>bp</w:t>
            </w:r>
            <w:r w:rsidR="764CEF75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64CEF75" w:rsidRPr="764CEF75">
              <w:rPr>
                <w:rFonts w:eastAsia="Times New Roman" w:cs="Arial"/>
                <w:color w:val="000000" w:themeColor="text1"/>
                <w:sz w:val="22"/>
                <w:lang w:val="en-US"/>
              </w:rPr>
              <w:t>objects</w:t>
            </w:r>
            <w:r w:rsidR="764CEF75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64CEF75" w:rsidRPr="764CEF75">
              <w:rPr>
                <w:rFonts w:eastAsia="Times New Roman" w:cs="Arial"/>
                <w:color w:val="000000" w:themeColor="text1"/>
                <w:sz w:val="22"/>
                <w:lang w:val="en-US"/>
              </w:rPr>
              <w:t>worker</w:t>
            </w:r>
          </w:p>
        </w:tc>
      </w:tr>
      <w:tr w:rsidR="00C41E0B" w:rsidRPr="00B575E5" w14:paraId="047BCE90" w14:textId="77777777" w:rsidTr="00ED68FF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1F37" w14:textId="77777777" w:rsidR="00C41E0B" w:rsidRPr="00E912A0" w:rsidRDefault="00C41E0B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14457" w14:textId="6B8571BD" w:rsidR="00C41E0B" w:rsidRPr="00B575E5" w:rsidRDefault="00C41E0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41E0B">
              <w:rPr>
                <w:rFonts w:eastAsia="Times New Roman" w:cs="Arial"/>
                <w:color w:val="000000"/>
                <w:sz w:val="22"/>
                <w:lang w:val="en-US"/>
              </w:rPr>
              <w:t>zif-bp-properties-worker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A2C3" w14:textId="5025053B" w:rsidR="00C41E0B" w:rsidRPr="00987C80" w:rsidRDefault="22C71931" w:rsidP="5A484258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22C71931">
              <w:rPr>
                <w:rFonts w:eastAsia="Arial" w:cs="Arial"/>
                <w:color w:val="000000" w:themeColor="text1"/>
                <w:sz w:val="22"/>
              </w:rPr>
              <w:t xml:space="preserve">Сервис </w:t>
            </w:r>
            <w:r w:rsidR="579C5F79" w:rsidRPr="579C5F79">
              <w:rPr>
                <w:rFonts w:eastAsia="Arial" w:cs="Arial"/>
                <w:color w:val="000000" w:themeColor="text1"/>
                <w:sz w:val="22"/>
              </w:rPr>
              <w:t>обработчика</w:t>
            </w:r>
            <w:r w:rsidR="5B7E4AC6" w:rsidRPr="00E912A0">
              <w:rPr>
                <w:rFonts w:eastAsia="Arial" w:cs="Arial"/>
                <w:color w:val="000000" w:themeColor="text1"/>
                <w:sz w:val="22"/>
              </w:rPr>
              <w:t xml:space="preserve"> задач </w:t>
            </w:r>
            <w:r w:rsidR="007055AC">
              <w:rPr>
                <w:rFonts w:eastAsia="Arial" w:cs="Arial"/>
                <w:color w:val="000000" w:themeColor="text1"/>
                <w:sz w:val="22"/>
                <w:lang w:val="en-US"/>
              </w:rPr>
              <w:t>C</w:t>
            </w:r>
            <w:r w:rsidR="08C35D40" w:rsidRPr="08C35D40">
              <w:rPr>
                <w:rFonts w:eastAsia="Arial" w:cs="Arial"/>
                <w:color w:val="000000" w:themeColor="text1"/>
                <w:sz w:val="22"/>
                <w:lang w:val="en-US"/>
              </w:rPr>
              <w:t>amunda</w:t>
            </w:r>
            <w:r w:rsidR="5B7E4AC6" w:rsidRPr="00E912A0">
              <w:rPr>
                <w:rFonts w:eastAsia="Arial" w:cs="Arial"/>
                <w:color w:val="000000" w:themeColor="text1"/>
                <w:sz w:val="22"/>
              </w:rPr>
              <w:t xml:space="preserve"> по свойствам сервиса свойств и сервиса витрины данных</w:t>
            </w:r>
            <w:r w:rsidR="764CEF75" w:rsidRPr="764CEF75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64CEF75" w:rsidRPr="764CEF75">
              <w:rPr>
                <w:rFonts w:eastAsia="Times New Roman" w:cs="Arial"/>
                <w:color w:val="000000" w:themeColor="text1"/>
                <w:sz w:val="22"/>
                <w:lang w:val="en-US"/>
              </w:rPr>
              <w:t>zif</w:t>
            </w:r>
            <w:r w:rsidR="764CEF75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64CEF75" w:rsidRPr="764CEF75">
              <w:rPr>
                <w:rFonts w:eastAsia="Times New Roman" w:cs="Arial"/>
                <w:color w:val="000000" w:themeColor="text1"/>
                <w:sz w:val="22"/>
                <w:lang w:val="en-US"/>
              </w:rPr>
              <w:t>bp</w:t>
            </w:r>
            <w:r w:rsidR="764CEF75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64CEF75" w:rsidRPr="764CEF75">
              <w:rPr>
                <w:rFonts w:eastAsia="Times New Roman" w:cs="Arial"/>
                <w:color w:val="000000" w:themeColor="text1"/>
                <w:sz w:val="22"/>
                <w:lang w:val="en-US"/>
              </w:rPr>
              <w:t>properties</w:t>
            </w:r>
            <w:r w:rsidR="764CEF75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64CEF75" w:rsidRPr="764CEF75">
              <w:rPr>
                <w:rFonts w:eastAsia="Times New Roman" w:cs="Arial"/>
                <w:color w:val="000000" w:themeColor="text1"/>
                <w:sz w:val="22"/>
                <w:lang w:val="en-US"/>
              </w:rPr>
              <w:t>worker</w:t>
            </w:r>
          </w:p>
        </w:tc>
      </w:tr>
      <w:tr w:rsidR="00C41E0B" w:rsidRPr="006C3DC9" w14:paraId="3A116E87" w14:textId="77777777" w:rsidTr="00ED68FF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F076" w14:textId="77777777" w:rsidR="00C41E0B" w:rsidRPr="00E912A0" w:rsidRDefault="00C41E0B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8D508" w14:textId="27245BE6" w:rsidR="00C41E0B" w:rsidRPr="00B575E5" w:rsidRDefault="00C41E0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41E0B">
              <w:rPr>
                <w:rFonts w:eastAsia="Times New Roman" w:cs="Arial"/>
                <w:color w:val="000000"/>
                <w:sz w:val="22"/>
                <w:lang w:val="en-US"/>
              </w:rPr>
              <w:t>zif-bp-reference-worker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589E" w14:textId="37467A55" w:rsidR="00C41E0B" w:rsidRPr="00C41E0B" w:rsidRDefault="427F7416" w:rsidP="00B575E5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427F7416">
              <w:rPr>
                <w:rFonts w:eastAsia="Arial" w:cs="Arial"/>
                <w:color w:val="000000" w:themeColor="text1"/>
                <w:sz w:val="22"/>
              </w:rPr>
              <w:t>Сервис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579C5F79" w:rsidRPr="579C5F79">
              <w:rPr>
                <w:rFonts w:eastAsia="Arial" w:cs="Arial"/>
                <w:color w:val="000000" w:themeColor="text1"/>
                <w:sz w:val="22"/>
              </w:rPr>
              <w:t>о</w:t>
            </w:r>
            <w:r w:rsidR="579C5F79" w:rsidRPr="579C5F79">
              <w:rPr>
                <w:rFonts w:eastAsia="Arial" w:cs="Arial"/>
                <w:color w:val="000000" w:themeColor="text1"/>
                <w:sz w:val="22"/>
                <w:lang w:val="en-US"/>
              </w:rPr>
              <w:t>бработчика</w:t>
            </w:r>
            <w:r w:rsidR="5B7E4AC6" w:rsidRPr="5B7E4AC6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задач Camunda</w:t>
            </w:r>
            <w:r w:rsidR="007055AC" w:rsidRPr="00E912A0">
              <w:rPr>
                <w:rFonts w:eastAsia="Arial" w:cs="Arial"/>
                <w:color w:val="000000" w:themeColor="text1"/>
                <w:sz w:val="22"/>
                <w:lang w:val="en-US"/>
              </w:rPr>
              <w:t>,</w:t>
            </w:r>
            <w:r w:rsidR="5B7E4AC6" w:rsidRPr="5B7E4AC6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связанных с сервисами zif-om-hashtags, zif-om-valuetypes, zif-om-datareferences, zif-om-directories, zif-om-uom</w:t>
            </w:r>
          </w:p>
        </w:tc>
      </w:tr>
      <w:tr w:rsidR="00C41E0B" w:rsidRPr="00B575E5" w14:paraId="4C7ECF1A" w14:textId="77777777" w:rsidTr="00ED68FF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4FD1" w14:textId="77777777" w:rsidR="00C41E0B" w:rsidRPr="00C41E0B" w:rsidRDefault="00C41E0B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2F1B9" w14:textId="78B8F192" w:rsidR="00C41E0B" w:rsidRPr="00B575E5" w:rsidRDefault="00C41E0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41E0B">
              <w:rPr>
                <w:rFonts w:eastAsia="Times New Roman" w:cs="Arial"/>
                <w:color w:val="000000"/>
                <w:sz w:val="22"/>
                <w:lang w:val="en-US"/>
              </w:rPr>
              <w:t>zif-bp-sm-directories-worker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1628" w14:textId="25CFD6D0" w:rsidR="00C41E0B" w:rsidRPr="00E912A0" w:rsidRDefault="0E348053" w:rsidP="00B575E5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E348053">
              <w:rPr>
                <w:rFonts w:eastAsia="Arial" w:cs="Arial"/>
                <w:color w:val="000000" w:themeColor="text1"/>
                <w:sz w:val="22"/>
              </w:rPr>
              <w:t xml:space="preserve">Сервис </w:t>
            </w:r>
            <w:r w:rsidR="579C5F79" w:rsidRPr="579C5F79">
              <w:rPr>
                <w:rFonts w:eastAsia="Arial" w:cs="Arial"/>
                <w:color w:val="000000" w:themeColor="text1"/>
                <w:sz w:val="22"/>
              </w:rPr>
              <w:t>обработчика</w:t>
            </w:r>
            <w:r w:rsidR="5B7E4AC6" w:rsidRPr="00E912A0">
              <w:rPr>
                <w:rFonts w:eastAsia="Arial" w:cs="Arial"/>
                <w:color w:val="000000" w:themeColor="text1"/>
                <w:sz w:val="22"/>
              </w:rPr>
              <w:t xml:space="preserve"> задач </w:t>
            </w:r>
            <w:r w:rsidR="5B7E4AC6" w:rsidRPr="5B7E4AC6">
              <w:rPr>
                <w:rFonts w:eastAsia="Arial" w:cs="Arial"/>
                <w:color w:val="000000" w:themeColor="text1"/>
                <w:sz w:val="22"/>
                <w:lang w:val="en-US"/>
              </w:rPr>
              <w:t>Camunda</w:t>
            </w:r>
            <w:r w:rsidR="007055AC">
              <w:rPr>
                <w:rFonts w:eastAsia="Arial" w:cs="Arial"/>
                <w:color w:val="000000" w:themeColor="text1"/>
                <w:sz w:val="22"/>
              </w:rPr>
              <w:t>,</w:t>
            </w:r>
            <w:r w:rsidR="5B7E4AC6" w:rsidRPr="00E912A0">
              <w:rPr>
                <w:rFonts w:eastAsia="Arial" w:cs="Arial"/>
                <w:color w:val="000000" w:themeColor="text1"/>
                <w:sz w:val="22"/>
              </w:rPr>
              <w:t xml:space="preserve"> связанных с серви</w:t>
            </w:r>
            <w:r w:rsidR="5B7E4AC6" w:rsidRPr="5B7E4AC6">
              <w:rPr>
                <w:rFonts w:eastAsia="Arial" w:cs="Arial"/>
                <w:color w:val="000000" w:themeColor="text1"/>
                <w:sz w:val="22"/>
                <w:lang w:val="en-US"/>
              </w:rPr>
              <w:t>c</w:t>
            </w:r>
            <w:r w:rsidR="5B7E4AC6" w:rsidRPr="00E912A0">
              <w:rPr>
                <w:rFonts w:eastAsia="Arial" w:cs="Arial"/>
                <w:color w:val="000000" w:themeColor="text1"/>
                <w:sz w:val="22"/>
              </w:rPr>
              <w:t xml:space="preserve">ом </w:t>
            </w:r>
            <w:r w:rsidR="5B7E4AC6" w:rsidRPr="5B7E4AC6">
              <w:rPr>
                <w:rFonts w:eastAsia="Arial" w:cs="Arial"/>
                <w:color w:val="000000" w:themeColor="text1"/>
                <w:sz w:val="22"/>
                <w:lang w:val="en-US"/>
              </w:rPr>
              <w:t>zif</w:t>
            </w:r>
            <w:r w:rsidR="5B7E4AC6" w:rsidRPr="00E912A0">
              <w:rPr>
                <w:rFonts w:eastAsia="Arial" w:cs="Arial"/>
                <w:color w:val="000000" w:themeColor="text1"/>
                <w:sz w:val="22"/>
              </w:rPr>
              <w:t>-</w:t>
            </w:r>
            <w:r w:rsidR="5B7E4AC6" w:rsidRPr="5B7E4AC6">
              <w:rPr>
                <w:rFonts w:eastAsia="Arial" w:cs="Arial"/>
                <w:color w:val="000000" w:themeColor="text1"/>
                <w:sz w:val="22"/>
                <w:lang w:val="en-US"/>
              </w:rPr>
              <w:t>sm</w:t>
            </w:r>
            <w:r w:rsidR="5B7E4AC6" w:rsidRPr="00E912A0">
              <w:rPr>
                <w:rFonts w:eastAsia="Arial" w:cs="Arial"/>
                <w:color w:val="000000" w:themeColor="text1"/>
                <w:sz w:val="22"/>
              </w:rPr>
              <w:t>-</w:t>
            </w:r>
            <w:r w:rsidR="5B7E4AC6" w:rsidRPr="5B7E4AC6">
              <w:rPr>
                <w:rFonts w:eastAsia="Arial" w:cs="Arial"/>
                <w:color w:val="000000" w:themeColor="text1"/>
                <w:sz w:val="22"/>
                <w:lang w:val="en-US"/>
              </w:rPr>
              <w:t>directories</w:t>
            </w:r>
          </w:p>
        </w:tc>
      </w:tr>
      <w:tr w:rsidR="00C41E0B" w:rsidRPr="006C3DC9" w14:paraId="6E0BF680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BD16" w14:textId="77777777" w:rsidR="00C41E0B" w:rsidRPr="00E912A0" w:rsidRDefault="00C41E0B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EED67" w14:textId="632E7E97" w:rsidR="00C41E0B" w:rsidRPr="00C41E0B" w:rsidRDefault="00C41E0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41E0B">
              <w:rPr>
                <w:rFonts w:eastAsia="Times New Roman" w:cs="Arial"/>
                <w:color w:val="000000"/>
                <w:sz w:val="22"/>
                <w:lang w:val="en-US"/>
              </w:rPr>
              <w:t>zif-bp-sm-operation-definition-worker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5E4A" w14:textId="3170AB6D" w:rsidR="00C41E0B" w:rsidRPr="00C41E0B" w:rsidRDefault="0E348053" w:rsidP="00B575E5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E348053">
              <w:rPr>
                <w:rFonts w:eastAsia="Arial" w:cs="Arial"/>
                <w:color w:val="000000" w:themeColor="text1"/>
                <w:sz w:val="22"/>
              </w:rPr>
              <w:t>Сервис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579C5F79" w:rsidRPr="579C5F79">
              <w:rPr>
                <w:rFonts w:eastAsia="Arial" w:cs="Arial"/>
                <w:color w:val="000000" w:themeColor="text1"/>
                <w:sz w:val="22"/>
              </w:rPr>
              <w:t>о</w:t>
            </w:r>
            <w:r w:rsidR="579C5F79" w:rsidRPr="579C5F79">
              <w:rPr>
                <w:rFonts w:eastAsia="Arial" w:cs="Arial"/>
                <w:color w:val="000000" w:themeColor="text1"/>
                <w:sz w:val="22"/>
                <w:lang w:val="en-US"/>
              </w:rPr>
              <w:t>бработчика</w:t>
            </w:r>
            <w:r w:rsidR="5B7E4AC6" w:rsidRPr="5B7E4AC6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задач Camunda</w:t>
            </w:r>
            <w:r w:rsidR="007055AC" w:rsidRPr="00E912A0">
              <w:rPr>
                <w:rFonts w:eastAsia="Arial" w:cs="Arial"/>
                <w:color w:val="000000" w:themeColor="text1"/>
                <w:sz w:val="22"/>
                <w:lang w:val="en-US"/>
              </w:rPr>
              <w:t>,</w:t>
            </w:r>
            <w:r w:rsidR="5B7E4AC6" w:rsidRPr="5B7E4AC6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связанных с сервиcом zif-sm-operation-definition</w:t>
            </w:r>
          </w:p>
        </w:tc>
      </w:tr>
      <w:tr w:rsidR="00C41E0B" w:rsidRPr="006C3DC9" w14:paraId="3CDF49D4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56A9" w14:textId="77777777" w:rsidR="00C41E0B" w:rsidRPr="00C41E0B" w:rsidRDefault="00C41E0B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E694A" w14:textId="0B75B79D" w:rsidR="00C41E0B" w:rsidRPr="00C41E0B" w:rsidRDefault="00C41E0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41E0B">
              <w:rPr>
                <w:rFonts w:eastAsia="Times New Roman" w:cs="Arial"/>
                <w:color w:val="000000"/>
                <w:sz w:val="22"/>
                <w:lang w:val="en-US"/>
              </w:rPr>
              <w:t>zif-bp-sm-operation-performance-worker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F1D5" w14:textId="4A6D4179" w:rsidR="00C41E0B" w:rsidRPr="00C41E0B" w:rsidRDefault="0E348053" w:rsidP="00B575E5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E348053">
              <w:rPr>
                <w:rFonts w:eastAsia="Arial" w:cs="Arial"/>
                <w:color w:val="000000" w:themeColor="text1"/>
                <w:sz w:val="22"/>
              </w:rPr>
              <w:t>Сервис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579C5F79" w:rsidRPr="579C5F79">
              <w:rPr>
                <w:rFonts w:eastAsia="Arial" w:cs="Arial"/>
                <w:color w:val="000000" w:themeColor="text1"/>
                <w:sz w:val="22"/>
              </w:rPr>
              <w:t>о</w:t>
            </w:r>
            <w:r w:rsidR="579C5F79" w:rsidRPr="579C5F79">
              <w:rPr>
                <w:rFonts w:eastAsia="Arial" w:cs="Arial"/>
                <w:color w:val="000000" w:themeColor="text1"/>
                <w:sz w:val="22"/>
                <w:lang w:val="en-US"/>
              </w:rPr>
              <w:t>бработчика</w:t>
            </w:r>
            <w:r w:rsidR="5B7E4AC6" w:rsidRPr="5B7E4AC6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задач Camunda</w:t>
            </w:r>
            <w:r w:rsidR="007055AC" w:rsidRPr="00E912A0">
              <w:rPr>
                <w:rFonts w:eastAsia="Arial" w:cs="Arial"/>
                <w:color w:val="000000" w:themeColor="text1"/>
                <w:sz w:val="22"/>
                <w:lang w:val="en-US"/>
              </w:rPr>
              <w:t>,</w:t>
            </w:r>
            <w:r w:rsidR="5B7E4AC6" w:rsidRPr="5B7E4AC6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связанных с сервиcом zif-sm-operation-performance</w:t>
            </w:r>
          </w:p>
        </w:tc>
      </w:tr>
      <w:tr w:rsidR="00C41E0B" w:rsidRPr="006C3DC9" w14:paraId="484D6224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A134" w14:textId="77777777" w:rsidR="00C41E0B" w:rsidRPr="00C41E0B" w:rsidRDefault="00C41E0B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F2B05" w14:textId="491336EF" w:rsidR="00C41E0B" w:rsidRPr="00C41E0B" w:rsidRDefault="00C41E0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41E0B">
              <w:rPr>
                <w:rFonts w:eastAsia="Times New Roman" w:cs="Arial"/>
                <w:color w:val="000000"/>
                <w:sz w:val="22"/>
                <w:lang w:val="en-US"/>
              </w:rPr>
              <w:t>zif-bp-sm-operations-schedule-worker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4492" w14:textId="5C75A6BB" w:rsidR="00C41E0B" w:rsidRPr="00C41E0B" w:rsidRDefault="50F994AE" w:rsidP="00B575E5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50F994AE">
              <w:rPr>
                <w:rFonts w:eastAsia="Arial" w:cs="Arial"/>
                <w:color w:val="000000" w:themeColor="text1"/>
                <w:sz w:val="22"/>
              </w:rPr>
              <w:t>Сервис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4A485193" w:rsidRPr="4A485193">
              <w:rPr>
                <w:rFonts w:eastAsia="Arial" w:cs="Arial"/>
                <w:color w:val="000000" w:themeColor="text1"/>
                <w:sz w:val="22"/>
              </w:rPr>
              <w:t>о</w:t>
            </w:r>
            <w:r w:rsidR="4A485193" w:rsidRPr="00987C80">
              <w:rPr>
                <w:rFonts w:eastAsia="Arial" w:cs="Arial"/>
                <w:color w:val="000000" w:themeColor="text1"/>
                <w:sz w:val="22"/>
              </w:rPr>
              <w:t>бработчика</w:t>
            </w:r>
            <w:r w:rsidR="1AA08885" w:rsidRPr="4A485193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1AA08885" w:rsidRPr="00987C80">
              <w:rPr>
                <w:rFonts w:eastAsia="Arial" w:cs="Arial"/>
                <w:color w:val="000000" w:themeColor="text1"/>
                <w:sz w:val="22"/>
              </w:rPr>
              <w:t>задач</w:t>
            </w:r>
            <w:r w:rsidR="1AA08885" w:rsidRPr="4A485193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1AA08885" w:rsidRPr="1AA08885">
              <w:rPr>
                <w:rFonts w:eastAsia="Arial" w:cs="Arial"/>
                <w:color w:val="000000" w:themeColor="text1"/>
                <w:sz w:val="22"/>
                <w:lang w:val="en-US"/>
              </w:rPr>
              <w:t>Camunda</w:t>
            </w:r>
            <w:r w:rsidR="007055AC" w:rsidRPr="4A485193">
              <w:rPr>
                <w:rFonts w:eastAsia="Arial" w:cs="Arial"/>
                <w:color w:val="000000" w:themeColor="text1"/>
                <w:sz w:val="22"/>
                <w:lang w:val="en-US"/>
              </w:rPr>
              <w:t>,</w:t>
            </w:r>
            <w:r w:rsidR="1AA08885" w:rsidRPr="4A485193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1AA08885" w:rsidRPr="00987C80">
              <w:rPr>
                <w:rFonts w:eastAsia="Arial" w:cs="Arial"/>
                <w:color w:val="000000" w:themeColor="text1"/>
                <w:sz w:val="22"/>
              </w:rPr>
              <w:t>связанных</w:t>
            </w:r>
            <w:r w:rsidR="1AA08885" w:rsidRPr="4A485193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1AA08885" w:rsidRPr="00987C80">
              <w:rPr>
                <w:rFonts w:eastAsia="Arial" w:cs="Arial"/>
                <w:color w:val="000000" w:themeColor="text1"/>
                <w:sz w:val="22"/>
              </w:rPr>
              <w:t>с</w:t>
            </w:r>
            <w:r w:rsidR="1AA08885" w:rsidRPr="4A485193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1AA08885" w:rsidRPr="00987C80">
              <w:rPr>
                <w:rFonts w:eastAsia="Arial" w:cs="Arial"/>
                <w:color w:val="000000" w:themeColor="text1"/>
                <w:sz w:val="22"/>
              </w:rPr>
              <w:t>серви</w:t>
            </w:r>
            <w:r w:rsidR="1AA08885" w:rsidRPr="1AA08885">
              <w:rPr>
                <w:rFonts w:eastAsia="Arial" w:cs="Arial"/>
                <w:color w:val="000000" w:themeColor="text1"/>
                <w:sz w:val="22"/>
                <w:lang w:val="en-US"/>
              </w:rPr>
              <w:t>c</w:t>
            </w:r>
            <w:r w:rsidR="1AA08885" w:rsidRPr="00987C80">
              <w:rPr>
                <w:rFonts w:eastAsia="Arial" w:cs="Arial"/>
                <w:color w:val="000000" w:themeColor="text1"/>
                <w:sz w:val="22"/>
              </w:rPr>
              <w:t>ом</w:t>
            </w:r>
            <w:r w:rsidR="1AA08885" w:rsidRPr="4A485193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1AA08885" w:rsidRPr="1AA08885">
              <w:rPr>
                <w:rFonts w:eastAsia="Arial" w:cs="Arial"/>
                <w:color w:val="000000" w:themeColor="text1"/>
                <w:sz w:val="22"/>
                <w:lang w:val="en-US"/>
              </w:rPr>
              <w:t>zif</w:t>
            </w:r>
            <w:r w:rsidR="1AA08885" w:rsidRPr="4A485193">
              <w:rPr>
                <w:rFonts w:eastAsia="Arial" w:cs="Arial"/>
                <w:color w:val="000000" w:themeColor="text1"/>
                <w:sz w:val="22"/>
                <w:lang w:val="en-US"/>
              </w:rPr>
              <w:t>-</w:t>
            </w:r>
            <w:r w:rsidR="1AA08885" w:rsidRPr="1AA08885">
              <w:rPr>
                <w:rFonts w:eastAsia="Arial" w:cs="Arial"/>
                <w:color w:val="000000" w:themeColor="text1"/>
                <w:sz w:val="22"/>
                <w:lang w:val="en-US"/>
              </w:rPr>
              <w:t>sm</w:t>
            </w:r>
            <w:r w:rsidR="1AA08885" w:rsidRPr="4A485193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1AA08885" w:rsidRPr="1AA08885">
              <w:rPr>
                <w:rFonts w:eastAsia="Arial" w:cs="Arial"/>
                <w:color w:val="000000" w:themeColor="text1"/>
                <w:sz w:val="22"/>
                <w:lang w:val="en-US"/>
              </w:rPr>
              <w:t>operation</w:t>
            </w:r>
            <w:r w:rsidR="1AA08885" w:rsidRPr="4A485193">
              <w:rPr>
                <w:rFonts w:eastAsia="Arial" w:cs="Arial"/>
                <w:color w:val="000000" w:themeColor="text1"/>
                <w:sz w:val="22"/>
                <w:lang w:val="en-US"/>
              </w:rPr>
              <w:t>-</w:t>
            </w:r>
            <w:r w:rsidR="1AA08885" w:rsidRPr="1AA08885">
              <w:rPr>
                <w:rFonts w:eastAsia="Arial" w:cs="Arial"/>
                <w:color w:val="000000" w:themeColor="text1"/>
                <w:sz w:val="22"/>
                <w:lang w:val="en-US"/>
              </w:rPr>
              <w:t>schedule</w:t>
            </w:r>
          </w:p>
        </w:tc>
      </w:tr>
      <w:tr w:rsidR="00C41E0B" w:rsidRPr="006660F7" w14:paraId="5A762B07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D786" w14:textId="77777777" w:rsidR="00C41E0B" w:rsidRPr="00C41E0B" w:rsidRDefault="00C41E0B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8E913" w14:textId="38B03A56" w:rsidR="00C41E0B" w:rsidRPr="00C41E0B" w:rsidRDefault="00C41E0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41E0B">
              <w:rPr>
                <w:rFonts w:eastAsia="Times New Roman" w:cs="Arial"/>
                <w:color w:val="000000"/>
                <w:sz w:val="22"/>
                <w:lang w:val="en-US"/>
              </w:rPr>
              <w:t>zif-bp-sm-work-definition-worker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5CFD" w14:textId="288A43BA" w:rsidR="00C41E0B" w:rsidRPr="00987C80" w:rsidRDefault="243E7013" w:rsidP="00B575E5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243E7013">
              <w:rPr>
                <w:rFonts w:eastAsia="Arial" w:cs="Arial"/>
                <w:color w:val="000000" w:themeColor="text1"/>
                <w:sz w:val="22"/>
              </w:rPr>
              <w:t xml:space="preserve">Сервис </w:t>
            </w:r>
            <w:r w:rsidR="4A485193" w:rsidRPr="4A485193">
              <w:rPr>
                <w:rFonts w:eastAsia="Arial" w:cs="Arial"/>
                <w:color w:val="000000" w:themeColor="text1"/>
                <w:sz w:val="22"/>
              </w:rPr>
              <w:t>о</w:t>
            </w:r>
            <w:r w:rsidR="4A485193" w:rsidRPr="00987C80">
              <w:rPr>
                <w:rFonts w:eastAsia="Arial" w:cs="Arial"/>
                <w:color w:val="000000" w:themeColor="text1"/>
                <w:sz w:val="22"/>
              </w:rPr>
              <w:t>бработчика</w:t>
            </w:r>
            <w:r w:rsidR="1F47C66F" w:rsidRPr="00987C80">
              <w:rPr>
                <w:rFonts w:eastAsia="Arial" w:cs="Arial"/>
                <w:color w:val="000000" w:themeColor="text1"/>
                <w:sz w:val="22"/>
              </w:rPr>
              <w:t xml:space="preserve"> задач </w:t>
            </w:r>
            <w:r w:rsidR="1F47C66F" w:rsidRPr="1F47C66F">
              <w:rPr>
                <w:rFonts w:eastAsia="Arial" w:cs="Arial"/>
                <w:color w:val="000000" w:themeColor="text1"/>
                <w:sz w:val="22"/>
                <w:lang w:val="en-US"/>
              </w:rPr>
              <w:t>Camunda</w:t>
            </w:r>
            <w:r w:rsidR="007055AC" w:rsidRPr="00987C80">
              <w:rPr>
                <w:rFonts w:eastAsia="Arial" w:cs="Arial"/>
                <w:color w:val="000000" w:themeColor="text1"/>
                <w:sz w:val="22"/>
              </w:rPr>
              <w:t>,</w:t>
            </w:r>
            <w:r w:rsidR="1F47C66F" w:rsidRPr="00987C80">
              <w:rPr>
                <w:rFonts w:eastAsia="Arial" w:cs="Arial"/>
                <w:color w:val="000000" w:themeColor="text1"/>
                <w:sz w:val="22"/>
              </w:rPr>
              <w:t xml:space="preserve"> связанных с серви</w:t>
            </w:r>
            <w:r w:rsidR="1F47C66F" w:rsidRPr="1F47C66F">
              <w:rPr>
                <w:rFonts w:eastAsia="Arial" w:cs="Arial"/>
                <w:color w:val="000000" w:themeColor="text1"/>
                <w:sz w:val="22"/>
                <w:lang w:val="en-US"/>
              </w:rPr>
              <w:t>c</w:t>
            </w:r>
            <w:r w:rsidR="1F47C66F" w:rsidRPr="00987C80">
              <w:rPr>
                <w:rFonts w:eastAsia="Arial" w:cs="Arial"/>
                <w:color w:val="000000" w:themeColor="text1"/>
                <w:sz w:val="22"/>
              </w:rPr>
              <w:t xml:space="preserve">ом </w:t>
            </w:r>
            <w:r w:rsidR="1F47C66F" w:rsidRPr="1F47C66F">
              <w:rPr>
                <w:rFonts w:eastAsia="Arial" w:cs="Arial"/>
                <w:color w:val="000000" w:themeColor="text1"/>
                <w:sz w:val="22"/>
                <w:lang w:val="en-US"/>
              </w:rPr>
              <w:t>zif</w:t>
            </w:r>
            <w:r w:rsidR="1F47C66F" w:rsidRPr="00987C80">
              <w:rPr>
                <w:rFonts w:eastAsia="Arial" w:cs="Arial"/>
                <w:color w:val="000000" w:themeColor="text1"/>
                <w:sz w:val="22"/>
              </w:rPr>
              <w:t>-</w:t>
            </w:r>
            <w:r w:rsidR="1F47C66F" w:rsidRPr="1F47C66F">
              <w:rPr>
                <w:rFonts w:eastAsia="Arial" w:cs="Arial"/>
                <w:color w:val="000000" w:themeColor="text1"/>
                <w:sz w:val="22"/>
                <w:lang w:val="en-US"/>
              </w:rPr>
              <w:t>sm</w:t>
            </w:r>
            <w:r w:rsidR="1F47C66F" w:rsidRPr="00987C80">
              <w:rPr>
                <w:rFonts w:eastAsia="Arial" w:cs="Arial"/>
                <w:color w:val="000000" w:themeColor="text1"/>
                <w:sz w:val="22"/>
              </w:rPr>
              <w:t>-</w:t>
            </w:r>
            <w:r w:rsidR="1F47C66F" w:rsidRPr="1F47C66F">
              <w:rPr>
                <w:rFonts w:eastAsia="Arial" w:cs="Arial"/>
                <w:color w:val="000000" w:themeColor="text1"/>
                <w:sz w:val="22"/>
                <w:lang w:val="en-US"/>
              </w:rPr>
              <w:t>work</w:t>
            </w:r>
            <w:r w:rsidR="1F47C66F" w:rsidRPr="00987C80">
              <w:rPr>
                <w:rFonts w:eastAsia="Arial" w:cs="Arial"/>
                <w:color w:val="000000" w:themeColor="text1"/>
                <w:sz w:val="22"/>
              </w:rPr>
              <w:t>-</w:t>
            </w:r>
            <w:r w:rsidR="1F47C66F" w:rsidRPr="1F47C66F">
              <w:rPr>
                <w:rFonts w:eastAsia="Arial" w:cs="Arial"/>
                <w:color w:val="000000" w:themeColor="text1"/>
                <w:sz w:val="22"/>
                <w:lang w:val="en-US"/>
              </w:rPr>
              <w:t>definition</w:t>
            </w:r>
          </w:p>
        </w:tc>
      </w:tr>
      <w:tr w:rsidR="00C41E0B" w:rsidRPr="006660F7" w14:paraId="7472671F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7A2D" w14:textId="77777777" w:rsidR="00C41E0B" w:rsidRPr="00987C80" w:rsidRDefault="00C41E0B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E63" w14:textId="31B42461" w:rsidR="00C41E0B" w:rsidRPr="00C41E0B" w:rsidRDefault="00C41E0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41E0B">
              <w:rPr>
                <w:rFonts w:eastAsia="Times New Roman" w:cs="Arial"/>
                <w:color w:val="000000"/>
                <w:sz w:val="22"/>
                <w:lang w:val="en-US"/>
              </w:rPr>
              <w:t>zif-bp-sm-work-performance-worker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9517" w14:textId="5B5510B5" w:rsidR="00C41E0B" w:rsidRPr="00987C80" w:rsidRDefault="243E7013" w:rsidP="00B575E5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243E7013">
              <w:rPr>
                <w:rFonts w:eastAsia="Arial" w:cs="Arial"/>
                <w:color w:val="000000" w:themeColor="text1"/>
                <w:sz w:val="22"/>
              </w:rPr>
              <w:t xml:space="preserve">Сервис </w:t>
            </w:r>
            <w:r w:rsidR="4A485193" w:rsidRPr="4A485193">
              <w:rPr>
                <w:rFonts w:eastAsia="Arial" w:cs="Arial"/>
                <w:color w:val="000000" w:themeColor="text1"/>
                <w:sz w:val="22"/>
              </w:rPr>
              <w:t>о</w:t>
            </w:r>
            <w:r w:rsidR="4A485193" w:rsidRPr="00987C80">
              <w:rPr>
                <w:rFonts w:eastAsia="Arial" w:cs="Arial"/>
                <w:color w:val="000000" w:themeColor="text1"/>
                <w:sz w:val="22"/>
              </w:rPr>
              <w:t>бработчика</w:t>
            </w:r>
            <w:r w:rsidR="2FA6DC3C" w:rsidRPr="00987C80">
              <w:rPr>
                <w:rFonts w:eastAsia="Arial" w:cs="Arial"/>
                <w:color w:val="000000" w:themeColor="text1"/>
                <w:sz w:val="22"/>
              </w:rPr>
              <w:t xml:space="preserve"> задач </w:t>
            </w:r>
            <w:r w:rsidR="2FA6DC3C" w:rsidRPr="764B084A">
              <w:rPr>
                <w:rFonts w:eastAsia="Arial" w:cs="Arial"/>
                <w:color w:val="000000" w:themeColor="text1"/>
                <w:sz w:val="22"/>
                <w:lang w:val="en-US"/>
              </w:rPr>
              <w:t>Camunda</w:t>
            </w:r>
            <w:r w:rsidR="007055AC" w:rsidRPr="00987C80">
              <w:rPr>
                <w:rFonts w:eastAsia="Arial" w:cs="Arial"/>
                <w:color w:val="000000" w:themeColor="text1"/>
                <w:sz w:val="22"/>
              </w:rPr>
              <w:t>,</w:t>
            </w:r>
            <w:r w:rsidR="2FA6DC3C" w:rsidRPr="00987C80">
              <w:rPr>
                <w:rFonts w:eastAsia="Arial" w:cs="Arial"/>
                <w:color w:val="000000" w:themeColor="text1"/>
                <w:sz w:val="22"/>
              </w:rPr>
              <w:t xml:space="preserve"> связанных с серви</w:t>
            </w:r>
            <w:r w:rsidR="2FA6DC3C" w:rsidRPr="764B084A">
              <w:rPr>
                <w:rFonts w:eastAsia="Arial" w:cs="Arial"/>
                <w:color w:val="000000" w:themeColor="text1"/>
                <w:sz w:val="22"/>
                <w:lang w:val="en-US"/>
              </w:rPr>
              <w:t>c</w:t>
            </w:r>
            <w:r w:rsidR="2FA6DC3C" w:rsidRPr="00987C80">
              <w:rPr>
                <w:rFonts w:eastAsia="Arial" w:cs="Arial"/>
                <w:color w:val="000000" w:themeColor="text1"/>
                <w:sz w:val="22"/>
              </w:rPr>
              <w:t xml:space="preserve">ом </w:t>
            </w:r>
            <w:r w:rsidR="2FA6DC3C" w:rsidRPr="764B084A">
              <w:rPr>
                <w:rFonts w:eastAsia="Arial" w:cs="Arial"/>
                <w:color w:val="000000" w:themeColor="text1"/>
                <w:sz w:val="22"/>
                <w:lang w:val="en-US"/>
              </w:rPr>
              <w:t>zif</w:t>
            </w:r>
            <w:r w:rsidR="2FA6DC3C" w:rsidRPr="00987C80">
              <w:rPr>
                <w:rFonts w:eastAsia="Arial" w:cs="Arial"/>
                <w:color w:val="000000" w:themeColor="text1"/>
                <w:sz w:val="22"/>
              </w:rPr>
              <w:t>-</w:t>
            </w:r>
            <w:r w:rsidR="2FA6DC3C" w:rsidRPr="764B084A">
              <w:rPr>
                <w:rFonts w:eastAsia="Arial" w:cs="Arial"/>
                <w:color w:val="000000" w:themeColor="text1"/>
                <w:sz w:val="22"/>
                <w:lang w:val="en-US"/>
              </w:rPr>
              <w:t>sm</w:t>
            </w:r>
            <w:r w:rsidR="2FA6DC3C" w:rsidRPr="00987C80">
              <w:rPr>
                <w:rFonts w:eastAsia="Arial" w:cs="Arial"/>
                <w:color w:val="000000" w:themeColor="text1"/>
                <w:sz w:val="22"/>
              </w:rPr>
              <w:t>-</w:t>
            </w:r>
            <w:r w:rsidR="2FA6DC3C" w:rsidRPr="764B084A">
              <w:rPr>
                <w:rFonts w:eastAsia="Arial" w:cs="Arial"/>
                <w:color w:val="000000" w:themeColor="text1"/>
                <w:sz w:val="22"/>
                <w:lang w:val="en-US"/>
              </w:rPr>
              <w:t>work</w:t>
            </w:r>
            <w:r w:rsidR="2FA6DC3C" w:rsidRPr="00987C80">
              <w:rPr>
                <w:rFonts w:eastAsia="Arial" w:cs="Arial"/>
                <w:color w:val="000000" w:themeColor="text1"/>
                <w:sz w:val="22"/>
              </w:rPr>
              <w:t>-</w:t>
            </w:r>
            <w:r w:rsidR="2FA6DC3C" w:rsidRPr="764B084A">
              <w:rPr>
                <w:rFonts w:eastAsia="Arial" w:cs="Arial"/>
                <w:color w:val="000000" w:themeColor="text1"/>
                <w:sz w:val="22"/>
                <w:lang w:val="en-US"/>
              </w:rPr>
              <w:t>performance</w:t>
            </w:r>
          </w:p>
        </w:tc>
      </w:tr>
      <w:tr w:rsidR="00C41E0B" w:rsidRPr="006660F7" w14:paraId="49BC96F9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D1D9" w14:textId="77777777" w:rsidR="00C41E0B" w:rsidRPr="00987C80" w:rsidRDefault="00C41E0B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B527E" w14:textId="64A2B404" w:rsidR="00C41E0B" w:rsidRPr="00C41E0B" w:rsidRDefault="00C41E0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41E0B">
              <w:rPr>
                <w:rFonts w:eastAsia="Times New Roman" w:cs="Arial"/>
                <w:color w:val="000000"/>
                <w:sz w:val="22"/>
                <w:lang w:val="en-US"/>
              </w:rPr>
              <w:t>zif-bp-sm-work-schedule-worker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6B62" w14:textId="696EDD4C" w:rsidR="00C41E0B" w:rsidRPr="00987C80" w:rsidRDefault="243E7013" w:rsidP="00B575E5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243E7013">
              <w:rPr>
                <w:rFonts w:eastAsia="Arial" w:cs="Arial"/>
                <w:color w:val="000000" w:themeColor="text1"/>
                <w:sz w:val="22"/>
              </w:rPr>
              <w:t xml:space="preserve">Сервис </w:t>
            </w:r>
            <w:r w:rsidR="4A485193" w:rsidRPr="4A485193">
              <w:rPr>
                <w:rFonts w:eastAsia="Arial" w:cs="Arial"/>
                <w:color w:val="000000" w:themeColor="text1"/>
                <w:sz w:val="22"/>
              </w:rPr>
              <w:t>о</w:t>
            </w:r>
            <w:r w:rsidR="4A485193" w:rsidRPr="00987C80">
              <w:rPr>
                <w:rFonts w:eastAsia="Arial" w:cs="Arial"/>
                <w:color w:val="000000" w:themeColor="text1"/>
                <w:sz w:val="22"/>
              </w:rPr>
              <w:t>бработчика</w:t>
            </w:r>
            <w:r w:rsidR="02C70C4C" w:rsidRPr="00987C80">
              <w:rPr>
                <w:rFonts w:eastAsia="Arial" w:cs="Arial"/>
                <w:color w:val="000000" w:themeColor="text1"/>
                <w:sz w:val="22"/>
              </w:rPr>
              <w:t xml:space="preserve"> задач </w:t>
            </w:r>
            <w:r w:rsidR="02C70C4C" w:rsidRPr="02C70C4C">
              <w:rPr>
                <w:rFonts w:eastAsia="Arial" w:cs="Arial"/>
                <w:color w:val="000000" w:themeColor="text1"/>
                <w:sz w:val="22"/>
                <w:lang w:val="en-US"/>
              </w:rPr>
              <w:t>Camunda</w:t>
            </w:r>
            <w:r w:rsidR="007055AC" w:rsidRPr="00987C80">
              <w:rPr>
                <w:rFonts w:eastAsia="Arial" w:cs="Arial"/>
                <w:color w:val="000000" w:themeColor="text1"/>
                <w:sz w:val="22"/>
              </w:rPr>
              <w:t>,</w:t>
            </w:r>
            <w:r w:rsidR="02C70C4C" w:rsidRPr="00987C80">
              <w:rPr>
                <w:rFonts w:eastAsia="Arial" w:cs="Arial"/>
                <w:color w:val="000000" w:themeColor="text1"/>
                <w:sz w:val="22"/>
              </w:rPr>
              <w:t xml:space="preserve"> связанных с серви</w:t>
            </w:r>
            <w:r w:rsidR="02C70C4C" w:rsidRPr="02C70C4C">
              <w:rPr>
                <w:rFonts w:eastAsia="Arial" w:cs="Arial"/>
                <w:color w:val="000000" w:themeColor="text1"/>
                <w:sz w:val="22"/>
                <w:lang w:val="en-US"/>
              </w:rPr>
              <w:t>c</w:t>
            </w:r>
            <w:r w:rsidR="02C70C4C" w:rsidRPr="00987C80">
              <w:rPr>
                <w:rFonts w:eastAsia="Arial" w:cs="Arial"/>
                <w:color w:val="000000" w:themeColor="text1"/>
                <w:sz w:val="22"/>
              </w:rPr>
              <w:t xml:space="preserve">ом </w:t>
            </w:r>
            <w:r w:rsidR="02C70C4C" w:rsidRPr="02C70C4C">
              <w:rPr>
                <w:rFonts w:eastAsia="Arial" w:cs="Arial"/>
                <w:color w:val="000000" w:themeColor="text1"/>
                <w:sz w:val="22"/>
                <w:lang w:val="en-US"/>
              </w:rPr>
              <w:t>zif</w:t>
            </w:r>
            <w:r w:rsidR="02C70C4C" w:rsidRPr="00987C80">
              <w:rPr>
                <w:rFonts w:eastAsia="Arial" w:cs="Arial"/>
                <w:color w:val="000000" w:themeColor="text1"/>
                <w:sz w:val="22"/>
              </w:rPr>
              <w:t>-</w:t>
            </w:r>
            <w:r w:rsidR="02C70C4C" w:rsidRPr="02C70C4C">
              <w:rPr>
                <w:rFonts w:eastAsia="Arial" w:cs="Arial"/>
                <w:color w:val="000000" w:themeColor="text1"/>
                <w:sz w:val="22"/>
                <w:lang w:val="en-US"/>
              </w:rPr>
              <w:t>sm</w:t>
            </w:r>
            <w:r w:rsidR="02C70C4C" w:rsidRPr="00987C80">
              <w:rPr>
                <w:rFonts w:eastAsia="Arial" w:cs="Arial"/>
                <w:color w:val="000000" w:themeColor="text1"/>
                <w:sz w:val="22"/>
              </w:rPr>
              <w:t>-</w:t>
            </w:r>
            <w:r w:rsidR="02C70C4C" w:rsidRPr="02C70C4C">
              <w:rPr>
                <w:rFonts w:eastAsia="Arial" w:cs="Arial"/>
                <w:color w:val="000000" w:themeColor="text1"/>
                <w:sz w:val="22"/>
                <w:lang w:val="en-US"/>
              </w:rPr>
              <w:t>work</w:t>
            </w:r>
            <w:r w:rsidR="02C70C4C" w:rsidRPr="00987C80">
              <w:rPr>
                <w:rFonts w:eastAsia="Arial" w:cs="Arial"/>
                <w:color w:val="000000" w:themeColor="text1"/>
                <w:sz w:val="22"/>
              </w:rPr>
              <w:t>-</w:t>
            </w:r>
            <w:r w:rsidR="02C70C4C" w:rsidRPr="02C70C4C">
              <w:rPr>
                <w:rFonts w:eastAsia="Arial" w:cs="Arial"/>
                <w:color w:val="000000" w:themeColor="text1"/>
                <w:sz w:val="22"/>
                <w:lang w:val="en-US"/>
              </w:rPr>
              <w:t>schedule</w:t>
            </w:r>
          </w:p>
        </w:tc>
      </w:tr>
      <w:tr w:rsidR="00C41E0B" w:rsidRPr="006C3DC9" w14:paraId="55CD2305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F7EC" w14:textId="77777777" w:rsidR="00C41E0B" w:rsidRPr="00987C80" w:rsidRDefault="00C41E0B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CB03" w14:textId="0A293DA9" w:rsidR="00C41E0B" w:rsidRPr="00C41E0B" w:rsidRDefault="00C41E0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41E0B">
              <w:rPr>
                <w:rFonts w:eastAsia="Times New Roman" w:cs="Arial"/>
                <w:color w:val="000000"/>
                <w:sz w:val="22"/>
                <w:lang w:val="en-US"/>
              </w:rPr>
              <w:t>zif-cm-context-functions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075B" w14:textId="123BBE6F" w:rsidR="00C41E0B" w:rsidRPr="00C41E0B" w:rsidRDefault="3B2F2206" w:rsidP="3B2F2206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3B2F2206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Сервис </w:t>
            </w:r>
            <w:r w:rsidRPr="3B2F2206">
              <w:rPr>
                <w:rFonts w:eastAsia="Times New Roman" w:cs="Arial"/>
                <w:color w:val="000000" w:themeColor="text1"/>
                <w:sz w:val="22"/>
                <w:lang w:val="en-US"/>
              </w:rPr>
              <w:t>zif-cm-context-functions</w:t>
            </w:r>
          </w:p>
        </w:tc>
      </w:tr>
      <w:tr w:rsidR="00C41E0B" w:rsidRPr="006C3DC9" w14:paraId="02FA6A1A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9FA8" w14:textId="77777777" w:rsidR="00C41E0B" w:rsidRPr="00C41E0B" w:rsidRDefault="00C41E0B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AD8DB" w14:textId="1EDF368A" w:rsidR="00C41E0B" w:rsidRPr="00C41E0B" w:rsidRDefault="002A4F7C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2A4F7C">
              <w:rPr>
                <w:rFonts w:eastAsia="Times New Roman" w:cs="Arial"/>
                <w:color w:val="000000"/>
                <w:sz w:val="22"/>
                <w:lang w:val="en-US"/>
              </w:rPr>
              <w:t>zif-cm-engine-mvel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27D2" w14:textId="154887AC" w:rsidR="00C41E0B" w:rsidRPr="00844769" w:rsidRDefault="2EDAF183" w:rsidP="7E56D26A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2EDAF183">
              <w:rPr>
                <w:rFonts w:eastAsia="Arial" w:cs="Arial"/>
                <w:color w:val="000000" w:themeColor="text1"/>
                <w:sz w:val="22"/>
                <w:lang w:val="en-US"/>
              </w:rPr>
              <w:t>gRPC</w:t>
            </w:r>
            <w:r w:rsidR="00DE6C7A"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>-</w:t>
            </w:r>
            <w:r w:rsidRPr="00844769">
              <w:rPr>
                <w:rFonts w:eastAsia="Arial" w:cs="Arial"/>
                <w:color w:val="000000" w:themeColor="text1"/>
                <w:sz w:val="22"/>
              </w:rPr>
              <w:t>сервис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844769">
              <w:rPr>
                <w:rFonts w:eastAsia="Arial" w:cs="Arial"/>
                <w:color w:val="000000" w:themeColor="text1"/>
                <w:sz w:val="22"/>
              </w:rPr>
              <w:t>исполнения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2EDAF183">
              <w:rPr>
                <w:rFonts w:eastAsia="Arial" w:cs="Arial"/>
                <w:color w:val="000000" w:themeColor="text1"/>
                <w:sz w:val="22"/>
                <w:lang w:val="en-US"/>
              </w:rPr>
              <w:t>MVEL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>-</w:t>
            </w:r>
            <w:r w:rsidRPr="00844769">
              <w:rPr>
                <w:rFonts w:eastAsia="Arial" w:cs="Arial"/>
                <w:color w:val="000000" w:themeColor="text1"/>
                <w:sz w:val="22"/>
              </w:rPr>
              <w:t>выражений</w:t>
            </w:r>
            <w:r w:rsidR="5A484258"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7E56D26A" w:rsidRPr="7E56D26A">
              <w:rPr>
                <w:rFonts w:eastAsia="Times New Roman" w:cs="Arial"/>
                <w:color w:val="000000" w:themeColor="text1"/>
                <w:sz w:val="22"/>
                <w:lang w:val="en-US"/>
              </w:rPr>
              <w:t>zif-cm-engine-mvel</w:t>
            </w:r>
          </w:p>
        </w:tc>
      </w:tr>
      <w:tr w:rsidR="00C41E0B" w:rsidRPr="00B575E5" w14:paraId="40300272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8C6F" w14:textId="77777777" w:rsidR="00C41E0B" w:rsidRPr="00987C80" w:rsidRDefault="00C41E0B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96401" w14:textId="5636A2B1" w:rsidR="00C41E0B" w:rsidRPr="00C41E0B" w:rsidRDefault="002A4F7C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2A4F7C">
              <w:rPr>
                <w:rFonts w:eastAsia="Times New Roman" w:cs="Arial"/>
                <w:color w:val="000000"/>
                <w:sz w:val="22"/>
                <w:lang w:val="en-US"/>
              </w:rPr>
              <w:t>zif-cm-metadata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4093" w14:textId="0DF375BE" w:rsidR="00C41E0B" w:rsidRPr="00987C80" w:rsidRDefault="61FDCFBE" w:rsidP="7E56D26A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844769">
              <w:rPr>
                <w:rFonts w:eastAsia="Arial" w:cs="Arial"/>
                <w:color w:val="000000" w:themeColor="text1"/>
                <w:sz w:val="22"/>
              </w:rPr>
              <w:t xml:space="preserve">Сервис хранения метаданных по расчетным свойствам </w:t>
            </w:r>
            <w:r w:rsidR="5D60AA69" w:rsidRPr="00844769">
              <w:rPr>
                <w:rFonts w:eastAsia="Arial" w:cs="Arial"/>
                <w:color w:val="000000" w:themeColor="text1"/>
                <w:sz w:val="22"/>
              </w:rPr>
              <w:t>объектной</w:t>
            </w:r>
            <w:r w:rsidR="2286C100" w:rsidRPr="00844769">
              <w:rPr>
                <w:rFonts w:eastAsia="Arial" w:cs="Arial"/>
                <w:color w:val="000000" w:themeColor="text1"/>
                <w:sz w:val="22"/>
              </w:rPr>
              <w:t xml:space="preserve"> модели</w:t>
            </w:r>
            <w:r w:rsidR="7E56D26A" w:rsidRPr="7E56D26A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E56D26A" w:rsidRPr="7E56D26A">
              <w:rPr>
                <w:rFonts w:eastAsia="Times New Roman" w:cs="Arial"/>
                <w:color w:val="000000" w:themeColor="text1"/>
                <w:sz w:val="22"/>
                <w:lang w:val="en-US"/>
              </w:rPr>
              <w:t>zif</w:t>
            </w:r>
            <w:r w:rsidR="7E56D26A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E56D26A" w:rsidRPr="7E56D26A">
              <w:rPr>
                <w:rFonts w:eastAsia="Times New Roman" w:cs="Arial"/>
                <w:color w:val="000000" w:themeColor="text1"/>
                <w:sz w:val="22"/>
                <w:lang w:val="en-US"/>
              </w:rPr>
              <w:t>cm</w:t>
            </w:r>
            <w:r w:rsidR="7E56D26A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E56D26A" w:rsidRPr="7E56D26A">
              <w:rPr>
                <w:rFonts w:eastAsia="Times New Roman" w:cs="Arial"/>
                <w:color w:val="000000" w:themeColor="text1"/>
                <w:sz w:val="22"/>
                <w:lang w:val="en-US"/>
              </w:rPr>
              <w:t>metadata</w:t>
            </w:r>
          </w:p>
        </w:tc>
      </w:tr>
      <w:tr w:rsidR="00C41E0B" w:rsidRPr="00B575E5" w14:paraId="7789877A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7F73" w14:textId="77777777" w:rsidR="00C41E0B" w:rsidRPr="00844769" w:rsidRDefault="00C41E0B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D41D6" w14:textId="3E8975BC" w:rsidR="00C41E0B" w:rsidRPr="00C41E0B" w:rsidRDefault="002A4F7C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2A4F7C">
              <w:rPr>
                <w:rFonts w:eastAsia="Times New Roman" w:cs="Arial"/>
                <w:color w:val="000000"/>
                <w:sz w:val="22"/>
                <w:lang w:val="en-US"/>
              </w:rPr>
              <w:t>zif-cm-provider-udl-service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672A" w14:textId="4B415C79" w:rsidR="00C41E0B" w:rsidRPr="00844769" w:rsidRDefault="5D60AA69" w:rsidP="00B575E5">
            <w:pPr>
              <w:spacing w:line="240" w:lineRule="auto"/>
              <w:ind w:firstLine="0"/>
              <w:jc w:val="left"/>
              <w:rPr>
                <w:rFonts w:eastAsia="Arial" w:cs="Arial"/>
                <w:color w:val="000000" w:themeColor="text1"/>
                <w:sz w:val="22"/>
              </w:rPr>
            </w:pPr>
            <w:r w:rsidRPr="00844769">
              <w:rPr>
                <w:rFonts w:eastAsia="Arial" w:cs="Arial"/>
                <w:color w:val="000000" w:themeColor="text1"/>
                <w:sz w:val="22"/>
              </w:rPr>
              <w:t>С</w:t>
            </w:r>
            <w:r w:rsidRPr="00844769">
              <w:rPr>
                <w:rFonts w:eastAsia="Arial" w:cs="Arial"/>
                <w:sz w:val="22"/>
              </w:rPr>
              <w:t>ервис</w:t>
            </w:r>
            <w:r w:rsidR="14C4EC8E" w:rsidRPr="00844769">
              <w:rPr>
                <w:rFonts w:eastAsia="Arial" w:cs="Arial"/>
                <w:sz w:val="22"/>
              </w:rPr>
              <w:t xml:space="preserve"> получения значений из </w:t>
            </w:r>
            <w:r w:rsidR="14C4EC8E" w:rsidRPr="14C4EC8E">
              <w:rPr>
                <w:rFonts w:eastAsia="Arial" w:cs="Arial"/>
                <w:sz w:val="22"/>
                <w:lang w:val="en-US"/>
              </w:rPr>
              <w:t>UDL</w:t>
            </w:r>
            <w:r w:rsidR="14C4EC8E" w:rsidRPr="00844769">
              <w:rPr>
                <w:rFonts w:eastAsia="Arial" w:cs="Arial"/>
                <w:sz w:val="22"/>
              </w:rPr>
              <w:t xml:space="preserve"> для </w:t>
            </w:r>
            <w:r w:rsidR="14C4EC8E" w:rsidRPr="00844769">
              <w:rPr>
                <w:rFonts w:eastAsia="Arial" w:cs="Arial"/>
                <w:sz w:val="22"/>
                <w:lang w:val="en-US"/>
              </w:rPr>
              <w:t>zif</w:t>
            </w:r>
            <w:r w:rsidR="14C4EC8E" w:rsidRPr="00844769">
              <w:rPr>
                <w:rFonts w:eastAsia="Arial" w:cs="Arial"/>
                <w:sz w:val="22"/>
              </w:rPr>
              <w:t>-</w:t>
            </w:r>
            <w:r w:rsidR="14C4EC8E" w:rsidRPr="00844769">
              <w:rPr>
                <w:rFonts w:eastAsia="Arial" w:cs="Arial"/>
                <w:sz w:val="22"/>
                <w:lang w:val="en-US"/>
              </w:rPr>
              <w:t>cm</w:t>
            </w:r>
            <w:r w:rsidR="14C4EC8E" w:rsidRPr="00844769">
              <w:rPr>
                <w:rFonts w:eastAsia="Arial" w:cs="Arial"/>
                <w:sz w:val="22"/>
              </w:rPr>
              <w:t>-</w:t>
            </w:r>
            <w:r w:rsidR="14C4EC8E" w:rsidRPr="00844769">
              <w:rPr>
                <w:rFonts w:eastAsia="Arial" w:cs="Arial"/>
                <w:sz w:val="22"/>
                <w:lang w:val="en-US"/>
              </w:rPr>
              <w:t>engine</w:t>
            </w:r>
            <w:r w:rsidR="14C4EC8E" w:rsidRPr="00844769">
              <w:rPr>
                <w:rFonts w:eastAsia="Arial" w:cs="Arial"/>
                <w:sz w:val="22"/>
              </w:rPr>
              <w:t>-</w:t>
            </w:r>
            <w:r w:rsidR="14C4EC8E" w:rsidRPr="00844769">
              <w:rPr>
                <w:rFonts w:eastAsia="Arial" w:cs="Arial"/>
                <w:sz w:val="22"/>
                <w:lang w:val="en-US"/>
              </w:rPr>
              <w:t>mvel</w:t>
            </w:r>
          </w:p>
        </w:tc>
      </w:tr>
      <w:tr w:rsidR="00C41E0B" w:rsidRPr="00B575E5" w14:paraId="11711398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2741" w14:textId="77777777" w:rsidR="00C41E0B" w:rsidRPr="00844769" w:rsidRDefault="00C41E0B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8A070" w14:textId="0A9085EA" w:rsidR="00C41E0B" w:rsidRPr="00C41E0B" w:rsidRDefault="002A4F7C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2A4F7C">
              <w:rPr>
                <w:rFonts w:eastAsia="Times New Roman" w:cs="Arial"/>
                <w:color w:val="000000"/>
                <w:sz w:val="22"/>
                <w:lang w:val="en-US"/>
              </w:rPr>
              <w:t>zif-dashboard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A886" w14:textId="1364D677" w:rsidR="00C41E0B" w:rsidRPr="00987C80" w:rsidRDefault="2D62ED5A" w:rsidP="7E56D26A">
            <w:pPr>
              <w:spacing w:after="0"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2D62ED5A">
              <w:rPr>
                <w:rFonts w:eastAsia="Arial" w:cs="Arial"/>
                <w:color w:val="000000" w:themeColor="text1"/>
                <w:sz w:val="22"/>
              </w:rPr>
              <w:t xml:space="preserve">Сервис </w:t>
            </w:r>
            <w:r w:rsidR="579C5F79" w:rsidRPr="579C5F79">
              <w:rPr>
                <w:rFonts w:eastAsia="Arial" w:cs="Arial"/>
                <w:color w:val="000000" w:themeColor="text1"/>
                <w:sz w:val="22"/>
              </w:rPr>
              <w:t>д</w:t>
            </w:r>
            <w:r w:rsidR="579C5F79" w:rsidRPr="00987C80">
              <w:rPr>
                <w:rFonts w:eastAsia="Arial" w:cs="Arial"/>
                <w:color w:val="000000" w:themeColor="text1"/>
                <w:sz w:val="22"/>
              </w:rPr>
              <w:t>ашбордов</w:t>
            </w:r>
            <w:r w:rsidR="2628321B" w:rsidRPr="00987C80">
              <w:rPr>
                <w:rFonts w:eastAsia="Arial" w:cs="Arial"/>
                <w:color w:val="000000" w:themeColor="text1"/>
                <w:sz w:val="22"/>
              </w:rPr>
              <w:t xml:space="preserve"> (</w:t>
            </w:r>
            <w:r w:rsidR="007055AC">
              <w:rPr>
                <w:rFonts w:eastAsia="Arial" w:cs="Arial"/>
                <w:color w:val="000000" w:themeColor="text1"/>
                <w:sz w:val="22"/>
              </w:rPr>
              <w:t>х</w:t>
            </w:r>
            <w:r w:rsidR="2628321B" w:rsidRPr="00987C80">
              <w:rPr>
                <w:rFonts w:eastAsia="Arial" w:cs="Arial"/>
                <w:color w:val="000000" w:themeColor="text1"/>
                <w:sz w:val="22"/>
              </w:rPr>
              <w:t>ранение, получение данных)</w:t>
            </w:r>
            <w:r w:rsidR="7E56D26A" w:rsidRPr="00987C80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E56D26A" w:rsidRPr="7E56D26A">
              <w:rPr>
                <w:rFonts w:eastAsia="Times New Roman" w:cs="Arial"/>
                <w:color w:val="000000" w:themeColor="text1"/>
                <w:sz w:val="22"/>
                <w:lang w:val="en-US"/>
              </w:rPr>
              <w:t>zif</w:t>
            </w:r>
            <w:r w:rsidR="7E56D26A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E56D26A" w:rsidRPr="7E56D26A">
              <w:rPr>
                <w:rFonts w:eastAsia="Times New Roman" w:cs="Arial"/>
                <w:color w:val="000000" w:themeColor="text1"/>
                <w:sz w:val="22"/>
                <w:lang w:val="en-US"/>
              </w:rPr>
              <w:t>dashboard</w:t>
            </w:r>
          </w:p>
        </w:tc>
      </w:tr>
      <w:tr w:rsidR="002A4F7C" w:rsidRPr="00B575E5" w14:paraId="60721EBF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07E3" w14:textId="77777777" w:rsidR="002A4F7C" w:rsidRPr="00987C80" w:rsidRDefault="002A4F7C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37CDE" w14:textId="021E95FD" w:rsidR="002A4F7C" w:rsidRPr="002A4F7C" w:rsidRDefault="002A4F7C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2A4F7C">
              <w:rPr>
                <w:rFonts w:eastAsia="Times New Roman" w:cs="Arial"/>
                <w:color w:val="000000"/>
                <w:sz w:val="22"/>
                <w:lang w:val="en-US"/>
              </w:rPr>
              <w:t>zif-datainput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FC55" w14:textId="499BD522" w:rsidR="002A4F7C" w:rsidRPr="00987C80" w:rsidRDefault="3256181F" w:rsidP="7E56D26A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382F78">
              <w:rPr>
                <w:rFonts w:eastAsia="Arial" w:cs="Arial"/>
                <w:color w:val="000000" w:themeColor="text1"/>
                <w:sz w:val="22"/>
              </w:rPr>
              <w:t>Сервис работы с ручным вводом</w:t>
            </w:r>
            <w:r w:rsidR="7E56D26A" w:rsidRPr="7E56D26A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E56D26A" w:rsidRPr="7E56D26A">
              <w:rPr>
                <w:rFonts w:eastAsia="Times New Roman" w:cs="Arial"/>
                <w:color w:val="000000" w:themeColor="text1"/>
                <w:sz w:val="22"/>
                <w:lang w:val="en-US"/>
              </w:rPr>
              <w:t>zif</w:t>
            </w:r>
            <w:r w:rsidR="7E56D26A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E56D26A" w:rsidRPr="7E56D26A">
              <w:rPr>
                <w:rFonts w:eastAsia="Times New Roman" w:cs="Arial"/>
                <w:color w:val="000000" w:themeColor="text1"/>
                <w:sz w:val="22"/>
                <w:lang w:val="en-US"/>
              </w:rPr>
              <w:t>datainput</w:t>
            </w:r>
          </w:p>
        </w:tc>
      </w:tr>
      <w:tr w:rsidR="002A4F7C" w:rsidRPr="00B575E5" w14:paraId="1CF46DCB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A77C" w14:textId="77777777" w:rsidR="002A4F7C" w:rsidRPr="00382F78" w:rsidRDefault="002A4F7C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D1AC9" w14:textId="2F00C18C" w:rsidR="002A4F7C" w:rsidRPr="002A4F7C" w:rsidRDefault="002A4F7C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2A4F7C">
              <w:rPr>
                <w:rFonts w:eastAsia="Times New Roman" w:cs="Arial"/>
                <w:color w:val="000000"/>
                <w:sz w:val="22"/>
                <w:lang w:val="en-US"/>
              </w:rPr>
              <w:t>zif-datalink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6996" w14:textId="18142253" w:rsidR="002A4F7C" w:rsidRPr="00E912A0" w:rsidRDefault="0087385D" w:rsidP="00B575E5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Сервис </w:t>
            </w:r>
            <w:r w:rsidRPr="002A4F7C">
              <w:rPr>
                <w:rFonts w:eastAsia="Times New Roman" w:cs="Arial"/>
                <w:color w:val="000000"/>
                <w:sz w:val="22"/>
                <w:lang w:val="en-US"/>
              </w:rPr>
              <w:t>zif-datalink</w:t>
            </w:r>
          </w:p>
        </w:tc>
      </w:tr>
      <w:tr w:rsidR="002A4F7C" w:rsidRPr="00B575E5" w14:paraId="3757BBAB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186F" w14:textId="77777777" w:rsidR="002A4F7C" w:rsidRPr="00C41E0B" w:rsidRDefault="002A4F7C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C3F41" w14:textId="63ABCC2E" w:rsidR="002A4F7C" w:rsidRPr="002A4F7C" w:rsidRDefault="002A4F7C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2A4F7C">
              <w:rPr>
                <w:rFonts w:eastAsia="Times New Roman" w:cs="Arial"/>
                <w:color w:val="000000"/>
                <w:sz w:val="22"/>
                <w:lang w:val="en-US"/>
              </w:rPr>
              <w:t>zif-datalink-scripts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6DC9" w14:textId="52C29A5D" w:rsidR="002A4F7C" w:rsidRPr="00E912A0" w:rsidRDefault="02215BC3" w:rsidP="574D4658">
            <w:pPr>
              <w:spacing w:after="0"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2215BC3">
              <w:rPr>
                <w:rFonts w:eastAsia="Arial" w:cs="Arial"/>
                <w:color w:val="000000" w:themeColor="text1"/>
                <w:sz w:val="22"/>
              </w:rPr>
              <w:t>С</w:t>
            </w:r>
            <w:r w:rsidRPr="004611F3">
              <w:rPr>
                <w:rFonts w:eastAsia="Arial" w:cs="Arial"/>
                <w:color w:val="000000" w:themeColor="text1"/>
                <w:sz w:val="22"/>
              </w:rPr>
              <w:t>ервис</w:t>
            </w:r>
            <w:r w:rsidR="53840F11" w:rsidRPr="00E912A0">
              <w:rPr>
                <w:rFonts w:eastAsia="Arial" w:cs="Arial"/>
                <w:color w:val="000000" w:themeColor="text1"/>
                <w:sz w:val="22"/>
              </w:rPr>
              <w:t xml:space="preserve"> для хранения шаблонов и генерации отчетов на их основе</w:t>
            </w:r>
            <w:r w:rsidR="00E15148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574D4658" w:rsidRPr="574D4658">
              <w:rPr>
                <w:rFonts w:eastAsia="Times New Roman" w:cs="Arial"/>
                <w:color w:val="000000" w:themeColor="text1"/>
                <w:sz w:val="22"/>
                <w:lang w:val="en-US"/>
              </w:rPr>
              <w:t>zif</w:t>
            </w:r>
            <w:r w:rsidR="574D4658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574D4658" w:rsidRPr="574D4658">
              <w:rPr>
                <w:rFonts w:eastAsia="Times New Roman" w:cs="Arial"/>
                <w:color w:val="000000" w:themeColor="text1"/>
                <w:sz w:val="22"/>
                <w:lang w:val="en-US"/>
              </w:rPr>
              <w:t>datalink</w:t>
            </w:r>
            <w:r w:rsidR="574D4658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574D4658" w:rsidRPr="574D4658">
              <w:rPr>
                <w:rFonts w:eastAsia="Times New Roman" w:cs="Arial"/>
                <w:color w:val="000000" w:themeColor="text1"/>
                <w:sz w:val="22"/>
                <w:lang w:val="en-US"/>
              </w:rPr>
              <w:t>scripts</w:t>
            </w:r>
          </w:p>
        </w:tc>
      </w:tr>
      <w:tr w:rsidR="002A4F7C" w:rsidRPr="00B575E5" w14:paraId="05A5DCF9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6449" w14:textId="77777777" w:rsidR="002A4F7C" w:rsidRPr="00E912A0" w:rsidRDefault="002A4F7C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13DFA" w14:textId="58E9E77A" w:rsidR="002A4F7C" w:rsidRPr="002A4F7C" w:rsidRDefault="002A4F7C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2A4F7C">
              <w:rPr>
                <w:rFonts w:eastAsia="Times New Roman" w:cs="Arial"/>
                <w:color w:val="000000"/>
                <w:sz w:val="22"/>
                <w:lang w:val="en-US"/>
              </w:rPr>
              <w:t>zif-datalink-xl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8A85" w14:textId="03F5A4AC" w:rsidR="002A4F7C" w:rsidRPr="00987C80" w:rsidRDefault="48E93BC3" w:rsidP="7EF8223D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844769">
              <w:rPr>
                <w:rFonts w:eastAsia="Arial" w:cs="Arial"/>
                <w:color w:val="000000" w:themeColor="text1"/>
                <w:sz w:val="22"/>
              </w:rPr>
              <w:t xml:space="preserve">Сервис для взаимодействия с плагином </w:t>
            </w:r>
            <w:r w:rsidRPr="48E93BC3">
              <w:rPr>
                <w:rFonts w:eastAsia="Arial" w:cs="Arial"/>
                <w:color w:val="000000" w:themeColor="text1"/>
                <w:sz w:val="22"/>
                <w:lang w:val="en-US"/>
              </w:rPr>
              <w:t>Excel</w:t>
            </w:r>
            <w:r w:rsidRPr="00844769">
              <w:rPr>
                <w:rFonts w:eastAsia="Arial" w:cs="Arial"/>
                <w:color w:val="000000" w:themeColor="text1"/>
                <w:sz w:val="22"/>
              </w:rPr>
              <w:t xml:space="preserve"> и сервисами </w:t>
            </w:r>
            <w:r w:rsidR="00B25BEF">
              <w:rPr>
                <w:rFonts w:eastAsia="Arial" w:cs="Arial"/>
                <w:color w:val="000000" w:themeColor="text1"/>
                <w:sz w:val="22"/>
              </w:rPr>
              <w:t>П</w:t>
            </w:r>
            <w:r w:rsidRPr="00844769">
              <w:rPr>
                <w:rFonts w:eastAsia="Arial" w:cs="Arial"/>
                <w:color w:val="000000" w:themeColor="text1"/>
                <w:sz w:val="22"/>
              </w:rPr>
              <w:t>латформы</w:t>
            </w:r>
            <w:r w:rsidR="7EF8223D" w:rsidRPr="7EF8223D">
              <w:rPr>
                <w:rFonts w:eastAsia="Arial" w:cs="Arial"/>
                <w:color w:val="000000" w:themeColor="text1"/>
                <w:sz w:val="22"/>
              </w:rPr>
              <w:t xml:space="preserve">. </w:t>
            </w:r>
            <w:r w:rsidR="7EF8223D" w:rsidRPr="7EF8223D">
              <w:rPr>
                <w:rFonts w:eastAsia="Times New Roman" w:cs="Arial"/>
                <w:color w:val="000000" w:themeColor="text1"/>
                <w:sz w:val="22"/>
                <w:lang w:val="en-US"/>
              </w:rPr>
              <w:t>zif</w:t>
            </w:r>
            <w:r w:rsidR="7EF8223D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EF8223D" w:rsidRPr="7EF8223D">
              <w:rPr>
                <w:rFonts w:eastAsia="Times New Roman" w:cs="Arial"/>
                <w:color w:val="000000" w:themeColor="text1"/>
                <w:sz w:val="22"/>
                <w:lang w:val="en-US"/>
              </w:rPr>
              <w:t>datalink</w:t>
            </w:r>
            <w:r w:rsidR="7EF8223D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EF8223D" w:rsidRPr="7EF8223D">
              <w:rPr>
                <w:rFonts w:eastAsia="Times New Roman" w:cs="Arial"/>
                <w:color w:val="000000" w:themeColor="text1"/>
                <w:sz w:val="22"/>
                <w:lang w:val="en-US"/>
              </w:rPr>
              <w:t>xl</w:t>
            </w:r>
          </w:p>
        </w:tc>
      </w:tr>
      <w:tr w:rsidR="002A4F7C" w:rsidRPr="00B575E5" w14:paraId="76164AF0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E497" w14:textId="77777777" w:rsidR="002A4F7C" w:rsidRPr="00844769" w:rsidRDefault="002A4F7C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12CE8" w14:textId="64D0250F" w:rsidR="002A4F7C" w:rsidRPr="002A4F7C" w:rsidRDefault="00DF05F2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DF05F2">
              <w:rPr>
                <w:rFonts w:eastAsia="Times New Roman" w:cs="Arial"/>
                <w:color w:val="000000"/>
                <w:sz w:val="22"/>
                <w:lang w:val="en-US"/>
              </w:rPr>
              <w:t>zif-docs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6EAA" w14:textId="29C61CA4" w:rsidR="002A4F7C" w:rsidRPr="00987C80" w:rsidRDefault="779C89A3" w:rsidP="00B575E5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779C89A3">
              <w:rPr>
                <w:rFonts w:eastAsia="Arial" w:cs="Arial"/>
                <w:color w:val="000000" w:themeColor="text1"/>
                <w:sz w:val="22"/>
                <w:lang w:val="en-US"/>
              </w:rPr>
              <w:t>Сервис документации</w:t>
            </w:r>
            <w:r w:rsidR="007545F4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007545F4" w:rsidRPr="007545F4">
              <w:rPr>
                <w:rFonts w:eastAsia="Arial" w:cs="Arial"/>
                <w:color w:val="000000" w:themeColor="text1"/>
                <w:sz w:val="22"/>
              </w:rPr>
              <w:t>zif-docs</w:t>
            </w:r>
          </w:p>
        </w:tc>
      </w:tr>
      <w:tr w:rsidR="002A4F7C" w:rsidRPr="00B575E5" w14:paraId="7A702A86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0F2B" w14:textId="77777777" w:rsidR="002A4F7C" w:rsidRPr="00C41E0B" w:rsidRDefault="002A4F7C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9A1A6" w14:textId="56782E7D" w:rsidR="002A4F7C" w:rsidRPr="002A4F7C" w:rsidRDefault="00DF05F2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DF05F2">
              <w:rPr>
                <w:rFonts w:eastAsia="Times New Roman" w:cs="Arial"/>
                <w:color w:val="000000"/>
                <w:sz w:val="22"/>
                <w:lang w:val="en-US"/>
              </w:rPr>
              <w:t>zif-document-archive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4843" w14:textId="49B9A0B6" w:rsidR="002A4F7C" w:rsidRPr="00987C80" w:rsidRDefault="2FE8CCC0" w:rsidP="7EF8223D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987C80">
              <w:rPr>
                <w:rFonts w:eastAsia="Arial" w:cs="Arial"/>
                <w:color w:val="000000" w:themeColor="text1"/>
                <w:sz w:val="22"/>
              </w:rPr>
              <w:t xml:space="preserve">Сервис </w:t>
            </w:r>
            <w:r w:rsidR="579C5F79" w:rsidRPr="00987C80">
              <w:rPr>
                <w:rFonts w:eastAsia="Arial" w:cs="Arial"/>
                <w:color w:val="000000" w:themeColor="text1"/>
                <w:sz w:val="22"/>
              </w:rPr>
              <w:t>структурированного хранилища</w:t>
            </w:r>
            <w:r w:rsidRPr="00987C80">
              <w:rPr>
                <w:rFonts w:eastAsia="Arial" w:cs="Arial"/>
                <w:color w:val="000000" w:themeColor="text1"/>
                <w:sz w:val="22"/>
              </w:rPr>
              <w:t xml:space="preserve"> документов </w:t>
            </w:r>
            <w:r w:rsidR="7EF8223D" w:rsidRPr="7EF8223D">
              <w:rPr>
                <w:rFonts w:eastAsia="Times New Roman" w:cs="Arial"/>
                <w:color w:val="000000" w:themeColor="text1"/>
                <w:sz w:val="22"/>
                <w:lang w:val="en-US"/>
              </w:rPr>
              <w:t>zif</w:t>
            </w:r>
            <w:r w:rsidR="7EF8223D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EF8223D" w:rsidRPr="7EF8223D">
              <w:rPr>
                <w:rFonts w:eastAsia="Times New Roman" w:cs="Arial"/>
                <w:color w:val="000000" w:themeColor="text1"/>
                <w:sz w:val="22"/>
                <w:lang w:val="en-US"/>
              </w:rPr>
              <w:t>document</w:t>
            </w:r>
            <w:r w:rsidR="7EF8223D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EF8223D" w:rsidRPr="7EF8223D">
              <w:rPr>
                <w:rFonts w:eastAsia="Times New Roman" w:cs="Arial"/>
                <w:color w:val="000000" w:themeColor="text1"/>
                <w:sz w:val="22"/>
                <w:lang w:val="en-US"/>
              </w:rPr>
              <w:t>archive</w:t>
            </w:r>
          </w:p>
        </w:tc>
      </w:tr>
      <w:tr w:rsidR="002A4F7C" w:rsidRPr="00B575E5" w14:paraId="297E057E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A053" w14:textId="77777777" w:rsidR="002A4F7C" w:rsidRPr="00987C80" w:rsidRDefault="002A4F7C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4687E" w14:textId="5665E527" w:rsidR="002A4F7C" w:rsidRPr="002A4F7C" w:rsidRDefault="00DF05F2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DF05F2">
              <w:rPr>
                <w:rFonts w:eastAsia="Times New Roman" w:cs="Arial"/>
                <w:color w:val="000000"/>
                <w:sz w:val="22"/>
                <w:lang w:val="en-US"/>
              </w:rPr>
              <w:t>zif-events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8987" w14:textId="531EC0D9" w:rsidR="002A4F7C" w:rsidRPr="00987C80" w:rsidRDefault="1C3B56EB" w:rsidP="00B575E5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1C3B56EB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Сервис </w:t>
            </w:r>
            <w:r w:rsidR="76E8C571" w:rsidRPr="76E8C571">
              <w:rPr>
                <w:rFonts w:eastAsia="Arial" w:cs="Arial"/>
                <w:color w:val="000000" w:themeColor="text1"/>
                <w:sz w:val="22"/>
                <w:lang w:val="en-US"/>
              </w:rPr>
              <w:t>событий</w:t>
            </w:r>
            <w:r w:rsidR="007545F4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007545F4" w:rsidRPr="00DF05F2">
              <w:rPr>
                <w:rFonts w:eastAsia="Times New Roman" w:cs="Arial"/>
                <w:color w:val="000000"/>
                <w:sz w:val="22"/>
                <w:lang w:val="en-US"/>
              </w:rPr>
              <w:t>zif-events</w:t>
            </w:r>
          </w:p>
        </w:tc>
      </w:tr>
      <w:tr w:rsidR="002A4F7C" w:rsidRPr="00B575E5" w14:paraId="71B94F93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07F2" w14:textId="77777777" w:rsidR="002A4F7C" w:rsidRPr="00C41E0B" w:rsidRDefault="002A4F7C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7C814" w14:textId="0896C9D8" w:rsidR="002A4F7C" w:rsidRPr="002A4F7C" w:rsidRDefault="00DF05F2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DF05F2">
              <w:rPr>
                <w:rFonts w:eastAsia="Times New Roman" w:cs="Arial"/>
                <w:color w:val="000000"/>
                <w:sz w:val="22"/>
                <w:lang w:val="en-US"/>
              </w:rPr>
              <w:t>zif-events-integration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4FCC" w14:textId="225226E2" w:rsidR="002A4F7C" w:rsidRPr="00C41E0B" w:rsidRDefault="1F585F36" w:rsidP="7F4AFA04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1F585F36">
              <w:rPr>
                <w:rFonts w:eastAsia="Arial" w:cs="Arial"/>
                <w:color w:val="000000" w:themeColor="text1"/>
                <w:sz w:val="22"/>
                <w:lang w:val="en-US"/>
              </w:rPr>
              <w:t>Сервис интеграции событий</w:t>
            </w:r>
            <w:r w:rsidR="7F4AFA04" w:rsidRPr="7F4AFA04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7F4AFA04" w:rsidRPr="7F4AFA04">
              <w:rPr>
                <w:rFonts w:eastAsia="Times New Roman" w:cs="Arial"/>
                <w:color w:val="000000" w:themeColor="text1"/>
                <w:sz w:val="22"/>
                <w:lang w:val="en-US"/>
              </w:rPr>
              <w:t>zif-events-integration</w:t>
            </w:r>
          </w:p>
        </w:tc>
      </w:tr>
      <w:tr w:rsidR="00DF05F2" w:rsidRPr="00B575E5" w14:paraId="2FF568A6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7706" w14:textId="77777777" w:rsidR="00DF05F2" w:rsidRPr="00C41E0B" w:rsidRDefault="00DF05F2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DE690" w14:textId="42598EAA" w:rsidR="00DF05F2" w:rsidRPr="00DF05F2" w:rsidRDefault="00DF05F2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DF05F2">
              <w:rPr>
                <w:rFonts w:eastAsia="Times New Roman" w:cs="Arial"/>
                <w:color w:val="000000"/>
                <w:sz w:val="22"/>
                <w:lang w:val="en-US"/>
              </w:rPr>
              <w:t>zif-export-nifi-collectors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03CC" w14:textId="3991572F" w:rsidR="00DF05F2" w:rsidRPr="00987C80" w:rsidRDefault="66D950E9" w:rsidP="7F4AFA04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экспорта-импорта коллекторов </w:t>
            </w:r>
            <w:r w:rsidRPr="00987C80">
              <w:rPr>
                <w:rFonts w:eastAsia="Arial" w:cs="Arial"/>
                <w:sz w:val="22"/>
                <w:lang w:val="en-US"/>
              </w:rPr>
              <w:t>NiFi</w:t>
            </w:r>
            <w:r w:rsidR="7F4AFA04" w:rsidRPr="00987C80">
              <w:rPr>
                <w:rFonts w:eastAsia="Arial" w:cs="Arial"/>
                <w:sz w:val="22"/>
              </w:rPr>
              <w:t xml:space="preserve"> </w:t>
            </w:r>
            <w:r w:rsidR="7F4AFA04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7F4AFA04" w:rsidRPr="00987C80">
              <w:rPr>
                <w:rFonts w:eastAsia="Times New Roman" w:cs="Arial"/>
                <w:sz w:val="22"/>
              </w:rPr>
              <w:t>-</w:t>
            </w:r>
            <w:r w:rsidR="7F4AFA04" w:rsidRPr="00987C80">
              <w:rPr>
                <w:rFonts w:eastAsia="Times New Roman" w:cs="Arial"/>
                <w:sz w:val="22"/>
                <w:lang w:val="en-US"/>
              </w:rPr>
              <w:t>export</w:t>
            </w:r>
            <w:r w:rsidR="7F4AFA04" w:rsidRPr="00987C80">
              <w:rPr>
                <w:rFonts w:eastAsia="Times New Roman" w:cs="Arial"/>
                <w:sz w:val="22"/>
              </w:rPr>
              <w:t>-</w:t>
            </w:r>
            <w:r w:rsidR="7F4AFA04" w:rsidRPr="00987C80">
              <w:rPr>
                <w:rFonts w:eastAsia="Times New Roman" w:cs="Arial"/>
                <w:sz w:val="22"/>
                <w:lang w:val="en-US"/>
              </w:rPr>
              <w:t>nifi</w:t>
            </w:r>
            <w:r w:rsidR="7F4AFA04" w:rsidRPr="00987C80">
              <w:rPr>
                <w:rFonts w:eastAsia="Times New Roman" w:cs="Arial"/>
                <w:sz w:val="22"/>
              </w:rPr>
              <w:t>-</w:t>
            </w:r>
            <w:r w:rsidR="7F4AFA04" w:rsidRPr="00987C80">
              <w:rPr>
                <w:rFonts w:eastAsia="Times New Roman" w:cs="Arial"/>
                <w:sz w:val="22"/>
                <w:lang w:val="en-US"/>
              </w:rPr>
              <w:t>collectors</w:t>
            </w:r>
          </w:p>
        </w:tc>
      </w:tr>
      <w:tr w:rsidR="00DF05F2" w:rsidRPr="00B575E5" w14:paraId="5C4D9B9C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E02E" w14:textId="77777777" w:rsidR="00DF05F2" w:rsidRPr="00382F78" w:rsidRDefault="00DF05F2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F1B1B" w14:textId="347A11CF" w:rsidR="00DF05F2" w:rsidRPr="00DF05F2" w:rsidRDefault="00DF05F2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DF05F2">
              <w:rPr>
                <w:rFonts w:eastAsia="Times New Roman" w:cs="Arial"/>
                <w:color w:val="000000"/>
                <w:sz w:val="22"/>
                <w:lang w:val="en-US"/>
              </w:rPr>
              <w:t>zif-file-storage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9ED7" w14:textId="1E0F84A2" w:rsidR="00DF05F2" w:rsidRPr="00987C80" w:rsidRDefault="25278A6F" w:rsidP="00B575E5">
            <w:pPr>
              <w:spacing w:line="240" w:lineRule="auto"/>
              <w:ind w:firstLine="0"/>
              <w:jc w:val="left"/>
              <w:rPr>
                <w:rFonts w:eastAsia="Arial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>Файловое</w:t>
            </w:r>
            <w:r w:rsidR="3577C345" w:rsidRPr="00987C80">
              <w:rPr>
                <w:rFonts w:eastAsia="Arial" w:cs="Arial"/>
                <w:sz w:val="22"/>
              </w:rPr>
              <w:t xml:space="preserve"> хранилище</w:t>
            </w:r>
            <w:r w:rsidR="5A1CEE3C" w:rsidRPr="00987C80">
              <w:rPr>
                <w:rFonts w:eastAsia="Arial" w:cs="Arial"/>
                <w:sz w:val="22"/>
              </w:rPr>
              <w:t>.</w:t>
            </w:r>
            <w:r w:rsidR="22078234" w:rsidRPr="00987C80">
              <w:rPr>
                <w:rFonts w:eastAsia="Arial" w:cs="Arial"/>
                <w:sz w:val="22"/>
              </w:rPr>
              <w:t xml:space="preserve"> Сервис </w:t>
            </w:r>
            <w:r w:rsidR="22078234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22078234" w:rsidRPr="00987C80">
              <w:rPr>
                <w:rFonts w:eastAsia="Times New Roman" w:cs="Arial"/>
                <w:sz w:val="22"/>
              </w:rPr>
              <w:t>-</w:t>
            </w:r>
            <w:r w:rsidR="22078234" w:rsidRPr="00987C80">
              <w:rPr>
                <w:rFonts w:eastAsia="Times New Roman" w:cs="Arial"/>
                <w:sz w:val="22"/>
                <w:lang w:val="en-US"/>
              </w:rPr>
              <w:t>file</w:t>
            </w:r>
            <w:r w:rsidR="22078234" w:rsidRPr="00987C80">
              <w:rPr>
                <w:rFonts w:eastAsia="Times New Roman" w:cs="Arial"/>
                <w:sz w:val="22"/>
              </w:rPr>
              <w:t>-</w:t>
            </w:r>
            <w:r w:rsidR="22078234" w:rsidRPr="00987C80">
              <w:rPr>
                <w:rFonts w:eastAsia="Times New Roman" w:cs="Arial"/>
                <w:sz w:val="22"/>
                <w:lang w:val="en-US"/>
              </w:rPr>
              <w:t>storage</w:t>
            </w:r>
          </w:p>
        </w:tc>
      </w:tr>
      <w:tr w:rsidR="00DF05F2" w:rsidRPr="00B575E5" w14:paraId="3FD20F29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C0D6" w14:textId="77777777" w:rsidR="00DF05F2" w:rsidRPr="00844769" w:rsidRDefault="00DF05F2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3AECE" w14:textId="7455E4F3" w:rsidR="00DF05F2" w:rsidRPr="00DF05F2" w:rsidRDefault="00DF05F2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DF05F2">
              <w:rPr>
                <w:rFonts w:eastAsia="Times New Roman" w:cs="Arial"/>
                <w:color w:val="000000"/>
                <w:sz w:val="22"/>
                <w:lang w:val="en-US"/>
              </w:rPr>
              <w:t>zif-interface-manager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DF3E" w14:textId="6A06650D" w:rsidR="00DF05F2" w:rsidRPr="00987C80" w:rsidRDefault="35B8F0F6" w:rsidP="2C90A3F6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для управления интерфейсами </w:t>
            </w:r>
            <w:r w:rsidRPr="00987C80">
              <w:rPr>
                <w:rFonts w:eastAsia="Arial" w:cs="Arial"/>
                <w:sz w:val="22"/>
                <w:lang w:val="en-US"/>
              </w:rPr>
              <w:t>zif</w:t>
            </w:r>
            <w:r w:rsidR="7F4AFA04" w:rsidRPr="00987C80">
              <w:rPr>
                <w:rFonts w:eastAsia="Arial" w:cs="Arial"/>
                <w:sz w:val="22"/>
              </w:rPr>
              <w:t>.</w:t>
            </w:r>
            <w:r w:rsidR="2C90A3F6" w:rsidRPr="00987C80">
              <w:rPr>
                <w:rFonts w:eastAsia="Arial" w:cs="Arial"/>
                <w:sz w:val="22"/>
              </w:rPr>
              <w:t xml:space="preserve"> </w:t>
            </w:r>
            <w:r w:rsidR="2C90A3F6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2C90A3F6" w:rsidRPr="00987C80">
              <w:rPr>
                <w:rFonts w:eastAsia="Times New Roman" w:cs="Arial"/>
                <w:sz w:val="22"/>
              </w:rPr>
              <w:t>-</w:t>
            </w:r>
            <w:r w:rsidR="2C90A3F6" w:rsidRPr="00987C80">
              <w:rPr>
                <w:rFonts w:eastAsia="Times New Roman" w:cs="Arial"/>
                <w:sz w:val="22"/>
                <w:lang w:val="en-US"/>
              </w:rPr>
              <w:t>interface</w:t>
            </w:r>
            <w:r w:rsidR="2C90A3F6" w:rsidRPr="00987C80">
              <w:rPr>
                <w:rFonts w:eastAsia="Times New Roman" w:cs="Arial"/>
                <w:sz w:val="22"/>
              </w:rPr>
              <w:t>-</w:t>
            </w:r>
            <w:r w:rsidR="2C90A3F6" w:rsidRPr="00987C80">
              <w:rPr>
                <w:rFonts w:eastAsia="Times New Roman" w:cs="Arial"/>
                <w:sz w:val="22"/>
                <w:lang w:val="en-US"/>
              </w:rPr>
              <w:t>manager</w:t>
            </w:r>
          </w:p>
        </w:tc>
      </w:tr>
      <w:tr w:rsidR="00DF05F2" w:rsidRPr="00B575E5" w14:paraId="53E065DA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D3A1" w14:textId="77777777" w:rsidR="00DF05F2" w:rsidRPr="004611F3" w:rsidRDefault="00DF05F2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7A585" w14:textId="4362CF2F" w:rsidR="00DF05F2" w:rsidRPr="00DF05F2" w:rsidRDefault="00DF05F2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DF05F2">
              <w:rPr>
                <w:rFonts w:eastAsia="Times New Roman" w:cs="Arial"/>
                <w:color w:val="000000"/>
                <w:sz w:val="22"/>
                <w:lang w:val="en-US"/>
              </w:rPr>
              <w:t>zif-licensing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DDF2" w14:textId="23EB441B" w:rsidR="00DF05F2" w:rsidRPr="00987C80" w:rsidRDefault="13FB236C" w:rsidP="2C90A3F6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  <w:lang w:val="en-US"/>
              </w:rPr>
            </w:pPr>
            <w:r w:rsidRPr="00987C80">
              <w:rPr>
                <w:rFonts w:eastAsia="Arial" w:cs="Arial"/>
                <w:sz w:val="22"/>
                <w:lang w:val="en-US"/>
              </w:rPr>
              <w:t>Сервис лицензирования</w:t>
            </w:r>
            <w:r w:rsidR="2C90A3F6" w:rsidRPr="00987C80">
              <w:rPr>
                <w:rFonts w:eastAsia="Arial" w:cs="Arial"/>
                <w:sz w:val="22"/>
                <w:lang w:val="en-US"/>
              </w:rPr>
              <w:t xml:space="preserve"> </w:t>
            </w:r>
            <w:r w:rsidR="2C90A3F6" w:rsidRPr="00987C80">
              <w:rPr>
                <w:rFonts w:eastAsia="Times New Roman" w:cs="Arial"/>
                <w:sz w:val="22"/>
                <w:lang w:val="en-US"/>
              </w:rPr>
              <w:t>zif-licensing</w:t>
            </w:r>
          </w:p>
        </w:tc>
      </w:tr>
      <w:tr w:rsidR="00DF05F2" w:rsidRPr="00B575E5" w14:paraId="170CCF46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7163" w14:textId="77777777" w:rsidR="00DF05F2" w:rsidRPr="00C41E0B" w:rsidRDefault="00DF05F2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49B76" w14:textId="06F5478D" w:rsidR="00DF05F2" w:rsidRPr="00DF05F2" w:rsidRDefault="00DF05F2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DF05F2">
              <w:rPr>
                <w:rFonts w:eastAsia="Times New Roman" w:cs="Arial"/>
                <w:color w:val="000000"/>
                <w:sz w:val="22"/>
                <w:lang w:val="en-US"/>
              </w:rPr>
              <w:t>zif-material-lot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D60F" w14:textId="04AFD956" w:rsidR="00DF05F2" w:rsidRPr="00987C80" w:rsidRDefault="51ECFE31" w:rsidP="2C90A3F6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44AB9680" w:rsidRPr="00987C80">
              <w:rPr>
                <w:rFonts w:eastAsia="Arial" w:cs="Arial"/>
                <w:sz w:val="22"/>
              </w:rPr>
              <w:t>партий</w:t>
            </w:r>
            <w:r w:rsidR="1A13CD88" w:rsidRPr="00987C80">
              <w:rPr>
                <w:rFonts w:eastAsia="Arial" w:cs="Arial"/>
                <w:sz w:val="22"/>
              </w:rPr>
              <w:t xml:space="preserve"> материалов</w:t>
            </w:r>
            <w:r w:rsidR="2C90A3F6" w:rsidRPr="00987C80">
              <w:rPr>
                <w:rFonts w:eastAsia="Arial" w:cs="Arial"/>
                <w:sz w:val="22"/>
              </w:rPr>
              <w:t xml:space="preserve"> </w:t>
            </w:r>
            <w:r w:rsidR="2C90A3F6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2C90A3F6" w:rsidRPr="00987C80">
              <w:rPr>
                <w:rFonts w:eastAsia="Times New Roman" w:cs="Arial"/>
                <w:sz w:val="22"/>
              </w:rPr>
              <w:t>-</w:t>
            </w:r>
            <w:r w:rsidR="2C90A3F6" w:rsidRPr="00987C80">
              <w:rPr>
                <w:rFonts w:eastAsia="Times New Roman" w:cs="Arial"/>
                <w:sz w:val="22"/>
                <w:lang w:val="en-US"/>
              </w:rPr>
              <w:t>material</w:t>
            </w:r>
            <w:r w:rsidR="2C90A3F6" w:rsidRPr="00987C80">
              <w:rPr>
                <w:rFonts w:eastAsia="Times New Roman" w:cs="Arial"/>
                <w:sz w:val="22"/>
              </w:rPr>
              <w:t>-</w:t>
            </w:r>
            <w:r w:rsidR="2C90A3F6" w:rsidRPr="00987C80">
              <w:rPr>
                <w:rFonts w:eastAsia="Times New Roman" w:cs="Arial"/>
                <w:sz w:val="22"/>
                <w:lang w:val="en-US"/>
              </w:rPr>
              <w:t>lot</w:t>
            </w:r>
          </w:p>
        </w:tc>
      </w:tr>
      <w:tr w:rsidR="00DF05F2" w:rsidRPr="006C3DC9" w14:paraId="7E63363A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C0D1" w14:textId="77777777" w:rsidR="00DF05F2" w:rsidRPr="00987C80" w:rsidRDefault="00DF05F2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DE33A" w14:textId="43778252" w:rsidR="00DF05F2" w:rsidRPr="00DF05F2" w:rsidRDefault="00DF05F2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DF05F2">
              <w:rPr>
                <w:rFonts w:eastAsia="Times New Roman" w:cs="Arial"/>
                <w:color w:val="000000"/>
                <w:sz w:val="22"/>
                <w:lang w:val="en-US"/>
              </w:rPr>
              <w:t>zif-mnemoschemes-storage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DE9D" w14:textId="0964D94D" w:rsidR="00DF05F2" w:rsidRPr="00987C80" w:rsidRDefault="25A4657F" w:rsidP="2C90A3F6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  <w:lang w:val="en-US"/>
              </w:rPr>
            </w:pPr>
            <w:r w:rsidRPr="00844769">
              <w:rPr>
                <w:rFonts w:eastAsia="Segoe UI" w:cs="Arial"/>
                <w:sz w:val="22"/>
                <w:lang w:val="en-US"/>
              </w:rPr>
              <w:t xml:space="preserve">Сервис </w:t>
            </w:r>
            <w:r w:rsidR="44AB9680" w:rsidRPr="00844769">
              <w:rPr>
                <w:rFonts w:eastAsia="Segoe UI" w:cs="Arial"/>
                <w:sz w:val="22"/>
                <w:lang w:val="en-US"/>
              </w:rPr>
              <w:t>хранилища</w:t>
            </w:r>
            <w:r w:rsidR="35B8F0F6" w:rsidRPr="00844769">
              <w:rPr>
                <w:rFonts w:eastAsia="Segoe UI" w:cs="Arial"/>
                <w:sz w:val="22"/>
                <w:lang w:val="en-US"/>
              </w:rPr>
              <w:t xml:space="preserve"> мнемосхем</w:t>
            </w:r>
            <w:r w:rsidR="2C90A3F6" w:rsidRPr="2C90A3F6">
              <w:rPr>
                <w:rFonts w:eastAsia="Segoe UI" w:cs="Arial"/>
                <w:sz w:val="22"/>
                <w:lang w:val="en-US"/>
              </w:rPr>
              <w:t xml:space="preserve"> </w:t>
            </w:r>
            <w:r w:rsidR="2C90A3F6" w:rsidRPr="00987C80">
              <w:rPr>
                <w:rFonts w:eastAsia="Times New Roman" w:cs="Arial"/>
                <w:sz w:val="22"/>
                <w:lang w:val="en-US"/>
              </w:rPr>
              <w:t>zif-mnemoschemes-storage</w:t>
            </w:r>
          </w:p>
        </w:tc>
      </w:tr>
      <w:tr w:rsidR="00DF05F2" w:rsidRPr="00B575E5" w14:paraId="47C19CAC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368" w14:textId="77777777" w:rsidR="00DF05F2" w:rsidRPr="00C41E0B" w:rsidRDefault="00DF05F2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24217" w14:textId="3CAD681B" w:rsidR="00DF05F2" w:rsidRPr="00DF05F2" w:rsidRDefault="00DF05F2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DF05F2">
              <w:rPr>
                <w:rFonts w:eastAsia="Times New Roman" w:cs="Arial"/>
                <w:color w:val="000000"/>
                <w:sz w:val="22"/>
                <w:lang w:val="en-US"/>
              </w:rPr>
              <w:t>zif-notifications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46DF" w14:textId="1CB1140E" w:rsidR="00DF05F2" w:rsidRPr="00987C80" w:rsidRDefault="44AB9680" w:rsidP="54CC5E25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  <w:lang w:val="en-US"/>
              </w:rPr>
            </w:pPr>
            <w:r w:rsidRPr="00844769">
              <w:rPr>
                <w:rFonts w:eastAsia="Arial" w:cs="Arial"/>
                <w:sz w:val="22"/>
                <w:lang w:val="en-US"/>
              </w:rPr>
              <w:t>Сервис уведомлений</w:t>
            </w:r>
            <w:r w:rsidR="54CC5E25" w:rsidRPr="54CC5E25">
              <w:rPr>
                <w:rFonts w:eastAsia="Arial" w:cs="Arial"/>
                <w:sz w:val="22"/>
                <w:lang w:val="en-US"/>
              </w:rPr>
              <w:t xml:space="preserve"> </w:t>
            </w:r>
            <w:r w:rsidR="54CC5E25" w:rsidRPr="00987C80">
              <w:rPr>
                <w:rFonts w:eastAsia="Times New Roman" w:cs="Arial"/>
                <w:sz w:val="22"/>
                <w:lang w:val="en-US"/>
              </w:rPr>
              <w:t>zif-notifications</w:t>
            </w:r>
          </w:p>
        </w:tc>
      </w:tr>
      <w:tr w:rsidR="00DF05F2" w:rsidRPr="00B575E5" w14:paraId="2F105660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D8B9" w14:textId="77777777" w:rsidR="00DF05F2" w:rsidRPr="00C41E0B" w:rsidRDefault="00DF05F2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C25B9" w14:textId="1A4D8D47" w:rsidR="00DF05F2" w:rsidRPr="00DF05F2" w:rsidRDefault="00DF05F2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DF05F2">
              <w:rPr>
                <w:rFonts w:eastAsia="Times New Roman" w:cs="Arial"/>
                <w:color w:val="000000"/>
                <w:sz w:val="22"/>
                <w:lang w:val="en-US"/>
              </w:rPr>
              <w:t>zif-om-b2mml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EEFD" w14:textId="3760F151" w:rsidR="00DF05F2" w:rsidRPr="00987C80" w:rsidRDefault="4EF819FB" w:rsidP="54CC5E25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>Сервис</w:t>
            </w:r>
            <w:r w:rsidR="18C9CE37" w:rsidRPr="00987C80">
              <w:rPr>
                <w:rFonts w:eastAsia="Arial" w:cs="Arial"/>
                <w:sz w:val="22"/>
              </w:rPr>
              <w:t xml:space="preserve"> экспорта/</w:t>
            </w:r>
            <w:r w:rsidR="00CD5A51" w:rsidRPr="00987C80">
              <w:rPr>
                <w:rFonts w:eastAsia="Arial" w:cs="Arial"/>
                <w:sz w:val="22"/>
              </w:rPr>
              <w:t xml:space="preserve"> </w:t>
            </w:r>
            <w:r w:rsidR="18C9CE37" w:rsidRPr="00987C80">
              <w:rPr>
                <w:rFonts w:eastAsia="Arial" w:cs="Arial"/>
                <w:sz w:val="22"/>
              </w:rPr>
              <w:t xml:space="preserve">импорта моделей в формат </w:t>
            </w:r>
            <w:r w:rsidR="18C9CE37" w:rsidRPr="00987C80">
              <w:rPr>
                <w:rFonts w:eastAsia="Arial" w:cs="Arial"/>
                <w:sz w:val="22"/>
                <w:lang w:val="en-US"/>
              </w:rPr>
              <w:t>B</w:t>
            </w:r>
            <w:r w:rsidR="18C9CE37" w:rsidRPr="00987C80">
              <w:rPr>
                <w:rFonts w:eastAsia="Arial" w:cs="Arial"/>
                <w:sz w:val="22"/>
              </w:rPr>
              <w:t>2</w:t>
            </w:r>
            <w:r w:rsidR="18C9CE37" w:rsidRPr="00987C80">
              <w:rPr>
                <w:rFonts w:eastAsia="Arial" w:cs="Arial"/>
                <w:sz w:val="22"/>
                <w:lang w:val="en-US"/>
              </w:rPr>
              <w:t>MML</w:t>
            </w:r>
            <w:r w:rsidR="54CC5E25" w:rsidRPr="00987C80">
              <w:rPr>
                <w:rFonts w:eastAsia="Arial" w:cs="Arial"/>
                <w:sz w:val="22"/>
              </w:rPr>
              <w:t xml:space="preserve"> </w:t>
            </w:r>
            <w:r w:rsidR="54CC5E25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54CC5E25" w:rsidRPr="00987C80">
              <w:rPr>
                <w:rFonts w:eastAsia="Times New Roman" w:cs="Arial"/>
                <w:sz w:val="22"/>
              </w:rPr>
              <w:t>-</w:t>
            </w:r>
            <w:r w:rsidR="54CC5E25" w:rsidRPr="00987C80">
              <w:rPr>
                <w:rFonts w:eastAsia="Times New Roman" w:cs="Arial"/>
                <w:sz w:val="22"/>
                <w:lang w:val="en-US"/>
              </w:rPr>
              <w:t>om</w:t>
            </w:r>
            <w:r w:rsidR="54CC5E25" w:rsidRPr="00987C80">
              <w:rPr>
                <w:rFonts w:eastAsia="Times New Roman" w:cs="Arial"/>
                <w:sz w:val="22"/>
              </w:rPr>
              <w:t>-</w:t>
            </w:r>
            <w:r w:rsidR="54CC5E25" w:rsidRPr="00987C80">
              <w:rPr>
                <w:rFonts w:eastAsia="Times New Roman" w:cs="Arial"/>
                <w:sz w:val="22"/>
                <w:lang w:val="en-US"/>
              </w:rPr>
              <w:t>b</w:t>
            </w:r>
            <w:r w:rsidR="54CC5E25" w:rsidRPr="00987C80">
              <w:rPr>
                <w:rFonts w:eastAsia="Times New Roman" w:cs="Arial"/>
                <w:sz w:val="22"/>
              </w:rPr>
              <w:t>2</w:t>
            </w:r>
            <w:r w:rsidR="54CC5E25" w:rsidRPr="00987C80">
              <w:rPr>
                <w:rFonts w:eastAsia="Times New Roman" w:cs="Arial"/>
                <w:sz w:val="22"/>
                <w:lang w:val="en-US"/>
              </w:rPr>
              <w:t>mml</w:t>
            </w:r>
          </w:p>
        </w:tc>
      </w:tr>
      <w:tr w:rsidR="00DF05F2" w:rsidRPr="00B575E5" w14:paraId="4B0F5270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63EE" w14:textId="77777777" w:rsidR="00DF05F2" w:rsidRPr="00382F78" w:rsidRDefault="00DF05F2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0766D" w14:textId="4E09638A" w:rsidR="00DF05F2" w:rsidRPr="00DF05F2" w:rsidRDefault="00DF05F2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DF05F2">
              <w:rPr>
                <w:rFonts w:eastAsia="Times New Roman" w:cs="Arial"/>
                <w:color w:val="000000"/>
                <w:sz w:val="22"/>
                <w:lang w:val="en-US"/>
              </w:rPr>
              <w:t>zif-om-datareferences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330E" w14:textId="092933CD" w:rsidR="00DF05F2" w:rsidRPr="00987C80" w:rsidRDefault="66887BF8" w:rsidP="54CC5E25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управления ресурсами источников данных объектных </w:t>
            </w:r>
            <w:r w:rsidR="0F661D73" w:rsidRPr="00987C80">
              <w:rPr>
                <w:rFonts w:eastAsia="Arial" w:cs="Arial"/>
                <w:sz w:val="22"/>
              </w:rPr>
              <w:t>моделей</w:t>
            </w:r>
            <w:r w:rsidR="54CC5E25" w:rsidRPr="00987C80">
              <w:rPr>
                <w:rFonts w:eastAsia="Arial" w:cs="Arial"/>
                <w:sz w:val="22"/>
              </w:rPr>
              <w:t xml:space="preserve"> </w:t>
            </w:r>
            <w:r w:rsidR="54CC5E25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54CC5E25" w:rsidRPr="00987C80">
              <w:rPr>
                <w:rFonts w:eastAsia="Times New Roman" w:cs="Arial"/>
                <w:sz w:val="22"/>
              </w:rPr>
              <w:t>-</w:t>
            </w:r>
            <w:r w:rsidR="54CC5E25" w:rsidRPr="00987C80">
              <w:rPr>
                <w:rFonts w:eastAsia="Times New Roman" w:cs="Arial"/>
                <w:sz w:val="22"/>
                <w:lang w:val="en-US"/>
              </w:rPr>
              <w:t>om</w:t>
            </w:r>
            <w:r w:rsidR="54CC5E25" w:rsidRPr="00987C80">
              <w:rPr>
                <w:rFonts w:eastAsia="Times New Roman" w:cs="Arial"/>
                <w:sz w:val="22"/>
              </w:rPr>
              <w:t>-</w:t>
            </w:r>
            <w:r w:rsidR="54CC5E25" w:rsidRPr="00987C80">
              <w:rPr>
                <w:rFonts w:eastAsia="Times New Roman" w:cs="Arial"/>
                <w:sz w:val="22"/>
                <w:lang w:val="en-US"/>
              </w:rPr>
              <w:t>datareferences</w:t>
            </w:r>
          </w:p>
        </w:tc>
      </w:tr>
      <w:tr w:rsidR="00DF05F2" w:rsidRPr="00B575E5" w14:paraId="6CC18E6B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5CBA" w14:textId="77777777" w:rsidR="00DF05F2" w:rsidRPr="004611F3" w:rsidRDefault="00DF05F2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3208B" w14:textId="3CAF3A0F" w:rsidR="00DF05F2" w:rsidRPr="00DF05F2" w:rsidRDefault="00DF05F2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DF05F2">
              <w:rPr>
                <w:rFonts w:eastAsia="Times New Roman" w:cs="Arial"/>
                <w:color w:val="000000"/>
                <w:sz w:val="22"/>
                <w:lang w:val="en-US"/>
              </w:rPr>
              <w:t>zif-om-graphql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273A" w14:textId="65E3CCC4" w:rsidR="00DF05F2" w:rsidRPr="00987C80" w:rsidRDefault="5237AB65" w:rsidP="121E461D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0F661D73" w:rsidRPr="00987C80">
              <w:rPr>
                <w:rFonts w:eastAsia="Arial" w:cs="Arial"/>
                <w:sz w:val="22"/>
                <w:lang w:val="en-US"/>
              </w:rPr>
              <w:t>GraphQL</w:t>
            </w:r>
            <w:r w:rsidR="0F661D73" w:rsidRPr="00987C80">
              <w:rPr>
                <w:rFonts w:eastAsia="Arial" w:cs="Arial"/>
                <w:sz w:val="22"/>
              </w:rPr>
              <w:t xml:space="preserve"> для взаимодействия с </w:t>
            </w:r>
            <w:r w:rsidR="0F661D73" w:rsidRPr="00987C80">
              <w:rPr>
                <w:rFonts w:eastAsia="Arial" w:cs="Arial"/>
                <w:sz w:val="22"/>
                <w:lang w:val="en-US"/>
              </w:rPr>
              <w:t>OM</w:t>
            </w:r>
            <w:r w:rsidR="54CC5E25" w:rsidRPr="00987C80">
              <w:rPr>
                <w:rFonts w:eastAsia="Arial" w:cs="Arial"/>
                <w:sz w:val="22"/>
              </w:rPr>
              <w:t xml:space="preserve"> </w:t>
            </w:r>
            <w:r w:rsidR="54CC5E25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54CC5E25" w:rsidRPr="00987C80">
              <w:rPr>
                <w:rFonts w:eastAsia="Times New Roman" w:cs="Arial"/>
                <w:sz w:val="22"/>
              </w:rPr>
              <w:t>-</w:t>
            </w:r>
            <w:r w:rsidR="54CC5E25" w:rsidRPr="00987C80">
              <w:rPr>
                <w:rFonts w:eastAsia="Times New Roman" w:cs="Arial"/>
                <w:sz w:val="22"/>
                <w:lang w:val="en-US"/>
              </w:rPr>
              <w:t>om</w:t>
            </w:r>
            <w:r w:rsidR="54CC5E25" w:rsidRPr="00987C80">
              <w:rPr>
                <w:rFonts w:eastAsia="Times New Roman" w:cs="Arial"/>
                <w:sz w:val="22"/>
              </w:rPr>
              <w:t>-</w:t>
            </w:r>
            <w:r w:rsidR="54CC5E25" w:rsidRPr="00987C80">
              <w:rPr>
                <w:rFonts w:eastAsia="Times New Roman" w:cs="Arial"/>
                <w:sz w:val="22"/>
                <w:lang w:val="en-US"/>
              </w:rPr>
              <w:t>graphql</w:t>
            </w:r>
          </w:p>
        </w:tc>
      </w:tr>
      <w:tr w:rsidR="00DF05F2" w:rsidRPr="006C3DC9" w14:paraId="27D78C7C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87EF" w14:textId="77777777" w:rsidR="00DF05F2" w:rsidRPr="004611F3" w:rsidRDefault="00DF05F2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2CED7" w14:textId="689C6736" w:rsidR="00DF05F2" w:rsidRPr="00DF05F2" w:rsidRDefault="00DF05F2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DF05F2">
              <w:rPr>
                <w:rFonts w:eastAsia="Times New Roman" w:cs="Arial"/>
                <w:color w:val="000000"/>
                <w:sz w:val="22"/>
                <w:lang w:val="en-US"/>
              </w:rPr>
              <w:t>zif-om-hashtags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E10E" w14:textId="2004F9AA" w:rsidR="00DF05F2" w:rsidRPr="00987C80" w:rsidRDefault="31D84A68" w:rsidP="121E461D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  <w:lang w:val="en-US"/>
              </w:rPr>
            </w:pPr>
            <w:r w:rsidRPr="00987C80">
              <w:rPr>
                <w:rFonts w:eastAsia="Arial" w:cs="Arial"/>
                <w:sz w:val="22"/>
                <w:lang w:val="en-US"/>
              </w:rPr>
              <w:t xml:space="preserve">Сервис </w:t>
            </w:r>
            <w:r w:rsidR="44AB9680" w:rsidRPr="00987C80">
              <w:rPr>
                <w:rFonts w:eastAsia="Arial" w:cs="Arial"/>
                <w:sz w:val="22"/>
                <w:lang w:val="en-US"/>
              </w:rPr>
              <w:t>хэштегов</w:t>
            </w:r>
            <w:r w:rsidR="0F661D73" w:rsidRPr="00987C80">
              <w:rPr>
                <w:rFonts w:eastAsia="Arial" w:cs="Arial"/>
                <w:sz w:val="22"/>
                <w:lang w:val="en-US"/>
              </w:rPr>
              <w:t xml:space="preserve"> ОМ</w:t>
            </w:r>
            <w:r w:rsidR="121E461D" w:rsidRPr="00987C80">
              <w:rPr>
                <w:rFonts w:eastAsia="Arial" w:cs="Arial"/>
                <w:sz w:val="22"/>
                <w:lang w:val="en-US"/>
              </w:rPr>
              <w:t xml:space="preserve"> </w:t>
            </w:r>
            <w:r w:rsidR="121E461D" w:rsidRPr="00987C80">
              <w:rPr>
                <w:rFonts w:eastAsia="Times New Roman" w:cs="Arial"/>
                <w:sz w:val="22"/>
                <w:lang w:val="en-US"/>
              </w:rPr>
              <w:t>zif-om-hashtags</w:t>
            </w:r>
          </w:p>
        </w:tc>
      </w:tr>
      <w:tr w:rsidR="00DF05F2" w:rsidRPr="00B575E5" w14:paraId="57E1D09A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8C21" w14:textId="77777777" w:rsidR="00DF05F2" w:rsidRPr="00C41E0B" w:rsidRDefault="00DF05F2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FA235" w14:textId="7B854ED3" w:rsidR="00DF05F2" w:rsidRPr="00DF05F2" w:rsidRDefault="00DF05F2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DF05F2">
              <w:rPr>
                <w:rFonts w:eastAsia="Times New Roman" w:cs="Arial"/>
                <w:color w:val="000000"/>
                <w:sz w:val="22"/>
                <w:lang w:val="en-US"/>
              </w:rPr>
              <w:t>zif-om-object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AB62" w14:textId="208AD242" w:rsidR="00DF05F2" w:rsidRPr="00987C80" w:rsidRDefault="7B2C2293" w:rsidP="121E461D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44AB9680" w:rsidRPr="00987C80">
              <w:rPr>
                <w:rFonts w:eastAsia="Arial" w:cs="Arial"/>
                <w:sz w:val="22"/>
              </w:rPr>
              <w:t>объектов</w:t>
            </w:r>
            <w:r w:rsidRPr="00987C80">
              <w:rPr>
                <w:rFonts w:eastAsia="Arial" w:cs="Arial"/>
                <w:sz w:val="22"/>
              </w:rPr>
              <w:t xml:space="preserve"> ОМ </w:t>
            </w:r>
            <w:r w:rsidR="121E461D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121E461D" w:rsidRPr="00987C80">
              <w:rPr>
                <w:rFonts w:eastAsia="Times New Roman" w:cs="Arial"/>
                <w:sz w:val="22"/>
              </w:rPr>
              <w:t>-</w:t>
            </w:r>
            <w:r w:rsidR="121E461D" w:rsidRPr="00987C80">
              <w:rPr>
                <w:rFonts w:eastAsia="Times New Roman" w:cs="Arial"/>
                <w:sz w:val="22"/>
                <w:lang w:val="en-US"/>
              </w:rPr>
              <w:t>om</w:t>
            </w:r>
            <w:r w:rsidR="121E461D" w:rsidRPr="00987C80">
              <w:rPr>
                <w:rFonts w:eastAsia="Times New Roman" w:cs="Arial"/>
                <w:sz w:val="22"/>
              </w:rPr>
              <w:t>-</w:t>
            </w:r>
            <w:r w:rsidR="121E461D" w:rsidRPr="00987C80">
              <w:rPr>
                <w:rFonts w:eastAsia="Times New Roman" w:cs="Arial"/>
                <w:sz w:val="22"/>
                <w:lang w:val="en-US"/>
              </w:rPr>
              <w:t>object</w:t>
            </w:r>
          </w:p>
        </w:tc>
      </w:tr>
      <w:tr w:rsidR="00DF05F2" w:rsidRPr="00B575E5" w14:paraId="2CA84680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E207" w14:textId="77777777" w:rsidR="00DF05F2" w:rsidRPr="00987C80" w:rsidRDefault="00DF05F2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9EE19" w14:textId="5C2BF535" w:rsidR="00DF05F2" w:rsidRPr="00DF05F2" w:rsidRDefault="00DF05F2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DF05F2">
              <w:rPr>
                <w:rFonts w:eastAsia="Times New Roman" w:cs="Arial"/>
                <w:color w:val="000000"/>
                <w:sz w:val="22"/>
                <w:lang w:val="en-US"/>
              </w:rPr>
              <w:t>zif-om-objectmodel2excel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20D5" w14:textId="715745A6" w:rsidR="00DF05F2" w:rsidRPr="00987C80" w:rsidRDefault="0F661D73" w:rsidP="121E461D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>Сервис для операции импорта и экспорта данных из</w:t>
            </w:r>
            <w:r w:rsidR="00CD5A51" w:rsidRPr="00987C80">
              <w:rPr>
                <w:rFonts w:eastAsia="Arial" w:cs="Arial"/>
                <w:sz w:val="22"/>
              </w:rPr>
              <w:t xml:space="preserve">/ </w:t>
            </w:r>
            <w:r w:rsidRPr="00987C80">
              <w:rPr>
                <w:rFonts w:eastAsia="Arial" w:cs="Arial"/>
                <w:sz w:val="22"/>
              </w:rPr>
              <w:t xml:space="preserve">в </w:t>
            </w:r>
            <w:r w:rsidR="00CD5A51" w:rsidRPr="00987C80">
              <w:rPr>
                <w:rFonts w:eastAsia="Arial" w:cs="Arial"/>
                <w:sz w:val="22"/>
                <w:lang w:val="en-US"/>
              </w:rPr>
              <w:t>Excel</w:t>
            </w:r>
            <w:r w:rsidR="121E461D" w:rsidRPr="00987C80">
              <w:rPr>
                <w:rFonts w:eastAsia="Arial" w:cs="Arial"/>
                <w:sz w:val="22"/>
              </w:rPr>
              <w:t xml:space="preserve"> </w:t>
            </w:r>
            <w:r w:rsidR="121E461D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121E461D" w:rsidRPr="00987C80">
              <w:rPr>
                <w:rFonts w:eastAsia="Times New Roman" w:cs="Arial"/>
                <w:sz w:val="22"/>
              </w:rPr>
              <w:t>-</w:t>
            </w:r>
            <w:r w:rsidR="121E461D" w:rsidRPr="00987C80">
              <w:rPr>
                <w:rFonts w:eastAsia="Times New Roman" w:cs="Arial"/>
                <w:sz w:val="22"/>
                <w:lang w:val="en-US"/>
              </w:rPr>
              <w:t>om</w:t>
            </w:r>
            <w:r w:rsidR="121E461D" w:rsidRPr="00987C80">
              <w:rPr>
                <w:rFonts w:eastAsia="Times New Roman" w:cs="Arial"/>
                <w:sz w:val="22"/>
              </w:rPr>
              <w:t>-</w:t>
            </w:r>
            <w:r w:rsidR="121E461D" w:rsidRPr="00987C80">
              <w:rPr>
                <w:rFonts w:eastAsia="Times New Roman" w:cs="Arial"/>
                <w:sz w:val="22"/>
                <w:lang w:val="en-US"/>
              </w:rPr>
              <w:t>objectmodel</w:t>
            </w:r>
            <w:r w:rsidR="121E461D" w:rsidRPr="00987C80">
              <w:rPr>
                <w:rFonts w:eastAsia="Times New Roman" w:cs="Arial"/>
                <w:sz w:val="22"/>
              </w:rPr>
              <w:t>2</w:t>
            </w:r>
            <w:r w:rsidR="121E461D" w:rsidRPr="00987C80">
              <w:rPr>
                <w:rFonts w:eastAsia="Times New Roman" w:cs="Arial"/>
                <w:sz w:val="22"/>
                <w:lang w:val="en-US"/>
              </w:rPr>
              <w:t>excel</w:t>
            </w:r>
          </w:p>
        </w:tc>
      </w:tr>
      <w:tr w:rsidR="00DF05F2" w:rsidRPr="00B575E5" w14:paraId="2EC9E539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F2FB" w14:textId="77777777" w:rsidR="00DF05F2" w:rsidRPr="004611F3" w:rsidRDefault="00DF05F2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83A37" w14:textId="516A062F" w:rsidR="00DF05F2" w:rsidRPr="00DF05F2" w:rsidRDefault="00DF05F2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DF05F2">
              <w:rPr>
                <w:rFonts w:eastAsia="Times New Roman" w:cs="Arial"/>
                <w:color w:val="000000"/>
                <w:sz w:val="22"/>
                <w:lang w:val="en-US"/>
              </w:rPr>
              <w:t>zif-om-process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F7D7" w14:textId="691A6064" w:rsidR="00DF05F2" w:rsidRPr="00987C80" w:rsidRDefault="6F6272AA" w:rsidP="09C91345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844769">
              <w:rPr>
                <w:rFonts w:eastAsia="Arial" w:cs="Arial"/>
                <w:sz w:val="22"/>
              </w:rPr>
              <w:t>Сервис управления ресурсами процессов и операций объектной модели</w:t>
            </w:r>
            <w:r w:rsidR="121E461D" w:rsidRPr="121E461D">
              <w:rPr>
                <w:rFonts w:eastAsia="Arial" w:cs="Arial"/>
                <w:sz w:val="22"/>
              </w:rPr>
              <w:t xml:space="preserve"> </w:t>
            </w:r>
            <w:r w:rsidR="09C91345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09C91345" w:rsidRPr="00987C80">
              <w:rPr>
                <w:rFonts w:eastAsia="Times New Roman" w:cs="Arial"/>
                <w:sz w:val="22"/>
              </w:rPr>
              <w:t>-</w:t>
            </w:r>
            <w:r w:rsidR="09C91345" w:rsidRPr="00987C80">
              <w:rPr>
                <w:rFonts w:eastAsia="Times New Roman" w:cs="Arial"/>
                <w:sz w:val="22"/>
                <w:lang w:val="en-US"/>
              </w:rPr>
              <w:t>om</w:t>
            </w:r>
            <w:r w:rsidR="09C91345" w:rsidRPr="00987C80">
              <w:rPr>
                <w:rFonts w:eastAsia="Times New Roman" w:cs="Arial"/>
                <w:sz w:val="22"/>
              </w:rPr>
              <w:t>-</w:t>
            </w:r>
            <w:r w:rsidR="09C91345" w:rsidRPr="00987C80">
              <w:rPr>
                <w:rFonts w:eastAsia="Times New Roman" w:cs="Arial"/>
                <w:sz w:val="22"/>
                <w:lang w:val="en-US"/>
              </w:rPr>
              <w:t>process</w:t>
            </w:r>
          </w:p>
        </w:tc>
      </w:tr>
      <w:tr w:rsidR="00DF05F2" w:rsidRPr="00B575E5" w14:paraId="50AC0403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6B20" w14:textId="77777777" w:rsidR="00DF05F2" w:rsidRPr="004611F3" w:rsidRDefault="00DF05F2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0AD26" w14:textId="4B99E96F" w:rsidR="00DF05F2" w:rsidRPr="00DF05F2" w:rsidRDefault="00DF05F2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DF05F2">
              <w:rPr>
                <w:rFonts w:eastAsia="Times New Roman" w:cs="Arial"/>
                <w:color w:val="000000"/>
                <w:sz w:val="22"/>
                <w:lang w:val="en-US"/>
              </w:rPr>
              <w:t>zif-om-properties-view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4AE" w14:textId="7B401513" w:rsidR="00DF05F2" w:rsidRPr="00987C80" w:rsidRDefault="35A21FFE" w:rsidP="09C91345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579C5F79" w:rsidRPr="00987C80">
              <w:rPr>
                <w:rFonts w:eastAsia="Arial" w:cs="Arial"/>
                <w:sz w:val="22"/>
              </w:rPr>
              <w:t>получения</w:t>
            </w:r>
            <w:r w:rsidR="4A1AF5E5" w:rsidRPr="00987C80">
              <w:rPr>
                <w:rFonts w:eastAsia="Arial" w:cs="Arial"/>
                <w:sz w:val="22"/>
              </w:rPr>
              <w:t xml:space="preserve"> свойств ОМ со значениями</w:t>
            </w:r>
            <w:r w:rsidR="09C91345" w:rsidRPr="00987C80">
              <w:rPr>
                <w:rFonts w:eastAsia="Arial" w:cs="Arial"/>
                <w:sz w:val="22"/>
              </w:rPr>
              <w:t xml:space="preserve"> </w:t>
            </w:r>
            <w:r w:rsidR="09C91345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09C91345" w:rsidRPr="00987C80">
              <w:rPr>
                <w:rFonts w:eastAsia="Times New Roman" w:cs="Arial"/>
                <w:sz w:val="22"/>
              </w:rPr>
              <w:t>-</w:t>
            </w:r>
            <w:r w:rsidR="09C91345" w:rsidRPr="00987C80">
              <w:rPr>
                <w:rFonts w:eastAsia="Times New Roman" w:cs="Arial"/>
                <w:sz w:val="22"/>
                <w:lang w:val="en-US"/>
              </w:rPr>
              <w:t>om</w:t>
            </w:r>
            <w:r w:rsidR="09C91345" w:rsidRPr="00987C80">
              <w:rPr>
                <w:rFonts w:eastAsia="Times New Roman" w:cs="Arial"/>
                <w:sz w:val="22"/>
              </w:rPr>
              <w:t>-</w:t>
            </w:r>
            <w:r w:rsidR="09C91345" w:rsidRPr="00987C80">
              <w:rPr>
                <w:rFonts w:eastAsia="Times New Roman" w:cs="Arial"/>
                <w:sz w:val="22"/>
                <w:lang w:val="en-US"/>
              </w:rPr>
              <w:t>properties</w:t>
            </w:r>
            <w:r w:rsidR="09C91345" w:rsidRPr="00987C80">
              <w:rPr>
                <w:rFonts w:eastAsia="Times New Roman" w:cs="Arial"/>
                <w:sz w:val="22"/>
              </w:rPr>
              <w:t>-</w:t>
            </w:r>
            <w:r w:rsidR="09C91345" w:rsidRPr="00987C80">
              <w:rPr>
                <w:rFonts w:eastAsia="Times New Roman" w:cs="Arial"/>
                <w:sz w:val="22"/>
                <w:lang w:val="en-US"/>
              </w:rPr>
              <w:t>view</w:t>
            </w:r>
          </w:p>
        </w:tc>
      </w:tr>
      <w:tr w:rsidR="00DF05F2" w:rsidRPr="00B575E5" w14:paraId="47C9B998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E833" w14:textId="77777777" w:rsidR="00DF05F2" w:rsidRPr="00382F78" w:rsidRDefault="00DF05F2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ADA4D" w14:textId="03E56EF1" w:rsidR="00DF05F2" w:rsidRPr="00DF05F2" w:rsidRDefault="00DF05F2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DF05F2">
              <w:rPr>
                <w:rFonts w:eastAsia="Times New Roman" w:cs="Arial"/>
                <w:color w:val="000000"/>
                <w:sz w:val="22"/>
                <w:lang w:val="en-US"/>
              </w:rPr>
              <w:t>zif-om-relationship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736B" w14:textId="6865B52C" w:rsidR="00DF05F2" w:rsidRPr="00987C80" w:rsidRDefault="4A1AF5E5" w:rsidP="09C91345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управления связями между ресурсами объектных </w:t>
            </w:r>
            <w:r w:rsidR="2E58AF06" w:rsidRPr="00987C80">
              <w:rPr>
                <w:rFonts w:eastAsia="Arial" w:cs="Arial"/>
                <w:sz w:val="22"/>
              </w:rPr>
              <w:t>моделей</w:t>
            </w:r>
            <w:r w:rsidR="09C91345" w:rsidRPr="00987C80">
              <w:rPr>
                <w:rFonts w:eastAsia="Arial" w:cs="Arial"/>
                <w:sz w:val="22"/>
              </w:rPr>
              <w:t xml:space="preserve"> </w:t>
            </w:r>
            <w:r w:rsidR="09C91345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09C91345" w:rsidRPr="00987C80">
              <w:rPr>
                <w:rFonts w:eastAsia="Times New Roman" w:cs="Arial"/>
                <w:sz w:val="22"/>
              </w:rPr>
              <w:t>-</w:t>
            </w:r>
            <w:r w:rsidR="09C91345" w:rsidRPr="00987C80">
              <w:rPr>
                <w:rFonts w:eastAsia="Times New Roman" w:cs="Arial"/>
                <w:sz w:val="22"/>
                <w:lang w:val="en-US"/>
              </w:rPr>
              <w:t>om</w:t>
            </w:r>
            <w:r w:rsidR="09C91345" w:rsidRPr="00987C80">
              <w:rPr>
                <w:rFonts w:eastAsia="Times New Roman" w:cs="Arial"/>
                <w:sz w:val="22"/>
              </w:rPr>
              <w:t>-</w:t>
            </w:r>
            <w:r w:rsidR="09C91345" w:rsidRPr="00987C80">
              <w:rPr>
                <w:rFonts w:eastAsia="Times New Roman" w:cs="Arial"/>
                <w:sz w:val="22"/>
                <w:lang w:val="en-US"/>
              </w:rPr>
              <w:t>relationship</w:t>
            </w:r>
          </w:p>
        </w:tc>
      </w:tr>
      <w:tr w:rsidR="00DF05F2" w:rsidRPr="00B575E5" w14:paraId="38323298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1652" w14:textId="77777777" w:rsidR="00DF05F2" w:rsidRPr="00382F78" w:rsidRDefault="00DF05F2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0008C" w14:textId="4C0C208B" w:rsidR="00DF05F2" w:rsidRPr="00DF05F2" w:rsidRDefault="00DF05F2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DF05F2">
              <w:rPr>
                <w:rFonts w:eastAsia="Times New Roman" w:cs="Arial"/>
                <w:color w:val="000000"/>
                <w:sz w:val="22"/>
                <w:lang w:val="en-US"/>
              </w:rPr>
              <w:t>zif-om-sqldatasource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D843" w14:textId="1318E097" w:rsidR="00DF05F2" w:rsidRPr="00987C80" w:rsidRDefault="3946C37E" w:rsidP="09C91345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запросов к внешним </w:t>
            </w:r>
            <w:r w:rsidRPr="00987C80">
              <w:rPr>
                <w:rFonts w:eastAsia="Arial" w:cs="Arial"/>
                <w:sz w:val="22"/>
                <w:lang w:val="en-US"/>
              </w:rPr>
              <w:t>SQl</w:t>
            </w:r>
            <w:r w:rsidRPr="00987C80">
              <w:rPr>
                <w:rFonts w:eastAsia="Arial" w:cs="Arial"/>
                <w:sz w:val="22"/>
              </w:rPr>
              <w:t xml:space="preserve"> источникам данных</w:t>
            </w:r>
            <w:r w:rsidR="09C91345" w:rsidRPr="00987C80">
              <w:rPr>
                <w:rFonts w:eastAsia="Arial" w:cs="Arial"/>
                <w:sz w:val="22"/>
              </w:rPr>
              <w:t xml:space="preserve"> </w:t>
            </w:r>
            <w:r w:rsidR="09C91345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09C91345" w:rsidRPr="00987C80">
              <w:rPr>
                <w:rFonts w:eastAsia="Times New Roman" w:cs="Arial"/>
                <w:sz w:val="22"/>
              </w:rPr>
              <w:t>-</w:t>
            </w:r>
            <w:r w:rsidR="09C91345" w:rsidRPr="00987C80">
              <w:rPr>
                <w:rFonts w:eastAsia="Times New Roman" w:cs="Arial"/>
                <w:sz w:val="22"/>
                <w:lang w:val="en-US"/>
              </w:rPr>
              <w:t>om</w:t>
            </w:r>
            <w:r w:rsidR="09C91345" w:rsidRPr="00987C80">
              <w:rPr>
                <w:rFonts w:eastAsia="Times New Roman" w:cs="Arial"/>
                <w:sz w:val="22"/>
              </w:rPr>
              <w:t>-</w:t>
            </w:r>
            <w:r w:rsidR="09C91345" w:rsidRPr="00987C80">
              <w:rPr>
                <w:rFonts w:eastAsia="Times New Roman" w:cs="Arial"/>
                <w:sz w:val="22"/>
                <w:lang w:val="en-US"/>
              </w:rPr>
              <w:t>sqldatasource</w:t>
            </w:r>
          </w:p>
        </w:tc>
      </w:tr>
      <w:tr w:rsidR="00DF05F2" w:rsidRPr="00B575E5" w14:paraId="667EDC6A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1316" w14:textId="77777777" w:rsidR="00DF05F2" w:rsidRPr="00382F78" w:rsidRDefault="00DF05F2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DE13" w14:textId="10B0859F" w:rsidR="00DF05F2" w:rsidRPr="00DF05F2" w:rsidRDefault="00DF05F2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DF05F2">
              <w:rPr>
                <w:rFonts w:eastAsia="Times New Roman" w:cs="Arial"/>
                <w:color w:val="000000"/>
                <w:sz w:val="22"/>
                <w:lang w:val="en-US"/>
              </w:rPr>
              <w:t>zif-om-testspecification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69C1" w14:textId="5F978D39" w:rsidR="00DF05F2" w:rsidRPr="00987C80" w:rsidRDefault="7E4B9717" w:rsidP="05148BFB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>Сервис тестовых спецификаций</w:t>
            </w:r>
            <w:r w:rsidR="09C91345" w:rsidRPr="00987C80">
              <w:rPr>
                <w:rFonts w:eastAsia="Arial" w:cs="Arial"/>
                <w:sz w:val="22"/>
              </w:rPr>
              <w:t xml:space="preserve"> </w:t>
            </w:r>
            <w:r w:rsidR="05148BFB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05148BFB" w:rsidRPr="00987C80">
              <w:rPr>
                <w:rFonts w:eastAsia="Times New Roman" w:cs="Arial"/>
                <w:sz w:val="22"/>
              </w:rPr>
              <w:t>-</w:t>
            </w:r>
            <w:r w:rsidR="05148BFB" w:rsidRPr="00987C80">
              <w:rPr>
                <w:rFonts w:eastAsia="Times New Roman" w:cs="Arial"/>
                <w:sz w:val="22"/>
                <w:lang w:val="en-US"/>
              </w:rPr>
              <w:t>om</w:t>
            </w:r>
            <w:r w:rsidR="05148BFB" w:rsidRPr="00987C80">
              <w:rPr>
                <w:rFonts w:eastAsia="Times New Roman" w:cs="Arial"/>
                <w:sz w:val="22"/>
              </w:rPr>
              <w:t>-</w:t>
            </w:r>
            <w:r w:rsidR="05148BFB" w:rsidRPr="00987C80">
              <w:rPr>
                <w:rFonts w:eastAsia="Times New Roman" w:cs="Arial"/>
                <w:sz w:val="22"/>
                <w:lang w:val="en-US"/>
              </w:rPr>
              <w:t>testspecification</w:t>
            </w:r>
          </w:p>
        </w:tc>
      </w:tr>
      <w:tr w:rsidR="00DF05F2" w:rsidRPr="00B575E5" w14:paraId="6A4791D5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EBD2" w14:textId="77777777" w:rsidR="00DF05F2" w:rsidRPr="00987C80" w:rsidRDefault="00DF05F2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69243" w14:textId="39E23820" w:rsidR="00DF05F2" w:rsidRPr="00DF05F2" w:rsidRDefault="00DF05F2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DF05F2">
              <w:rPr>
                <w:rFonts w:eastAsia="Times New Roman" w:cs="Arial"/>
                <w:color w:val="000000"/>
                <w:sz w:val="22"/>
                <w:lang w:val="en-US"/>
              </w:rPr>
              <w:t>zif-om-uom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C5F2" w14:textId="307279C7" w:rsidR="00DF05F2" w:rsidRPr="00987C80" w:rsidRDefault="7831BE0B" w:rsidP="05148BFB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7E4B9717" w:rsidRPr="00987C80">
              <w:rPr>
                <w:rFonts w:eastAsia="Arial" w:cs="Arial"/>
                <w:sz w:val="22"/>
              </w:rPr>
              <w:t>единиц</w:t>
            </w:r>
            <w:r w:rsidRPr="00987C80">
              <w:rPr>
                <w:rFonts w:eastAsia="Arial" w:cs="Arial"/>
                <w:sz w:val="22"/>
              </w:rPr>
              <w:t xml:space="preserve"> измеренийя ОМ</w:t>
            </w:r>
            <w:r w:rsidR="05148BFB" w:rsidRPr="00987C80">
              <w:rPr>
                <w:rFonts w:eastAsia="Arial" w:cs="Arial"/>
                <w:sz w:val="22"/>
              </w:rPr>
              <w:t xml:space="preserve"> </w:t>
            </w:r>
            <w:r w:rsidR="05148BFB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05148BFB" w:rsidRPr="00987C80">
              <w:rPr>
                <w:rFonts w:eastAsia="Times New Roman" w:cs="Arial"/>
                <w:sz w:val="22"/>
              </w:rPr>
              <w:t>-</w:t>
            </w:r>
            <w:r w:rsidR="05148BFB" w:rsidRPr="00987C80">
              <w:rPr>
                <w:rFonts w:eastAsia="Times New Roman" w:cs="Arial"/>
                <w:sz w:val="22"/>
                <w:lang w:val="en-US"/>
              </w:rPr>
              <w:t>om</w:t>
            </w:r>
            <w:r w:rsidR="05148BFB" w:rsidRPr="00987C80">
              <w:rPr>
                <w:rFonts w:eastAsia="Times New Roman" w:cs="Arial"/>
                <w:sz w:val="22"/>
              </w:rPr>
              <w:t>-</w:t>
            </w:r>
            <w:r w:rsidR="05148BFB" w:rsidRPr="00987C80">
              <w:rPr>
                <w:rFonts w:eastAsia="Times New Roman" w:cs="Arial"/>
                <w:sz w:val="22"/>
                <w:lang w:val="en-US"/>
              </w:rPr>
              <w:t>uom</w:t>
            </w:r>
          </w:p>
        </w:tc>
      </w:tr>
      <w:tr w:rsidR="00652D51" w:rsidRPr="006660F7" w14:paraId="7BF023BE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7023" w14:textId="77777777" w:rsidR="00652D51" w:rsidRPr="00987C80" w:rsidRDefault="00652D51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CB30D" w14:textId="6AEDB899" w:rsidR="00652D51" w:rsidRPr="00DF05F2" w:rsidRDefault="00652D51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652D51">
              <w:rPr>
                <w:rFonts w:eastAsia="Times New Roman" w:cs="Arial"/>
                <w:color w:val="000000"/>
                <w:sz w:val="22"/>
                <w:lang w:val="en-US"/>
              </w:rPr>
              <w:t>zif-om-valuetypes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C660" w14:textId="3CEC7745" w:rsidR="00652D51" w:rsidRPr="00987C80" w:rsidRDefault="7831BE0B" w:rsidP="05148BFB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7E4B9717" w:rsidRPr="00987C80">
              <w:rPr>
                <w:rFonts w:eastAsia="Arial" w:cs="Arial"/>
                <w:sz w:val="22"/>
              </w:rPr>
              <w:t>типовы</w:t>
            </w:r>
            <w:r w:rsidR="2C61B4B1" w:rsidRPr="00987C80">
              <w:rPr>
                <w:rFonts w:eastAsia="Arial" w:cs="Arial"/>
                <w:sz w:val="22"/>
              </w:rPr>
              <w:t xml:space="preserve"> значений ОМ</w:t>
            </w:r>
            <w:r w:rsidR="05148BFB" w:rsidRPr="00987C80">
              <w:rPr>
                <w:rFonts w:eastAsia="Arial" w:cs="Arial"/>
                <w:sz w:val="22"/>
              </w:rPr>
              <w:t xml:space="preserve"> </w:t>
            </w:r>
            <w:r w:rsidR="05148BFB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05148BFB" w:rsidRPr="00987C80">
              <w:rPr>
                <w:rFonts w:eastAsia="Times New Roman" w:cs="Arial"/>
                <w:sz w:val="22"/>
              </w:rPr>
              <w:t>-</w:t>
            </w:r>
            <w:r w:rsidR="05148BFB" w:rsidRPr="00987C80">
              <w:rPr>
                <w:rFonts w:eastAsia="Times New Roman" w:cs="Arial"/>
                <w:sz w:val="22"/>
                <w:lang w:val="en-US"/>
              </w:rPr>
              <w:t>om</w:t>
            </w:r>
            <w:r w:rsidR="05148BFB" w:rsidRPr="00987C80">
              <w:rPr>
                <w:rFonts w:eastAsia="Times New Roman" w:cs="Arial"/>
                <w:sz w:val="22"/>
              </w:rPr>
              <w:t>-</w:t>
            </w:r>
            <w:r w:rsidR="05148BFB" w:rsidRPr="00987C80">
              <w:rPr>
                <w:rFonts w:eastAsia="Times New Roman" w:cs="Arial"/>
                <w:sz w:val="22"/>
                <w:lang w:val="en-US"/>
              </w:rPr>
              <w:t>valuetypes</w:t>
            </w:r>
          </w:p>
        </w:tc>
      </w:tr>
      <w:tr w:rsidR="00652D51" w:rsidRPr="006660F7" w14:paraId="7B094B64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B6C7" w14:textId="77777777" w:rsidR="00652D51" w:rsidRPr="00987C80" w:rsidRDefault="00652D51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5A69F" w14:textId="0D21A9BD" w:rsidR="00652D51" w:rsidRPr="00DF05F2" w:rsidRDefault="00652D51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652D51">
              <w:rPr>
                <w:rFonts w:eastAsia="Times New Roman" w:cs="Arial"/>
                <w:color w:val="000000"/>
                <w:sz w:val="22"/>
                <w:lang w:val="en-US"/>
              </w:rPr>
              <w:t>zif-portal-settings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C952" w14:textId="5BC31CAE" w:rsidR="00652D51" w:rsidRPr="00987C80" w:rsidRDefault="76E8C571" w:rsidP="05148BFB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>Сервис пользовательский настроек</w:t>
            </w:r>
            <w:r w:rsidR="05148BFB" w:rsidRPr="00987C80">
              <w:rPr>
                <w:rFonts w:eastAsia="Arial" w:cs="Arial"/>
                <w:sz w:val="22"/>
              </w:rPr>
              <w:t xml:space="preserve"> </w:t>
            </w:r>
            <w:r w:rsidR="05148BFB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05148BFB" w:rsidRPr="00987C80">
              <w:rPr>
                <w:rFonts w:eastAsia="Times New Roman" w:cs="Arial"/>
                <w:sz w:val="22"/>
              </w:rPr>
              <w:t>-</w:t>
            </w:r>
            <w:r w:rsidR="05148BFB" w:rsidRPr="00987C80">
              <w:rPr>
                <w:rFonts w:eastAsia="Times New Roman" w:cs="Arial"/>
                <w:sz w:val="22"/>
                <w:lang w:val="en-US"/>
              </w:rPr>
              <w:t>portal</w:t>
            </w:r>
            <w:r w:rsidR="05148BFB" w:rsidRPr="00987C80">
              <w:rPr>
                <w:rFonts w:eastAsia="Times New Roman" w:cs="Arial"/>
                <w:sz w:val="22"/>
              </w:rPr>
              <w:t>-</w:t>
            </w:r>
            <w:r w:rsidR="05148BFB" w:rsidRPr="00987C80">
              <w:rPr>
                <w:rFonts w:eastAsia="Times New Roman" w:cs="Arial"/>
                <w:sz w:val="22"/>
                <w:lang w:val="en-US"/>
              </w:rPr>
              <w:t>settings</w:t>
            </w:r>
          </w:p>
        </w:tc>
      </w:tr>
      <w:tr w:rsidR="00652D51" w:rsidRPr="006660F7" w14:paraId="2C10E080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F179" w14:textId="77777777" w:rsidR="00652D51" w:rsidRPr="00987C80" w:rsidRDefault="00652D51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EAF75" w14:textId="543B4B6F" w:rsidR="00652D51" w:rsidRPr="00DF05F2" w:rsidRDefault="00652D51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652D51">
              <w:rPr>
                <w:rFonts w:eastAsia="Times New Roman" w:cs="Arial"/>
                <w:color w:val="000000"/>
                <w:sz w:val="22"/>
                <w:lang w:val="en-US"/>
              </w:rPr>
              <w:t>zif-propertyset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0920" w14:textId="32AF696E" w:rsidR="00652D51" w:rsidRPr="00987C80" w:rsidRDefault="1E5AE950" w:rsidP="05148BFB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>Сервис хранения наборов свойств</w:t>
            </w:r>
            <w:r w:rsidR="05148BFB" w:rsidRPr="00987C80">
              <w:rPr>
                <w:rFonts w:eastAsia="Arial" w:cs="Arial"/>
                <w:sz w:val="22"/>
              </w:rPr>
              <w:t xml:space="preserve"> </w:t>
            </w:r>
            <w:r w:rsidR="05148BFB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05148BFB" w:rsidRPr="00987C80">
              <w:rPr>
                <w:rFonts w:eastAsia="Times New Roman" w:cs="Arial"/>
                <w:sz w:val="22"/>
              </w:rPr>
              <w:t>-</w:t>
            </w:r>
            <w:r w:rsidR="05148BFB" w:rsidRPr="00987C80">
              <w:rPr>
                <w:rFonts w:eastAsia="Times New Roman" w:cs="Arial"/>
                <w:sz w:val="22"/>
                <w:lang w:val="en-US"/>
              </w:rPr>
              <w:t>propertyset</w:t>
            </w:r>
          </w:p>
        </w:tc>
      </w:tr>
      <w:tr w:rsidR="00652D51" w:rsidRPr="006660F7" w14:paraId="0F89D53F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D1B8" w14:textId="77777777" w:rsidR="00652D51" w:rsidRPr="00987C80" w:rsidRDefault="00652D51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67470" w14:textId="5B03BADB" w:rsidR="00652D51" w:rsidRPr="00DF05F2" w:rsidRDefault="00652D51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652D51">
              <w:rPr>
                <w:rFonts w:eastAsia="Times New Roman" w:cs="Arial"/>
                <w:color w:val="000000"/>
                <w:sz w:val="22"/>
                <w:lang w:val="en-US"/>
              </w:rPr>
              <w:t>zif-quality-service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9214" w14:textId="5B89C668" w:rsidR="00652D51" w:rsidRPr="00987C80" w:rsidRDefault="6E1A435E" w:rsidP="736393EE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>Сервис получения таблицы качеств</w:t>
            </w:r>
            <w:r w:rsidR="736393EE" w:rsidRPr="00987C80">
              <w:rPr>
                <w:rFonts w:eastAsia="Arial" w:cs="Arial"/>
                <w:sz w:val="22"/>
              </w:rPr>
              <w:t xml:space="preserve"> </w:t>
            </w:r>
            <w:r w:rsidR="736393EE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736393EE" w:rsidRPr="00987C80">
              <w:rPr>
                <w:rFonts w:eastAsia="Times New Roman" w:cs="Arial"/>
                <w:sz w:val="22"/>
              </w:rPr>
              <w:t>-</w:t>
            </w:r>
            <w:r w:rsidR="736393EE" w:rsidRPr="00987C80">
              <w:rPr>
                <w:rFonts w:eastAsia="Times New Roman" w:cs="Arial"/>
                <w:sz w:val="22"/>
                <w:lang w:val="en-US"/>
              </w:rPr>
              <w:t>quality</w:t>
            </w:r>
            <w:r w:rsidR="736393EE" w:rsidRPr="00987C80">
              <w:rPr>
                <w:rFonts w:eastAsia="Times New Roman" w:cs="Arial"/>
                <w:sz w:val="22"/>
              </w:rPr>
              <w:t>-</w:t>
            </w:r>
            <w:r w:rsidR="736393EE" w:rsidRPr="00987C80">
              <w:rPr>
                <w:rFonts w:eastAsia="Times New Roman" w:cs="Arial"/>
                <w:sz w:val="22"/>
                <w:lang w:val="en-US"/>
              </w:rPr>
              <w:t>service</w:t>
            </w:r>
          </w:p>
        </w:tc>
      </w:tr>
      <w:tr w:rsidR="00652D51" w:rsidRPr="006660F7" w14:paraId="1A972BE8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D1F5" w14:textId="77777777" w:rsidR="00652D51" w:rsidRPr="00987C80" w:rsidRDefault="00652D51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17D8B" w14:textId="58162684" w:rsidR="00652D51" w:rsidRPr="00DF05F2" w:rsidRDefault="00652D51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652D51">
              <w:rPr>
                <w:rFonts w:eastAsia="Times New Roman" w:cs="Arial"/>
                <w:color w:val="000000"/>
                <w:sz w:val="22"/>
                <w:lang w:val="en-US"/>
              </w:rPr>
              <w:t>zif-rdm-common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19A9" w14:textId="772DFEBB" w:rsidR="00652D51" w:rsidRPr="00987C80" w:rsidRDefault="768D0405" w:rsidP="736393EE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7E4B9717" w:rsidRPr="00987C80">
              <w:rPr>
                <w:rFonts w:eastAsia="Arial" w:cs="Arial"/>
                <w:sz w:val="22"/>
              </w:rPr>
              <w:t>справочников</w:t>
            </w:r>
            <w:r w:rsidR="60BDB175" w:rsidRPr="00987C80">
              <w:rPr>
                <w:rFonts w:eastAsia="Arial" w:cs="Arial"/>
                <w:sz w:val="22"/>
              </w:rPr>
              <w:t xml:space="preserve"> НСИ</w:t>
            </w:r>
            <w:r w:rsidR="736393EE" w:rsidRPr="00987C80">
              <w:rPr>
                <w:rFonts w:eastAsia="Arial" w:cs="Arial"/>
                <w:sz w:val="22"/>
              </w:rPr>
              <w:t xml:space="preserve"> </w:t>
            </w:r>
            <w:r w:rsidR="736393EE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736393EE" w:rsidRPr="00987C80">
              <w:rPr>
                <w:rFonts w:eastAsia="Times New Roman" w:cs="Arial"/>
                <w:sz w:val="22"/>
              </w:rPr>
              <w:t>-</w:t>
            </w:r>
            <w:r w:rsidR="736393EE" w:rsidRPr="00987C80">
              <w:rPr>
                <w:rFonts w:eastAsia="Times New Roman" w:cs="Arial"/>
                <w:sz w:val="22"/>
                <w:lang w:val="en-US"/>
              </w:rPr>
              <w:t>rdm</w:t>
            </w:r>
            <w:r w:rsidR="736393EE" w:rsidRPr="00987C80">
              <w:rPr>
                <w:rFonts w:eastAsia="Times New Roman" w:cs="Arial"/>
                <w:sz w:val="22"/>
              </w:rPr>
              <w:t>-</w:t>
            </w:r>
            <w:r w:rsidR="736393EE" w:rsidRPr="00987C80">
              <w:rPr>
                <w:rFonts w:eastAsia="Times New Roman" w:cs="Arial"/>
                <w:sz w:val="22"/>
                <w:lang w:val="en-US"/>
              </w:rPr>
              <w:t>common</w:t>
            </w:r>
          </w:p>
        </w:tc>
      </w:tr>
      <w:tr w:rsidR="00652D51" w:rsidRPr="006660F7" w14:paraId="6604ADD5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DF6F" w14:textId="77777777" w:rsidR="00652D51" w:rsidRPr="00987C80" w:rsidRDefault="00652D51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E7E7D" w14:textId="6D9E0F48" w:rsidR="00652D51" w:rsidRPr="00DF05F2" w:rsidRDefault="00652D51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652D51">
              <w:rPr>
                <w:rFonts w:eastAsia="Times New Roman" w:cs="Arial"/>
                <w:color w:val="000000"/>
                <w:sz w:val="22"/>
                <w:lang w:val="en-US"/>
              </w:rPr>
              <w:t>zif-reporting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6118" w14:textId="22194554" w:rsidR="00652D51" w:rsidRPr="00987C80" w:rsidRDefault="102333B2" w:rsidP="736393EE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  <w:lang w:val="en-US"/>
              </w:rPr>
            </w:pPr>
            <w:r w:rsidRPr="00987C80">
              <w:rPr>
                <w:rFonts w:eastAsia="Arial" w:cs="Arial"/>
                <w:sz w:val="22"/>
                <w:lang w:val="en-US"/>
              </w:rPr>
              <w:t xml:space="preserve">Сервис </w:t>
            </w:r>
            <w:r w:rsidR="7E4B9717" w:rsidRPr="00987C80">
              <w:rPr>
                <w:rFonts w:eastAsia="Arial" w:cs="Arial"/>
                <w:sz w:val="22"/>
                <w:lang w:val="en-US"/>
              </w:rPr>
              <w:t>отчетов</w:t>
            </w:r>
            <w:r w:rsidR="736393EE" w:rsidRPr="00987C80">
              <w:rPr>
                <w:rFonts w:eastAsia="Arial" w:cs="Arial"/>
                <w:sz w:val="22"/>
                <w:lang w:val="en-US"/>
              </w:rPr>
              <w:t xml:space="preserve"> </w:t>
            </w:r>
            <w:r w:rsidR="736393EE" w:rsidRPr="00987C80">
              <w:rPr>
                <w:rFonts w:eastAsia="Times New Roman" w:cs="Arial"/>
                <w:sz w:val="22"/>
                <w:lang w:val="en-US"/>
              </w:rPr>
              <w:t>zif-reporting</w:t>
            </w:r>
          </w:p>
        </w:tc>
      </w:tr>
      <w:tr w:rsidR="00652D51" w:rsidRPr="006660F7" w14:paraId="07BCA58D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E266" w14:textId="77777777" w:rsidR="00652D51" w:rsidRPr="00C41E0B" w:rsidRDefault="00652D51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63780" w14:textId="6720185F" w:rsidR="00652D51" w:rsidRPr="00DF05F2" w:rsidRDefault="00652D51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652D51">
              <w:rPr>
                <w:rFonts w:eastAsia="Times New Roman" w:cs="Arial"/>
                <w:color w:val="000000"/>
                <w:sz w:val="22"/>
                <w:lang w:val="en-US"/>
              </w:rPr>
              <w:t>zif-rtdb-data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F82E" w14:textId="64AF2DD0" w:rsidR="00652D51" w:rsidRPr="00987C80" w:rsidRDefault="0EFB4B44" w:rsidP="736393EE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>Сервис хранения временных рядов</w:t>
            </w:r>
            <w:r w:rsidR="736393EE" w:rsidRPr="00987C80">
              <w:rPr>
                <w:rFonts w:eastAsia="Arial" w:cs="Arial"/>
                <w:sz w:val="22"/>
              </w:rPr>
              <w:t xml:space="preserve"> </w:t>
            </w:r>
            <w:r w:rsidR="736393EE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736393EE" w:rsidRPr="00987C80">
              <w:rPr>
                <w:rFonts w:eastAsia="Times New Roman" w:cs="Arial"/>
                <w:sz w:val="22"/>
              </w:rPr>
              <w:t>-</w:t>
            </w:r>
            <w:r w:rsidR="736393EE" w:rsidRPr="00987C80">
              <w:rPr>
                <w:rFonts w:eastAsia="Times New Roman" w:cs="Arial"/>
                <w:sz w:val="22"/>
                <w:lang w:val="en-US"/>
              </w:rPr>
              <w:t>rtdb</w:t>
            </w:r>
            <w:r w:rsidR="736393EE" w:rsidRPr="00987C80">
              <w:rPr>
                <w:rFonts w:eastAsia="Times New Roman" w:cs="Arial"/>
                <w:sz w:val="22"/>
              </w:rPr>
              <w:t>-</w:t>
            </w:r>
            <w:r w:rsidR="736393EE" w:rsidRPr="00987C80">
              <w:rPr>
                <w:rFonts w:eastAsia="Times New Roman" w:cs="Arial"/>
                <w:sz w:val="22"/>
                <w:lang w:val="en-US"/>
              </w:rPr>
              <w:t>data</w:t>
            </w:r>
          </w:p>
        </w:tc>
      </w:tr>
      <w:tr w:rsidR="00652D51" w:rsidRPr="006660F7" w14:paraId="45C81538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5274" w14:textId="77777777" w:rsidR="00652D51" w:rsidRPr="00987C80" w:rsidRDefault="00652D51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A37BC" w14:textId="056D1DAE" w:rsidR="00652D51" w:rsidRPr="00652D51" w:rsidRDefault="00652D51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652D51">
              <w:rPr>
                <w:rFonts w:eastAsia="Times New Roman" w:cs="Arial"/>
                <w:color w:val="000000"/>
                <w:sz w:val="22"/>
                <w:lang w:val="en-US"/>
              </w:rPr>
              <w:t>zif-rtdb-data-consumerhost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EA0E" w14:textId="0936A51A" w:rsidR="00652D51" w:rsidRPr="00987C80" w:rsidRDefault="4A160D0B" w:rsidP="0FC499F0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Хост </w:t>
            </w:r>
            <w:r w:rsidR="67D6D623" w:rsidRPr="00987C80">
              <w:rPr>
                <w:rFonts w:eastAsia="Arial" w:cs="Arial"/>
                <w:sz w:val="22"/>
              </w:rPr>
              <w:t>сервиса</w:t>
            </w:r>
            <w:r w:rsidRPr="00987C80">
              <w:rPr>
                <w:rFonts w:eastAsia="Arial" w:cs="Arial"/>
                <w:sz w:val="22"/>
              </w:rPr>
              <w:t xml:space="preserve"> хранения временных рядов</w:t>
            </w:r>
            <w:r w:rsidR="736393EE" w:rsidRPr="00987C80">
              <w:rPr>
                <w:rFonts w:eastAsia="Arial" w:cs="Arial"/>
                <w:sz w:val="22"/>
              </w:rPr>
              <w:t xml:space="preserve"> </w:t>
            </w:r>
            <w:r w:rsidR="0FC499F0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0FC499F0" w:rsidRPr="00987C80">
              <w:rPr>
                <w:rFonts w:eastAsia="Times New Roman" w:cs="Arial"/>
                <w:sz w:val="22"/>
              </w:rPr>
              <w:t>-</w:t>
            </w:r>
            <w:r w:rsidR="0FC499F0" w:rsidRPr="00987C80">
              <w:rPr>
                <w:rFonts w:eastAsia="Times New Roman" w:cs="Arial"/>
                <w:sz w:val="22"/>
                <w:lang w:val="en-US"/>
              </w:rPr>
              <w:t>rtdb</w:t>
            </w:r>
            <w:r w:rsidR="0FC499F0" w:rsidRPr="00987C80">
              <w:rPr>
                <w:rFonts w:eastAsia="Times New Roman" w:cs="Arial"/>
                <w:sz w:val="22"/>
              </w:rPr>
              <w:t>-</w:t>
            </w:r>
            <w:r w:rsidR="0FC499F0" w:rsidRPr="00987C80">
              <w:rPr>
                <w:rFonts w:eastAsia="Times New Roman" w:cs="Arial"/>
                <w:sz w:val="22"/>
                <w:lang w:val="en-US"/>
              </w:rPr>
              <w:t>data</w:t>
            </w:r>
            <w:r w:rsidR="0FC499F0" w:rsidRPr="00987C80">
              <w:rPr>
                <w:rFonts w:eastAsia="Times New Roman" w:cs="Arial"/>
                <w:sz w:val="22"/>
              </w:rPr>
              <w:t>-</w:t>
            </w:r>
            <w:r w:rsidR="0FC499F0" w:rsidRPr="00987C80">
              <w:rPr>
                <w:rFonts w:eastAsia="Times New Roman" w:cs="Arial"/>
                <w:sz w:val="22"/>
                <w:lang w:val="en-US"/>
              </w:rPr>
              <w:t>consumerhost</w:t>
            </w:r>
          </w:p>
        </w:tc>
      </w:tr>
      <w:tr w:rsidR="00652D51" w:rsidRPr="006C3DC9" w14:paraId="52B7476A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222D" w14:textId="77777777" w:rsidR="00652D51" w:rsidRPr="00844769" w:rsidRDefault="00652D51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5036C" w14:textId="59C34A57" w:rsidR="00652D51" w:rsidRPr="00652D51" w:rsidRDefault="00652D51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652D51">
              <w:rPr>
                <w:rFonts w:eastAsia="Times New Roman" w:cs="Arial"/>
                <w:color w:val="000000"/>
                <w:sz w:val="22"/>
                <w:lang w:val="en-US"/>
              </w:rPr>
              <w:t>zif-rtdb-metadata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0F5D" w14:textId="0FF52B3E" w:rsidR="00652D51" w:rsidRPr="00987C80" w:rsidRDefault="6BB3E549" w:rsidP="0FC499F0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  <w:lang w:val="en-US"/>
              </w:rPr>
            </w:pPr>
            <w:r w:rsidRPr="00987C80">
              <w:rPr>
                <w:rFonts w:eastAsia="Arial" w:cs="Arial"/>
                <w:sz w:val="22"/>
                <w:lang w:val="en-US"/>
              </w:rPr>
              <w:t>Сервис метаданных тэгов</w:t>
            </w:r>
            <w:r w:rsidR="0FC499F0" w:rsidRPr="00987C80">
              <w:rPr>
                <w:rFonts w:eastAsia="Arial" w:cs="Arial"/>
                <w:sz w:val="22"/>
                <w:lang w:val="en-US"/>
              </w:rPr>
              <w:t xml:space="preserve"> </w:t>
            </w:r>
            <w:r w:rsidR="0FC499F0" w:rsidRPr="00987C80">
              <w:rPr>
                <w:rFonts w:eastAsia="Times New Roman" w:cs="Arial"/>
                <w:sz w:val="22"/>
                <w:lang w:val="en-US"/>
              </w:rPr>
              <w:t>zif-rtdb-metadata</w:t>
            </w:r>
          </w:p>
        </w:tc>
      </w:tr>
      <w:tr w:rsidR="00652D51" w:rsidRPr="006660F7" w14:paraId="1BE6B733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6D15" w14:textId="77777777" w:rsidR="00652D51" w:rsidRPr="00C41E0B" w:rsidRDefault="00652D51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E78EB" w14:textId="5EB735C5" w:rsidR="00652D51" w:rsidRPr="00652D51" w:rsidRDefault="00652D51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652D51">
              <w:rPr>
                <w:rFonts w:eastAsia="Times New Roman" w:cs="Arial"/>
                <w:color w:val="000000"/>
                <w:sz w:val="22"/>
                <w:lang w:val="en-US"/>
              </w:rPr>
              <w:t>zif-security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DBB6" w14:textId="6ECB837A" w:rsidR="00652D51" w:rsidRPr="00987C80" w:rsidRDefault="41B81EA3" w:rsidP="0FC499F0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  <w:lang w:val="en-US"/>
              </w:rPr>
            </w:pPr>
            <w:r w:rsidRPr="00987C80">
              <w:rPr>
                <w:rFonts w:eastAsia="Arial" w:cs="Arial"/>
                <w:sz w:val="22"/>
                <w:lang w:val="en-US"/>
              </w:rPr>
              <w:t>Сервис авторизации</w:t>
            </w:r>
            <w:r w:rsidR="0FC499F0" w:rsidRPr="00987C80">
              <w:rPr>
                <w:rFonts w:eastAsia="Arial" w:cs="Arial"/>
                <w:sz w:val="22"/>
                <w:lang w:val="en-US"/>
              </w:rPr>
              <w:t xml:space="preserve"> </w:t>
            </w:r>
            <w:r w:rsidR="0FC499F0" w:rsidRPr="00987C80">
              <w:rPr>
                <w:rFonts w:eastAsia="Times New Roman" w:cs="Arial"/>
                <w:sz w:val="22"/>
                <w:lang w:val="en-US"/>
              </w:rPr>
              <w:t>zif-security</w:t>
            </w:r>
          </w:p>
        </w:tc>
      </w:tr>
      <w:tr w:rsidR="00652D51" w:rsidRPr="006660F7" w14:paraId="2E7A4B56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261A" w14:textId="77777777" w:rsidR="00652D51" w:rsidRPr="00C41E0B" w:rsidRDefault="00652D51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17277" w14:textId="22BFCE38" w:rsidR="00652D51" w:rsidRPr="00652D51" w:rsidRDefault="00652D51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652D51">
              <w:rPr>
                <w:rFonts w:eastAsia="Times New Roman" w:cs="Arial"/>
                <w:color w:val="000000"/>
                <w:sz w:val="22"/>
                <w:lang w:val="en-US"/>
              </w:rPr>
              <w:t>zif-sm-directories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E97D" w14:textId="37C26FE1" w:rsidR="00652D51" w:rsidRPr="00987C80" w:rsidRDefault="0BD84EAC" w:rsidP="0FC499F0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7E4B9717" w:rsidRPr="00987C80">
              <w:rPr>
                <w:rFonts w:eastAsia="Arial" w:cs="Arial"/>
                <w:sz w:val="22"/>
              </w:rPr>
              <w:t>службы</w:t>
            </w:r>
            <w:r w:rsidR="6B1C85D2" w:rsidRPr="00987C80">
              <w:rPr>
                <w:rFonts w:eastAsia="Arial" w:cs="Arial"/>
                <w:sz w:val="22"/>
              </w:rPr>
              <w:t xml:space="preserve"> каталогов модели </w:t>
            </w:r>
            <w:r w:rsidR="6B1C85D2" w:rsidRPr="00987C80">
              <w:rPr>
                <w:rFonts w:eastAsia="Arial" w:cs="Arial"/>
                <w:sz w:val="22"/>
                <w:lang w:val="en-US"/>
              </w:rPr>
              <w:t>isa</w:t>
            </w:r>
            <w:r w:rsidR="6B1C85D2" w:rsidRPr="00987C80">
              <w:rPr>
                <w:rFonts w:eastAsia="Arial" w:cs="Arial"/>
                <w:sz w:val="22"/>
              </w:rPr>
              <w:t>-95</w:t>
            </w:r>
            <w:r w:rsidR="0FC499F0" w:rsidRPr="00987C80">
              <w:rPr>
                <w:rFonts w:eastAsia="Arial" w:cs="Arial"/>
                <w:sz w:val="22"/>
              </w:rPr>
              <w:t xml:space="preserve"> </w:t>
            </w:r>
            <w:r w:rsidR="0FC499F0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0FC499F0" w:rsidRPr="00987C80">
              <w:rPr>
                <w:rFonts w:eastAsia="Times New Roman" w:cs="Arial"/>
                <w:sz w:val="22"/>
              </w:rPr>
              <w:t>-</w:t>
            </w:r>
            <w:r w:rsidR="0FC499F0" w:rsidRPr="00987C80">
              <w:rPr>
                <w:rFonts w:eastAsia="Times New Roman" w:cs="Arial"/>
                <w:sz w:val="22"/>
                <w:lang w:val="en-US"/>
              </w:rPr>
              <w:t>sm</w:t>
            </w:r>
            <w:r w:rsidR="0FC499F0" w:rsidRPr="00987C80">
              <w:rPr>
                <w:rFonts w:eastAsia="Times New Roman" w:cs="Arial"/>
                <w:sz w:val="22"/>
              </w:rPr>
              <w:t>-</w:t>
            </w:r>
            <w:r w:rsidR="0FC499F0" w:rsidRPr="00987C80">
              <w:rPr>
                <w:rFonts w:eastAsia="Times New Roman" w:cs="Arial"/>
                <w:sz w:val="22"/>
                <w:lang w:val="en-US"/>
              </w:rPr>
              <w:t>directories</w:t>
            </w:r>
          </w:p>
        </w:tc>
      </w:tr>
      <w:tr w:rsidR="00652D51" w:rsidRPr="006660F7" w14:paraId="4E6432C8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B22F" w14:textId="77777777" w:rsidR="00652D51" w:rsidRPr="00844769" w:rsidRDefault="00652D51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AF82" w14:textId="43BB2358" w:rsidR="00652D51" w:rsidRPr="00652D51" w:rsidRDefault="00652D51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652D51">
              <w:rPr>
                <w:rFonts w:eastAsia="Times New Roman" w:cs="Arial"/>
                <w:color w:val="000000"/>
                <w:sz w:val="22"/>
                <w:lang w:val="en-US"/>
              </w:rPr>
              <w:t>zif-sm-domain-api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E092" w14:textId="580B554A" w:rsidR="00652D51" w:rsidRPr="00987C80" w:rsidRDefault="6830F3A9" w:rsidP="0FC499F0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Сервис, отвечающий </w:t>
            </w:r>
            <w:r w:rsidR="7F557DBB" w:rsidRPr="00987C80">
              <w:rPr>
                <w:rFonts w:eastAsia="Arial" w:cs="Arial"/>
                <w:sz w:val="22"/>
              </w:rPr>
              <w:t>за выполнение сложных сценариев, включающих в себя обращение к нескольким сервисам ОМ, в том числе выполнение операций создания/</w:t>
            </w:r>
            <w:r w:rsidR="00B25BEF" w:rsidRPr="00987C80">
              <w:rPr>
                <w:rFonts w:eastAsia="Arial" w:cs="Arial"/>
                <w:sz w:val="22"/>
              </w:rPr>
              <w:t xml:space="preserve"> </w:t>
            </w:r>
            <w:r w:rsidR="7F557DBB" w:rsidRPr="00987C80">
              <w:rPr>
                <w:rFonts w:eastAsia="Arial" w:cs="Arial"/>
                <w:sz w:val="22"/>
              </w:rPr>
              <w:t>изменения/</w:t>
            </w:r>
            <w:r w:rsidR="00B25BEF" w:rsidRPr="00987C80">
              <w:rPr>
                <w:rFonts w:eastAsia="Arial" w:cs="Arial"/>
                <w:sz w:val="22"/>
              </w:rPr>
              <w:t xml:space="preserve"> </w:t>
            </w:r>
            <w:r w:rsidR="7F557DBB" w:rsidRPr="00987C80">
              <w:rPr>
                <w:rFonts w:eastAsia="Arial" w:cs="Arial"/>
                <w:sz w:val="22"/>
              </w:rPr>
              <w:t>удаления сущностей ОМ</w:t>
            </w:r>
            <w:r w:rsidR="0FC499F0" w:rsidRPr="00987C80">
              <w:rPr>
                <w:rFonts w:eastAsia="Arial" w:cs="Arial"/>
                <w:sz w:val="22"/>
              </w:rPr>
              <w:t xml:space="preserve"> </w:t>
            </w:r>
            <w:r w:rsidR="0FC499F0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0FC499F0" w:rsidRPr="00987C80">
              <w:rPr>
                <w:rFonts w:eastAsia="Times New Roman" w:cs="Arial"/>
                <w:sz w:val="22"/>
              </w:rPr>
              <w:t>-</w:t>
            </w:r>
            <w:r w:rsidR="0FC499F0" w:rsidRPr="00987C80">
              <w:rPr>
                <w:rFonts w:eastAsia="Times New Roman" w:cs="Arial"/>
                <w:sz w:val="22"/>
                <w:lang w:val="en-US"/>
              </w:rPr>
              <w:t>sm</w:t>
            </w:r>
            <w:r w:rsidR="0FC499F0" w:rsidRPr="00987C80">
              <w:rPr>
                <w:rFonts w:eastAsia="Times New Roman" w:cs="Arial"/>
                <w:sz w:val="22"/>
              </w:rPr>
              <w:t>-</w:t>
            </w:r>
            <w:r w:rsidR="0FC499F0" w:rsidRPr="00987C80">
              <w:rPr>
                <w:rFonts w:eastAsia="Times New Roman" w:cs="Arial"/>
                <w:sz w:val="22"/>
                <w:lang w:val="en-US"/>
              </w:rPr>
              <w:t>domain</w:t>
            </w:r>
            <w:r w:rsidR="0FC499F0" w:rsidRPr="00987C80">
              <w:rPr>
                <w:rFonts w:eastAsia="Times New Roman" w:cs="Arial"/>
                <w:sz w:val="22"/>
              </w:rPr>
              <w:t>-</w:t>
            </w:r>
            <w:r w:rsidR="0FC499F0" w:rsidRPr="00987C80">
              <w:rPr>
                <w:rFonts w:eastAsia="Times New Roman" w:cs="Arial"/>
                <w:sz w:val="22"/>
                <w:lang w:val="en-US"/>
              </w:rPr>
              <w:t>api</w:t>
            </w:r>
          </w:p>
        </w:tc>
      </w:tr>
      <w:tr w:rsidR="00652D51" w:rsidRPr="006660F7" w14:paraId="34164B0D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AA3D" w14:textId="77777777" w:rsidR="00652D51" w:rsidRPr="00382F78" w:rsidRDefault="00652D51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CD5F5" w14:textId="654FE38D" w:rsidR="00652D51" w:rsidRPr="00652D51" w:rsidRDefault="00652D51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652D51">
              <w:rPr>
                <w:rFonts w:eastAsia="Times New Roman" w:cs="Arial"/>
                <w:color w:val="000000"/>
                <w:sz w:val="22"/>
                <w:lang w:val="en-US"/>
              </w:rPr>
              <w:t>zif-sm-operationdefinition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D73E" w14:textId="093695D9" w:rsidR="00652D51" w:rsidRPr="00987C80" w:rsidRDefault="033AF8FB" w:rsidP="0FC499F0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>Сервис модели определения операций</w:t>
            </w:r>
            <w:r w:rsidR="0FC499F0" w:rsidRPr="00987C80">
              <w:rPr>
                <w:rFonts w:eastAsia="Arial" w:cs="Arial"/>
                <w:sz w:val="22"/>
              </w:rPr>
              <w:t xml:space="preserve"> </w:t>
            </w:r>
            <w:r w:rsidR="0FC499F0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0FC499F0" w:rsidRPr="00987C80">
              <w:rPr>
                <w:rFonts w:eastAsia="Times New Roman" w:cs="Arial"/>
                <w:sz w:val="22"/>
              </w:rPr>
              <w:t>-</w:t>
            </w:r>
            <w:r w:rsidR="0FC499F0" w:rsidRPr="00987C80">
              <w:rPr>
                <w:rFonts w:eastAsia="Times New Roman" w:cs="Arial"/>
                <w:sz w:val="22"/>
                <w:lang w:val="en-US"/>
              </w:rPr>
              <w:t>sm</w:t>
            </w:r>
            <w:r w:rsidR="0FC499F0" w:rsidRPr="00987C80">
              <w:rPr>
                <w:rFonts w:eastAsia="Times New Roman" w:cs="Arial"/>
                <w:sz w:val="22"/>
              </w:rPr>
              <w:t>-</w:t>
            </w:r>
            <w:r w:rsidR="0FC499F0" w:rsidRPr="00987C80">
              <w:rPr>
                <w:rFonts w:eastAsia="Times New Roman" w:cs="Arial"/>
                <w:sz w:val="22"/>
                <w:lang w:val="en-US"/>
              </w:rPr>
              <w:t>operationdefinition</w:t>
            </w:r>
          </w:p>
        </w:tc>
      </w:tr>
      <w:tr w:rsidR="00652D51" w:rsidRPr="006660F7" w14:paraId="4C40C2D1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7B8D" w14:textId="77777777" w:rsidR="00652D51" w:rsidRPr="00987C80" w:rsidRDefault="00652D51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AB574" w14:textId="660F93CE" w:rsidR="00652D51" w:rsidRPr="00652D51" w:rsidRDefault="00652D51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652D51">
              <w:rPr>
                <w:rFonts w:eastAsia="Times New Roman" w:cs="Arial"/>
                <w:color w:val="000000"/>
                <w:sz w:val="22"/>
                <w:lang w:val="en-US"/>
              </w:rPr>
              <w:t>zif-sm-operationperformance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E5D3" w14:textId="0FAB3B5E" w:rsidR="00652D51" w:rsidRPr="00987C80" w:rsidRDefault="3CDEEFC5" w:rsidP="290EE241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7E4B9717" w:rsidRPr="00987C80">
              <w:rPr>
                <w:rFonts w:eastAsia="Arial" w:cs="Arial"/>
                <w:sz w:val="22"/>
              </w:rPr>
              <w:t>модели</w:t>
            </w:r>
            <w:r w:rsidR="46E62242" w:rsidRPr="00987C80">
              <w:rPr>
                <w:rFonts w:eastAsia="Arial" w:cs="Arial"/>
                <w:sz w:val="22"/>
              </w:rPr>
              <w:t xml:space="preserve"> производственных показателей операций </w:t>
            </w:r>
            <w:r w:rsidR="46E62242" w:rsidRPr="00987C80">
              <w:rPr>
                <w:rFonts w:eastAsia="Arial" w:cs="Arial"/>
                <w:sz w:val="22"/>
                <w:lang w:val="en-US"/>
              </w:rPr>
              <w:t>isa</w:t>
            </w:r>
            <w:r w:rsidR="46E62242" w:rsidRPr="00987C80">
              <w:rPr>
                <w:rFonts w:eastAsia="Arial" w:cs="Arial"/>
                <w:sz w:val="22"/>
              </w:rPr>
              <w:t>-95</w:t>
            </w:r>
            <w:r w:rsidR="290EE241" w:rsidRPr="00987C80">
              <w:rPr>
                <w:rFonts w:eastAsia="Arial" w:cs="Arial"/>
                <w:sz w:val="22"/>
              </w:rPr>
              <w:t xml:space="preserve"> </w:t>
            </w:r>
            <w:r w:rsidR="290EE241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290EE241" w:rsidRPr="00987C80">
              <w:rPr>
                <w:rFonts w:eastAsia="Times New Roman" w:cs="Arial"/>
                <w:sz w:val="22"/>
              </w:rPr>
              <w:t>-</w:t>
            </w:r>
            <w:r w:rsidR="290EE241" w:rsidRPr="00987C80">
              <w:rPr>
                <w:rFonts w:eastAsia="Times New Roman" w:cs="Arial"/>
                <w:sz w:val="22"/>
                <w:lang w:val="en-US"/>
              </w:rPr>
              <w:t>sm</w:t>
            </w:r>
            <w:r w:rsidR="290EE241" w:rsidRPr="00987C80">
              <w:rPr>
                <w:rFonts w:eastAsia="Times New Roman" w:cs="Arial"/>
                <w:sz w:val="22"/>
              </w:rPr>
              <w:t>-</w:t>
            </w:r>
            <w:r w:rsidR="290EE241" w:rsidRPr="00987C80">
              <w:rPr>
                <w:rFonts w:eastAsia="Times New Roman" w:cs="Arial"/>
                <w:sz w:val="22"/>
                <w:lang w:val="en-US"/>
              </w:rPr>
              <w:t>operationperformance</w:t>
            </w:r>
          </w:p>
        </w:tc>
      </w:tr>
      <w:tr w:rsidR="00652D51" w:rsidRPr="006660F7" w14:paraId="23745015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4385" w14:textId="77777777" w:rsidR="00652D51" w:rsidRPr="004611F3" w:rsidRDefault="00652D51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10A19" w14:textId="6081F801" w:rsidR="00652D51" w:rsidRPr="00652D51" w:rsidRDefault="00652D51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652D51">
              <w:rPr>
                <w:rFonts w:eastAsia="Times New Roman" w:cs="Arial"/>
                <w:color w:val="000000"/>
                <w:sz w:val="22"/>
                <w:lang w:val="en-US"/>
              </w:rPr>
              <w:t>zif-sm-operationsschedule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578C" w14:textId="00530174" w:rsidR="00652D51" w:rsidRPr="00987C80" w:rsidRDefault="3CDEEFC5" w:rsidP="290EE241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7E4B9717" w:rsidRPr="00987C80">
              <w:rPr>
                <w:rFonts w:eastAsia="Arial" w:cs="Arial"/>
                <w:sz w:val="22"/>
              </w:rPr>
              <w:t>модели</w:t>
            </w:r>
            <w:r w:rsidR="4863A042" w:rsidRPr="00987C80">
              <w:rPr>
                <w:rFonts w:eastAsia="Arial" w:cs="Arial"/>
                <w:sz w:val="22"/>
              </w:rPr>
              <w:t xml:space="preserve"> календарного планирования операций </w:t>
            </w:r>
            <w:r w:rsidR="4863A042" w:rsidRPr="00987C80">
              <w:rPr>
                <w:rFonts w:eastAsia="Arial" w:cs="Arial"/>
                <w:sz w:val="22"/>
                <w:lang w:val="en-US"/>
              </w:rPr>
              <w:t>isa</w:t>
            </w:r>
            <w:r w:rsidR="4863A042" w:rsidRPr="00987C80">
              <w:rPr>
                <w:rFonts w:eastAsia="Arial" w:cs="Arial"/>
                <w:sz w:val="22"/>
              </w:rPr>
              <w:t>-95</w:t>
            </w:r>
            <w:r w:rsidR="290EE241" w:rsidRPr="00987C80">
              <w:rPr>
                <w:rFonts w:eastAsia="Arial" w:cs="Arial"/>
                <w:sz w:val="22"/>
              </w:rPr>
              <w:t xml:space="preserve"> </w:t>
            </w:r>
            <w:r w:rsidR="290EE241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290EE241" w:rsidRPr="00987C80">
              <w:rPr>
                <w:rFonts w:eastAsia="Times New Roman" w:cs="Arial"/>
                <w:sz w:val="22"/>
              </w:rPr>
              <w:t>-</w:t>
            </w:r>
            <w:r w:rsidR="290EE241" w:rsidRPr="00987C80">
              <w:rPr>
                <w:rFonts w:eastAsia="Times New Roman" w:cs="Arial"/>
                <w:sz w:val="22"/>
                <w:lang w:val="en-US"/>
              </w:rPr>
              <w:t>sm</w:t>
            </w:r>
            <w:r w:rsidR="290EE241" w:rsidRPr="00987C80">
              <w:rPr>
                <w:rFonts w:eastAsia="Times New Roman" w:cs="Arial"/>
                <w:sz w:val="22"/>
              </w:rPr>
              <w:t>-</w:t>
            </w:r>
            <w:r w:rsidR="290EE241" w:rsidRPr="00987C80">
              <w:rPr>
                <w:rFonts w:eastAsia="Times New Roman" w:cs="Arial"/>
                <w:sz w:val="22"/>
                <w:lang w:val="en-US"/>
              </w:rPr>
              <w:t>operationsschedule</w:t>
            </w:r>
          </w:p>
        </w:tc>
      </w:tr>
      <w:tr w:rsidR="00652D51" w:rsidRPr="006660F7" w14:paraId="71DE1EC1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827D" w14:textId="77777777" w:rsidR="00652D51" w:rsidRPr="004611F3" w:rsidRDefault="00652D51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DA9DB" w14:textId="09B3AFA0" w:rsidR="00652D51" w:rsidRPr="00652D51" w:rsidRDefault="00652D51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652D51">
              <w:rPr>
                <w:rFonts w:eastAsia="Times New Roman" w:cs="Arial"/>
                <w:color w:val="000000"/>
                <w:sz w:val="22"/>
                <w:lang w:val="en-US"/>
              </w:rPr>
              <w:t>zif-sm-process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3C74" w14:textId="0856EA61" w:rsidR="00652D51" w:rsidRPr="00987C80" w:rsidRDefault="670787F3" w:rsidP="06A0824B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>Сервис процессов</w:t>
            </w:r>
            <w:r w:rsidR="06A0824B" w:rsidRPr="00987C80">
              <w:rPr>
                <w:rFonts w:eastAsia="Arial" w:cs="Arial"/>
                <w:sz w:val="22"/>
              </w:rPr>
              <w:t xml:space="preserve"> </w:t>
            </w:r>
            <w:r w:rsidR="06A0824B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06A0824B" w:rsidRPr="00987C80">
              <w:rPr>
                <w:rFonts w:eastAsia="Times New Roman" w:cs="Arial"/>
                <w:sz w:val="22"/>
              </w:rPr>
              <w:t>-</w:t>
            </w:r>
            <w:r w:rsidR="06A0824B" w:rsidRPr="00987C80">
              <w:rPr>
                <w:rFonts w:eastAsia="Times New Roman" w:cs="Arial"/>
                <w:sz w:val="22"/>
                <w:lang w:val="en-US"/>
              </w:rPr>
              <w:t>sm</w:t>
            </w:r>
            <w:r w:rsidR="06A0824B" w:rsidRPr="00987C80">
              <w:rPr>
                <w:rFonts w:eastAsia="Times New Roman" w:cs="Arial"/>
                <w:sz w:val="22"/>
              </w:rPr>
              <w:t>-</w:t>
            </w:r>
            <w:r w:rsidR="06A0824B" w:rsidRPr="00987C80">
              <w:rPr>
                <w:rFonts w:eastAsia="Times New Roman" w:cs="Arial"/>
                <w:sz w:val="22"/>
                <w:lang w:val="en-US"/>
              </w:rPr>
              <w:t>process</w:t>
            </w:r>
          </w:p>
        </w:tc>
      </w:tr>
      <w:tr w:rsidR="00652D51" w:rsidRPr="006660F7" w14:paraId="0EE6CAE0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5D20" w14:textId="77777777" w:rsidR="00652D51" w:rsidRPr="00987C80" w:rsidRDefault="00652D51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36EC4" w14:textId="7CC25BC2" w:rsidR="00652D51" w:rsidRPr="00652D51" w:rsidRDefault="00652D51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652D51">
              <w:rPr>
                <w:rFonts w:eastAsia="Times New Roman" w:cs="Arial"/>
                <w:color w:val="000000"/>
                <w:sz w:val="22"/>
                <w:lang w:val="en-US"/>
              </w:rPr>
              <w:t>zif-sm-testspecification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1C62" w14:textId="1154369C" w:rsidR="00652D51" w:rsidRPr="00987C80" w:rsidRDefault="29A9894D" w:rsidP="06A0824B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844769">
              <w:rPr>
                <w:rFonts w:eastAsia="Segoe UI" w:cs="Arial"/>
                <w:sz w:val="22"/>
              </w:rPr>
              <w:t xml:space="preserve">Сервис </w:t>
            </w:r>
            <w:r w:rsidR="7E4B9717" w:rsidRPr="00844769">
              <w:rPr>
                <w:rFonts w:eastAsia="Segoe UI" w:cs="Arial"/>
                <w:sz w:val="22"/>
              </w:rPr>
              <w:t>модели</w:t>
            </w:r>
            <w:r w:rsidR="670787F3" w:rsidRPr="00844769">
              <w:rPr>
                <w:rFonts w:eastAsia="Segoe UI" w:cs="Arial"/>
                <w:sz w:val="22"/>
              </w:rPr>
              <w:t xml:space="preserve"> теста спецификаций </w:t>
            </w:r>
            <w:r w:rsidR="670787F3" w:rsidRPr="004611F3">
              <w:rPr>
                <w:rFonts w:eastAsia="Segoe UI" w:cs="Arial"/>
                <w:sz w:val="22"/>
                <w:lang w:val="en-US"/>
              </w:rPr>
              <w:t>isa</w:t>
            </w:r>
            <w:r w:rsidR="670787F3" w:rsidRPr="00844769">
              <w:rPr>
                <w:rFonts w:eastAsia="Segoe UI" w:cs="Arial"/>
                <w:sz w:val="22"/>
              </w:rPr>
              <w:t>-95</w:t>
            </w:r>
            <w:r w:rsidR="06A0824B" w:rsidRPr="06A0824B">
              <w:rPr>
                <w:rFonts w:eastAsia="Segoe UI" w:cs="Arial"/>
                <w:sz w:val="22"/>
              </w:rPr>
              <w:t xml:space="preserve"> </w:t>
            </w:r>
            <w:r w:rsidR="06A0824B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06A0824B" w:rsidRPr="00987C80">
              <w:rPr>
                <w:rFonts w:eastAsia="Times New Roman" w:cs="Arial"/>
                <w:sz w:val="22"/>
              </w:rPr>
              <w:t>-</w:t>
            </w:r>
            <w:r w:rsidR="06A0824B" w:rsidRPr="00987C80">
              <w:rPr>
                <w:rFonts w:eastAsia="Times New Roman" w:cs="Arial"/>
                <w:sz w:val="22"/>
                <w:lang w:val="en-US"/>
              </w:rPr>
              <w:t>sm</w:t>
            </w:r>
            <w:r w:rsidR="06A0824B" w:rsidRPr="00987C80">
              <w:rPr>
                <w:rFonts w:eastAsia="Times New Roman" w:cs="Arial"/>
                <w:sz w:val="22"/>
              </w:rPr>
              <w:t>-</w:t>
            </w:r>
            <w:r w:rsidR="06A0824B" w:rsidRPr="00987C80">
              <w:rPr>
                <w:rFonts w:eastAsia="Times New Roman" w:cs="Arial"/>
                <w:sz w:val="22"/>
                <w:lang w:val="en-US"/>
              </w:rPr>
              <w:t>testspecification</w:t>
            </w:r>
          </w:p>
        </w:tc>
      </w:tr>
      <w:tr w:rsidR="00652D51" w:rsidRPr="006660F7" w14:paraId="473C6BDF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50CE" w14:textId="77777777" w:rsidR="00652D51" w:rsidRPr="00844769" w:rsidRDefault="00652D51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1B81F" w14:textId="6601F333" w:rsidR="00652D51" w:rsidRPr="00652D51" w:rsidRDefault="00652D51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652D51">
              <w:rPr>
                <w:rFonts w:eastAsia="Times New Roman" w:cs="Arial"/>
                <w:color w:val="000000"/>
                <w:sz w:val="22"/>
                <w:lang w:val="en-US"/>
              </w:rPr>
              <w:t>zif-sm-workcalendar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2319" w14:textId="3750F9D4" w:rsidR="00652D51" w:rsidRPr="00987C80" w:rsidRDefault="542DB016" w:rsidP="06A0824B">
            <w:pPr>
              <w:spacing w:after="0" w:line="240" w:lineRule="auto"/>
              <w:ind w:firstLine="0"/>
              <w:jc w:val="left"/>
              <w:rPr>
                <w:rFonts w:eastAsia="Arial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>Сервис производственных календарей</w:t>
            </w:r>
            <w:r w:rsidR="06A0824B" w:rsidRPr="00987C80">
              <w:rPr>
                <w:rFonts w:eastAsia="Arial" w:cs="Arial"/>
                <w:sz w:val="22"/>
              </w:rPr>
              <w:t xml:space="preserve"> </w:t>
            </w:r>
            <w:r w:rsidR="06A0824B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06A0824B" w:rsidRPr="00987C80">
              <w:rPr>
                <w:rFonts w:eastAsia="Times New Roman" w:cs="Arial"/>
                <w:sz w:val="22"/>
              </w:rPr>
              <w:t>-</w:t>
            </w:r>
            <w:r w:rsidR="06A0824B" w:rsidRPr="00987C80">
              <w:rPr>
                <w:rFonts w:eastAsia="Times New Roman" w:cs="Arial"/>
                <w:sz w:val="22"/>
                <w:lang w:val="en-US"/>
              </w:rPr>
              <w:t>sm</w:t>
            </w:r>
            <w:r w:rsidR="06A0824B" w:rsidRPr="00987C80">
              <w:rPr>
                <w:rFonts w:eastAsia="Times New Roman" w:cs="Arial"/>
                <w:sz w:val="22"/>
              </w:rPr>
              <w:t>-</w:t>
            </w:r>
            <w:r w:rsidR="06A0824B" w:rsidRPr="00987C80">
              <w:rPr>
                <w:rFonts w:eastAsia="Times New Roman" w:cs="Arial"/>
                <w:sz w:val="22"/>
                <w:lang w:val="en-US"/>
              </w:rPr>
              <w:t>workcalendar</w:t>
            </w:r>
          </w:p>
        </w:tc>
      </w:tr>
      <w:tr w:rsidR="00652D51" w:rsidRPr="006660F7" w14:paraId="49DE7F89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5137" w14:textId="77777777" w:rsidR="00652D51" w:rsidRPr="00987C80" w:rsidRDefault="00652D51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49DD9" w14:textId="39EF8C77" w:rsidR="00652D51" w:rsidRPr="00652D51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zif-sm-workdefinition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69C5" w14:textId="381B708D" w:rsidR="00652D51" w:rsidRPr="00987C80" w:rsidRDefault="29A9894D" w:rsidP="06A0824B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7E4B9717" w:rsidRPr="00987C80">
              <w:rPr>
                <w:rFonts w:eastAsia="Arial" w:cs="Arial"/>
                <w:sz w:val="22"/>
              </w:rPr>
              <w:t>модели</w:t>
            </w:r>
            <w:r w:rsidR="29174581" w:rsidRPr="00987C80">
              <w:rPr>
                <w:rFonts w:eastAsia="Arial" w:cs="Arial"/>
                <w:sz w:val="22"/>
              </w:rPr>
              <w:t xml:space="preserve"> определения работы </w:t>
            </w:r>
            <w:r w:rsidR="29174581" w:rsidRPr="00987C80">
              <w:rPr>
                <w:rFonts w:eastAsia="Arial" w:cs="Arial"/>
                <w:sz w:val="22"/>
                <w:lang w:val="en-US"/>
              </w:rPr>
              <w:t>isa</w:t>
            </w:r>
            <w:r w:rsidR="29174581" w:rsidRPr="00987C80">
              <w:rPr>
                <w:rFonts w:eastAsia="Arial" w:cs="Arial"/>
                <w:sz w:val="22"/>
              </w:rPr>
              <w:t>-95</w:t>
            </w:r>
            <w:r w:rsidR="06A0824B" w:rsidRPr="00987C80">
              <w:rPr>
                <w:rFonts w:eastAsia="Arial" w:cs="Arial"/>
                <w:sz w:val="22"/>
              </w:rPr>
              <w:t xml:space="preserve"> </w:t>
            </w:r>
            <w:r w:rsidR="06A0824B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06A0824B" w:rsidRPr="00987C80">
              <w:rPr>
                <w:rFonts w:eastAsia="Times New Roman" w:cs="Arial"/>
                <w:sz w:val="22"/>
              </w:rPr>
              <w:t>-</w:t>
            </w:r>
            <w:r w:rsidR="06A0824B" w:rsidRPr="00987C80">
              <w:rPr>
                <w:rFonts w:eastAsia="Times New Roman" w:cs="Arial"/>
                <w:sz w:val="22"/>
                <w:lang w:val="en-US"/>
              </w:rPr>
              <w:t>sm</w:t>
            </w:r>
            <w:r w:rsidR="06A0824B" w:rsidRPr="00987C80">
              <w:rPr>
                <w:rFonts w:eastAsia="Times New Roman" w:cs="Arial"/>
                <w:sz w:val="22"/>
              </w:rPr>
              <w:t>-</w:t>
            </w:r>
            <w:r w:rsidR="06A0824B" w:rsidRPr="00987C80">
              <w:rPr>
                <w:rFonts w:eastAsia="Times New Roman" w:cs="Arial"/>
                <w:sz w:val="22"/>
                <w:lang w:val="en-US"/>
              </w:rPr>
              <w:t>workdefinition</w:t>
            </w:r>
          </w:p>
        </w:tc>
      </w:tr>
      <w:tr w:rsidR="00652D51" w:rsidRPr="006660F7" w14:paraId="3DF71C11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3D2A" w14:textId="77777777" w:rsidR="00652D51" w:rsidRPr="00844769" w:rsidRDefault="00652D51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95896" w14:textId="64687617" w:rsidR="00652D51" w:rsidRPr="00652D51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zif-sm-workperformance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54BA" w14:textId="193159CB" w:rsidR="00652D51" w:rsidRPr="00987C80" w:rsidRDefault="390E1E8C" w:rsidP="06A0824B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7E4B9717" w:rsidRPr="00987C80">
              <w:rPr>
                <w:rFonts w:eastAsia="Arial" w:cs="Arial"/>
                <w:sz w:val="22"/>
              </w:rPr>
              <w:t>модели</w:t>
            </w:r>
            <w:r w:rsidR="5719697D" w:rsidRPr="00987C80">
              <w:rPr>
                <w:rFonts w:eastAsia="Arial" w:cs="Arial"/>
                <w:sz w:val="22"/>
              </w:rPr>
              <w:t xml:space="preserve"> определения производительности </w:t>
            </w:r>
            <w:r w:rsidR="5719697D" w:rsidRPr="00987C80">
              <w:rPr>
                <w:rFonts w:eastAsia="Arial" w:cs="Arial"/>
                <w:sz w:val="22"/>
                <w:lang w:val="en-US"/>
              </w:rPr>
              <w:t>isa</w:t>
            </w:r>
            <w:r w:rsidR="5719697D" w:rsidRPr="00987C80">
              <w:rPr>
                <w:rFonts w:eastAsia="Arial" w:cs="Arial"/>
                <w:sz w:val="22"/>
              </w:rPr>
              <w:t>-95</w:t>
            </w:r>
            <w:r w:rsidR="06A0824B" w:rsidRPr="00987C80">
              <w:rPr>
                <w:rFonts w:eastAsia="Arial" w:cs="Arial"/>
                <w:sz w:val="22"/>
              </w:rPr>
              <w:t xml:space="preserve"> </w:t>
            </w:r>
            <w:r w:rsidR="06A0824B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06A0824B" w:rsidRPr="00987C80">
              <w:rPr>
                <w:rFonts w:eastAsia="Times New Roman" w:cs="Arial"/>
                <w:sz w:val="22"/>
              </w:rPr>
              <w:t>-</w:t>
            </w:r>
            <w:r w:rsidR="06A0824B" w:rsidRPr="00987C80">
              <w:rPr>
                <w:rFonts w:eastAsia="Times New Roman" w:cs="Arial"/>
                <w:sz w:val="22"/>
                <w:lang w:val="en-US"/>
              </w:rPr>
              <w:t>sm</w:t>
            </w:r>
            <w:r w:rsidR="06A0824B" w:rsidRPr="00987C80">
              <w:rPr>
                <w:rFonts w:eastAsia="Times New Roman" w:cs="Arial"/>
                <w:sz w:val="22"/>
              </w:rPr>
              <w:t>-</w:t>
            </w:r>
            <w:r w:rsidR="06A0824B" w:rsidRPr="00987C80">
              <w:rPr>
                <w:rFonts w:eastAsia="Times New Roman" w:cs="Arial"/>
                <w:sz w:val="22"/>
                <w:lang w:val="en-US"/>
              </w:rPr>
              <w:t>workperformance</w:t>
            </w:r>
          </w:p>
        </w:tc>
      </w:tr>
      <w:tr w:rsidR="00652D51" w:rsidRPr="006660F7" w14:paraId="04BFE6D1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4961" w14:textId="77777777" w:rsidR="00652D51" w:rsidRPr="00844769" w:rsidRDefault="00652D51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3ED66" w14:textId="55E6B899" w:rsidR="00652D51" w:rsidRPr="00652D51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zif-sm-workschedule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2FC1" w14:textId="7542CEEB" w:rsidR="00652D51" w:rsidRPr="00987C80" w:rsidRDefault="390E1E8C" w:rsidP="3B662153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7E4B9717" w:rsidRPr="00987C80">
              <w:rPr>
                <w:rFonts w:eastAsia="Arial" w:cs="Arial"/>
                <w:sz w:val="22"/>
              </w:rPr>
              <w:t>модели</w:t>
            </w:r>
            <w:r w:rsidR="22165B6A" w:rsidRPr="00987C80">
              <w:rPr>
                <w:rFonts w:eastAsia="Arial" w:cs="Arial"/>
                <w:sz w:val="22"/>
              </w:rPr>
              <w:t xml:space="preserve"> выполнения работы </w:t>
            </w:r>
            <w:r w:rsidR="22165B6A" w:rsidRPr="00987C80">
              <w:rPr>
                <w:rFonts w:eastAsia="Arial" w:cs="Arial"/>
                <w:sz w:val="22"/>
                <w:lang w:val="en-US"/>
              </w:rPr>
              <w:t>isa</w:t>
            </w:r>
            <w:r w:rsidR="22165B6A" w:rsidRPr="00987C80">
              <w:rPr>
                <w:rFonts w:eastAsia="Arial" w:cs="Arial"/>
                <w:sz w:val="22"/>
              </w:rPr>
              <w:t>-95</w:t>
            </w:r>
            <w:r w:rsidR="3B662153" w:rsidRPr="00987C80">
              <w:rPr>
                <w:rFonts w:eastAsia="Arial" w:cs="Arial"/>
                <w:sz w:val="22"/>
              </w:rPr>
              <w:t xml:space="preserve"> </w:t>
            </w:r>
            <w:r w:rsidR="3B662153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3B662153" w:rsidRPr="00987C80">
              <w:rPr>
                <w:rFonts w:eastAsia="Times New Roman" w:cs="Arial"/>
                <w:sz w:val="22"/>
              </w:rPr>
              <w:t>-</w:t>
            </w:r>
            <w:r w:rsidR="3B662153" w:rsidRPr="00987C80">
              <w:rPr>
                <w:rFonts w:eastAsia="Times New Roman" w:cs="Arial"/>
                <w:sz w:val="22"/>
                <w:lang w:val="en-US"/>
              </w:rPr>
              <w:t>sm</w:t>
            </w:r>
            <w:r w:rsidR="3B662153" w:rsidRPr="00987C80">
              <w:rPr>
                <w:rFonts w:eastAsia="Times New Roman" w:cs="Arial"/>
                <w:sz w:val="22"/>
              </w:rPr>
              <w:t>-</w:t>
            </w:r>
            <w:r w:rsidR="3B662153" w:rsidRPr="00987C80">
              <w:rPr>
                <w:rFonts w:eastAsia="Times New Roman" w:cs="Arial"/>
                <w:sz w:val="22"/>
                <w:lang w:val="en-US"/>
              </w:rPr>
              <w:t>workschedule</w:t>
            </w:r>
          </w:p>
        </w:tc>
      </w:tr>
      <w:tr w:rsidR="00652D51" w:rsidRPr="006660F7" w14:paraId="1C6FB1E7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83CB" w14:textId="77777777" w:rsidR="00652D51" w:rsidRPr="00844769" w:rsidRDefault="00652D51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8F861" w14:textId="7AEA48FE" w:rsidR="00652D51" w:rsidRPr="00652D51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zif-udl-dfawebapi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A856" w14:textId="4BABDD9E" w:rsidR="00652D51" w:rsidRPr="00987C80" w:rsidRDefault="70B68995" w:rsidP="00A87BBB">
            <w:pPr>
              <w:spacing w:after="0" w:line="240" w:lineRule="auto"/>
              <w:ind w:firstLine="0"/>
              <w:jc w:val="left"/>
              <w:rPr>
                <w:rFonts w:eastAsia="Arial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>Сервисы универсального доступа к слою данных</w:t>
            </w:r>
            <w:r w:rsidR="4C90B756" w:rsidRPr="4C90B756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zif</w:t>
            </w:r>
            <w:r w:rsidR="4C90B756" w:rsidRPr="00ED68FF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udl</w:t>
            </w:r>
            <w:r w:rsidR="4C90B756" w:rsidRPr="00ED68FF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dfawebapi</w:t>
            </w:r>
          </w:p>
        </w:tc>
      </w:tr>
      <w:tr w:rsidR="00652D51" w:rsidRPr="006660F7" w14:paraId="658419FE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C5A9" w14:textId="77777777" w:rsidR="00652D51" w:rsidRPr="004611F3" w:rsidRDefault="00652D51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AD16A" w14:textId="7DF6A06B" w:rsidR="00652D51" w:rsidRPr="00652D51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zif-udl-dsentitywebapi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B45D" w14:textId="77D63CDF" w:rsidR="00652D51" w:rsidRPr="00987C80" w:rsidRDefault="040A426F" w:rsidP="4C90B756">
            <w:pPr>
              <w:spacing w:after="0" w:line="240" w:lineRule="auto"/>
              <w:ind w:firstLine="0"/>
              <w:jc w:val="left"/>
              <w:rPr>
                <w:rFonts w:eastAsia="Arial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>Сервисы универсального доступа к слою данных</w:t>
            </w:r>
            <w:r w:rsidR="4C90B756" w:rsidRPr="4C90B756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zif</w:t>
            </w:r>
            <w:r w:rsidR="4C90B756" w:rsidRPr="00ED68FF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udl</w:t>
            </w:r>
            <w:r w:rsidR="4C90B756" w:rsidRPr="00ED68FF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dsentitywebapi</w:t>
            </w:r>
          </w:p>
        </w:tc>
      </w:tr>
      <w:tr w:rsidR="007A677D" w:rsidRPr="006660F7" w14:paraId="1DD1CE8B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FD95" w14:textId="77777777" w:rsidR="007A677D" w:rsidRPr="004611F3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031A4" w14:textId="2CF29DED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zif-udl-node-dfa-sqldata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4BCC" w14:textId="356A94AD" w:rsidR="007A677D" w:rsidRPr="00987C80" w:rsidRDefault="6204E3A7" w:rsidP="4C90B756">
            <w:pPr>
              <w:spacing w:after="0" w:line="240" w:lineRule="auto"/>
              <w:ind w:firstLine="0"/>
              <w:jc w:val="left"/>
              <w:rPr>
                <w:rFonts w:eastAsia="Arial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>Сервисы универсального доступа к слою данных</w:t>
            </w:r>
            <w:r w:rsidR="4C90B756" w:rsidRPr="4C90B756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zif</w:t>
            </w:r>
            <w:r w:rsidR="4C90B756" w:rsidRPr="00ED68FF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udl</w:t>
            </w:r>
            <w:r w:rsidR="4C90B756" w:rsidRPr="00ED68FF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node</w:t>
            </w:r>
            <w:r w:rsidR="4C90B756" w:rsidRPr="00ED68FF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dfa</w:t>
            </w:r>
            <w:r w:rsidR="4C90B756" w:rsidRPr="00ED68FF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sqldata</w:t>
            </w:r>
          </w:p>
        </w:tc>
      </w:tr>
      <w:tr w:rsidR="007A677D" w:rsidRPr="006660F7" w14:paraId="56F9FC8C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0C5B" w14:textId="77777777" w:rsidR="007A677D" w:rsidRPr="00382F78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4ADA9" w14:textId="68D785F2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zif-udl-node-rtd-sqldata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2BDA" w14:textId="51AF4021" w:rsidR="007A677D" w:rsidRPr="00987C80" w:rsidRDefault="2D8932C1" w:rsidP="4C90B756">
            <w:pPr>
              <w:spacing w:after="0" w:line="240" w:lineRule="auto"/>
              <w:ind w:firstLine="0"/>
              <w:jc w:val="left"/>
              <w:rPr>
                <w:rFonts w:eastAsia="Arial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>Сервисы универсального доступа к слою данных</w:t>
            </w:r>
            <w:r w:rsidR="4C90B756" w:rsidRPr="4C90B756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zif</w:t>
            </w:r>
            <w:r w:rsidR="4C90B756" w:rsidRPr="00ED68FF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udl</w:t>
            </w:r>
            <w:r w:rsidR="4C90B756" w:rsidRPr="00ED68FF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node</w:t>
            </w:r>
            <w:r w:rsidR="4C90B756" w:rsidRPr="00ED68FF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rtd</w:t>
            </w:r>
            <w:r w:rsidR="4C90B756" w:rsidRPr="00ED68FF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sqldata</w:t>
            </w:r>
          </w:p>
        </w:tc>
      </w:tr>
      <w:tr w:rsidR="007A677D" w:rsidRPr="006660F7" w14:paraId="381CA93A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9FB9" w14:textId="77777777" w:rsidR="007A677D" w:rsidRPr="00382F78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044F7" w14:textId="3EB88843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zif-udl-omconfigloader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7985" w14:textId="68DD1CAE" w:rsidR="007A677D" w:rsidRPr="00987C80" w:rsidRDefault="194D3AE8" w:rsidP="4C90B756">
            <w:pPr>
              <w:spacing w:after="0" w:line="240" w:lineRule="auto"/>
              <w:ind w:firstLine="0"/>
              <w:jc w:val="left"/>
              <w:rPr>
                <w:rFonts w:eastAsia="Arial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>Сервисы универсального доступа к слою данных</w:t>
            </w:r>
            <w:r w:rsidR="4C90B756" w:rsidRPr="4C90B756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zif</w:t>
            </w:r>
            <w:r w:rsidR="4C90B756" w:rsidRPr="00ED68FF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udl</w:t>
            </w:r>
            <w:r w:rsidR="4C90B756" w:rsidRPr="00ED68FF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omconfigloader</w:t>
            </w:r>
          </w:p>
        </w:tc>
      </w:tr>
      <w:tr w:rsidR="007A677D" w:rsidRPr="006660F7" w14:paraId="59DCAFAA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803A" w14:textId="77777777" w:rsidR="007A677D" w:rsidRPr="004611F3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EFB40" w14:textId="7E8233B5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zif-udl-omconfigupdater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9958" w14:textId="3595ACFD" w:rsidR="007A677D" w:rsidRPr="00987C80" w:rsidRDefault="75F4CBEC" w:rsidP="4C90B756">
            <w:pPr>
              <w:spacing w:after="0" w:line="240" w:lineRule="auto"/>
              <w:ind w:firstLine="0"/>
              <w:jc w:val="left"/>
              <w:rPr>
                <w:rFonts w:eastAsia="Arial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>Сервисы универсального доступа к слою данных</w:t>
            </w:r>
            <w:r w:rsidR="4C90B756" w:rsidRPr="4C90B756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zif</w:t>
            </w:r>
            <w:r w:rsidR="4C90B756" w:rsidRPr="00ED68FF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udl</w:t>
            </w:r>
            <w:r w:rsidR="4C90B756" w:rsidRPr="00ED68FF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omconfigupdater</w:t>
            </w:r>
          </w:p>
        </w:tc>
      </w:tr>
      <w:tr w:rsidR="007A677D" w:rsidRPr="006660F7" w14:paraId="3E510A09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6BEE" w14:textId="77777777" w:rsidR="007A677D" w:rsidRPr="004611F3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0707C" w14:textId="0DD0402F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zif-universal-datamart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3BF5" w14:textId="098E1275" w:rsidR="007A677D" w:rsidRPr="00987C80" w:rsidRDefault="5237AB65" w:rsidP="00F97CE4">
            <w:pPr>
              <w:spacing w:after="0" w:line="240" w:lineRule="auto"/>
              <w:ind w:firstLine="0"/>
              <w:jc w:val="left"/>
              <w:rPr>
                <w:rFonts w:eastAsia="Arial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579C5F79" w:rsidRPr="00987C80">
              <w:rPr>
                <w:rFonts w:eastAsia="Arial" w:cs="Arial"/>
                <w:sz w:val="22"/>
              </w:rPr>
              <w:t>универсальной витрины</w:t>
            </w:r>
            <w:r w:rsidRPr="00987C80">
              <w:rPr>
                <w:rFonts w:eastAsia="Arial" w:cs="Arial"/>
                <w:sz w:val="22"/>
              </w:rPr>
              <w:t xml:space="preserve"> данных</w:t>
            </w:r>
            <w:r w:rsidR="3B662153" w:rsidRPr="00987C80">
              <w:rPr>
                <w:rFonts w:eastAsia="Arial" w:cs="Arial"/>
                <w:sz w:val="22"/>
              </w:rPr>
              <w:t xml:space="preserve"> </w:t>
            </w:r>
            <w:r w:rsidR="3B662153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3B662153" w:rsidRPr="00987C80">
              <w:rPr>
                <w:rFonts w:eastAsia="Times New Roman" w:cs="Arial"/>
                <w:sz w:val="22"/>
              </w:rPr>
              <w:t>-</w:t>
            </w:r>
            <w:r w:rsidR="3B662153" w:rsidRPr="00987C80">
              <w:rPr>
                <w:rFonts w:eastAsia="Times New Roman" w:cs="Arial"/>
                <w:sz w:val="22"/>
                <w:lang w:val="en-US"/>
              </w:rPr>
              <w:t>universal</w:t>
            </w:r>
            <w:r w:rsidR="3B662153" w:rsidRPr="00987C80">
              <w:rPr>
                <w:rFonts w:eastAsia="Times New Roman" w:cs="Arial"/>
                <w:sz w:val="22"/>
              </w:rPr>
              <w:t>-</w:t>
            </w:r>
            <w:r w:rsidR="3B662153" w:rsidRPr="00987C80">
              <w:rPr>
                <w:rFonts w:eastAsia="Times New Roman" w:cs="Arial"/>
                <w:sz w:val="22"/>
                <w:lang w:val="en-US"/>
              </w:rPr>
              <w:t>datamart</w:t>
            </w:r>
          </w:p>
        </w:tc>
      </w:tr>
      <w:tr w:rsidR="007A677D" w:rsidRPr="006660F7" w14:paraId="4A1C1A0A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1AC8" w14:textId="77777777" w:rsidR="007A677D" w:rsidRPr="00987C80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11F2F" w14:textId="6B95808F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zif-workflow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0E36" w14:textId="2A6183E1" w:rsidR="007A677D" w:rsidRPr="00987C80" w:rsidRDefault="245A32BE" w:rsidP="3B662153">
            <w:pPr>
              <w:spacing w:after="0" w:line="240" w:lineRule="auto"/>
              <w:ind w:firstLine="0"/>
              <w:jc w:val="left"/>
              <w:rPr>
                <w:rFonts w:eastAsia="Arial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579C5F79" w:rsidRPr="00987C80">
              <w:rPr>
                <w:rFonts w:eastAsia="Arial" w:cs="Arial"/>
                <w:sz w:val="22"/>
              </w:rPr>
              <w:t>управления</w:t>
            </w:r>
            <w:r w:rsidR="64ACACD6" w:rsidRPr="00987C80">
              <w:rPr>
                <w:rFonts w:eastAsia="Arial" w:cs="Arial"/>
                <w:sz w:val="22"/>
              </w:rPr>
              <w:t xml:space="preserve"> рабочим процессом (С</w:t>
            </w:r>
            <w:r w:rsidR="64ACACD6" w:rsidRPr="00987C80">
              <w:rPr>
                <w:rFonts w:eastAsia="Arial" w:cs="Arial"/>
                <w:sz w:val="22"/>
                <w:lang w:val="en-US"/>
              </w:rPr>
              <w:t>amunda</w:t>
            </w:r>
            <w:r w:rsidR="64ACACD6" w:rsidRPr="00987C80">
              <w:rPr>
                <w:rFonts w:eastAsia="Arial" w:cs="Arial"/>
                <w:sz w:val="22"/>
              </w:rPr>
              <w:t>)</w:t>
            </w:r>
            <w:r w:rsidR="3B662153" w:rsidRPr="00987C80">
              <w:rPr>
                <w:rFonts w:eastAsia="Arial" w:cs="Arial"/>
                <w:sz w:val="22"/>
              </w:rPr>
              <w:t xml:space="preserve"> </w:t>
            </w:r>
            <w:r w:rsidR="3B662153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3B662153" w:rsidRPr="00987C80">
              <w:rPr>
                <w:rFonts w:eastAsia="Times New Roman" w:cs="Arial"/>
                <w:sz w:val="22"/>
              </w:rPr>
              <w:t>-</w:t>
            </w:r>
            <w:r w:rsidR="3B662153" w:rsidRPr="00987C80">
              <w:rPr>
                <w:rFonts w:eastAsia="Times New Roman" w:cs="Arial"/>
                <w:sz w:val="22"/>
                <w:lang w:val="en-US"/>
              </w:rPr>
              <w:t>workflow</w:t>
            </w:r>
          </w:p>
        </w:tc>
      </w:tr>
      <w:tr w:rsidR="007A677D" w:rsidRPr="006660F7" w14:paraId="61D2CC06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E1E4" w14:textId="77777777" w:rsidR="007A677D" w:rsidRPr="00987C80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ABCF2" w14:textId="2D44BB7C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zif-workflow-relocator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76F0" w14:textId="7371C8E8" w:rsidR="007A677D" w:rsidRPr="00987C80" w:rsidRDefault="668158BB" w:rsidP="16ADEF41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для множественной загрузки и выгрузки ресурсов деплойментов </w:t>
            </w:r>
            <w:r w:rsidR="00B25BEF" w:rsidRPr="00987C80">
              <w:rPr>
                <w:rFonts w:eastAsia="Arial" w:cs="Arial"/>
                <w:sz w:val="22"/>
              </w:rPr>
              <w:t>С</w:t>
            </w:r>
            <w:r w:rsidR="00B25BEF" w:rsidRPr="00987C80">
              <w:rPr>
                <w:rFonts w:eastAsia="Arial" w:cs="Arial"/>
                <w:sz w:val="22"/>
                <w:lang w:val="en-US"/>
              </w:rPr>
              <w:t>amunda</w:t>
            </w:r>
            <w:r w:rsidR="3B662153" w:rsidRPr="00987C80">
              <w:rPr>
                <w:rFonts w:eastAsia="Arial" w:cs="Arial"/>
                <w:sz w:val="22"/>
              </w:rPr>
              <w:t xml:space="preserve"> </w:t>
            </w:r>
            <w:r w:rsidR="3B662153" w:rsidRPr="00987C80">
              <w:rPr>
                <w:rFonts w:eastAsia="Times New Roman" w:cs="Arial"/>
                <w:sz w:val="22"/>
                <w:lang w:val="en-US"/>
              </w:rPr>
              <w:t>zif</w:t>
            </w:r>
            <w:r w:rsidR="3B662153" w:rsidRPr="00987C80">
              <w:rPr>
                <w:rFonts w:eastAsia="Times New Roman" w:cs="Arial"/>
                <w:sz w:val="22"/>
              </w:rPr>
              <w:t>-</w:t>
            </w:r>
            <w:r w:rsidR="3B662153" w:rsidRPr="00987C80">
              <w:rPr>
                <w:rFonts w:eastAsia="Times New Roman" w:cs="Arial"/>
                <w:sz w:val="22"/>
                <w:lang w:val="en-US"/>
              </w:rPr>
              <w:t>workflow</w:t>
            </w:r>
            <w:r w:rsidR="3B662153" w:rsidRPr="00987C80">
              <w:rPr>
                <w:rFonts w:eastAsia="Times New Roman" w:cs="Arial"/>
                <w:sz w:val="22"/>
              </w:rPr>
              <w:t>-</w:t>
            </w:r>
            <w:r w:rsidR="3B662153" w:rsidRPr="00987C80">
              <w:rPr>
                <w:rFonts w:eastAsia="Times New Roman" w:cs="Arial"/>
                <w:sz w:val="22"/>
                <w:lang w:val="en-US"/>
              </w:rPr>
              <w:t>relocator</w:t>
            </w:r>
          </w:p>
        </w:tc>
      </w:tr>
      <w:tr w:rsidR="007A677D" w:rsidRPr="006660F7" w14:paraId="081E083A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8DC2" w14:textId="77777777" w:rsidR="007A677D" w:rsidRPr="004611F3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F241F" w14:textId="02794547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zui-app-calculation-service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682A" w14:textId="4395FDEA" w:rsidR="007A677D" w:rsidRPr="00987C80" w:rsidRDefault="4B6CE67D" w:rsidP="16ADEF41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>Веб-интерфейс, предназначенный для управления расчетами</w:t>
            </w:r>
            <w:r w:rsidR="16ADEF41" w:rsidRPr="00987C80">
              <w:rPr>
                <w:rFonts w:eastAsia="Arial" w:cs="Arial"/>
                <w:sz w:val="22"/>
              </w:rPr>
              <w:t xml:space="preserve"> 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zui</w:t>
            </w:r>
            <w:r w:rsidR="16ADEF41" w:rsidRPr="00987C80">
              <w:rPr>
                <w:rFonts w:eastAsia="Times New Roman" w:cs="Arial"/>
                <w:sz w:val="22"/>
              </w:rPr>
              <w:t>-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app</w:t>
            </w:r>
            <w:r w:rsidR="16ADEF41" w:rsidRPr="00987C80">
              <w:rPr>
                <w:rFonts w:eastAsia="Times New Roman" w:cs="Arial"/>
                <w:sz w:val="22"/>
              </w:rPr>
              <w:t>-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calculation</w:t>
            </w:r>
            <w:r w:rsidR="16ADEF41" w:rsidRPr="00987C80">
              <w:rPr>
                <w:rFonts w:eastAsia="Times New Roman" w:cs="Arial"/>
                <w:sz w:val="22"/>
              </w:rPr>
              <w:t>-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service</w:t>
            </w:r>
          </w:p>
        </w:tc>
      </w:tr>
      <w:tr w:rsidR="007A677D" w:rsidRPr="006C3DC9" w14:paraId="62D165DA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B58E" w14:textId="77777777" w:rsidR="007A677D" w:rsidRPr="00844769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DEE7E" w14:textId="4E048671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zui-app-dashboard-dx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2D52" w14:textId="64259B18" w:rsidR="007A677D" w:rsidRPr="00987C80" w:rsidRDefault="3F9A4674" w:rsidP="16ADEF41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  <w:lang w:val="en-US"/>
              </w:rPr>
            </w:pPr>
            <w:r w:rsidRPr="00987C80">
              <w:rPr>
                <w:rFonts w:eastAsia="Arial" w:cs="Arial"/>
                <w:sz w:val="22"/>
                <w:lang w:val="en-US"/>
              </w:rPr>
              <w:t xml:space="preserve">Сервис </w:t>
            </w:r>
            <w:r w:rsidR="579C5F79" w:rsidRPr="00987C80">
              <w:rPr>
                <w:rFonts w:eastAsia="Arial" w:cs="Arial"/>
                <w:sz w:val="22"/>
                <w:lang w:val="en-US"/>
              </w:rPr>
              <w:t>дашбордов</w:t>
            </w:r>
            <w:r w:rsidR="16ADEF41" w:rsidRPr="00987C80">
              <w:rPr>
                <w:rFonts w:eastAsia="Arial" w:cs="Arial"/>
                <w:sz w:val="22"/>
                <w:lang w:val="en-US"/>
              </w:rPr>
              <w:t xml:space="preserve"> 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zui-app-dashboard-dx</w:t>
            </w:r>
          </w:p>
          <w:p w14:paraId="51130C73" w14:textId="389A4D9E" w:rsidR="007A677D" w:rsidRPr="00987C80" w:rsidRDefault="007A677D" w:rsidP="00B575E5">
            <w:pPr>
              <w:spacing w:line="240" w:lineRule="auto"/>
              <w:ind w:firstLine="0"/>
              <w:jc w:val="left"/>
              <w:rPr>
                <w:rFonts w:eastAsia="Arial" w:cs="Arial"/>
                <w:sz w:val="22"/>
                <w:lang w:val="en-US"/>
              </w:rPr>
            </w:pPr>
          </w:p>
        </w:tc>
      </w:tr>
      <w:tr w:rsidR="007A677D" w:rsidRPr="006C3DC9" w14:paraId="635738C8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53CC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98529" w14:textId="5603EC76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zui-app-datainput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5DBF" w14:textId="3785A79B" w:rsidR="007A677D" w:rsidRPr="00987C80" w:rsidRDefault="242553E8" w:rsidP="16ADEF41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  <w:lang w:val="en-US"/>
              </w:rPr>
            </w:pPr>
            <w:r w:rsidRPr="00987C80">
              <w:rPr>
                <w:rFonts w:eastAsia="Arial" w:cs="Arial"/>
                <w:sz w:val="22"/>
                <w:lang w:val="en-US"/>
              </w:rPr>
              <w:t>Сервис ручного ввода</w:t>
            </w:r>
            <w:r w:rsidR="16ADEF41" w:rsidRPr="00987C80">
              <w:rPr>
                <w:rFonts w:eastAsia="Arial" w:cs="Arial"/>
                <w:sz w:val="22"/>
                <w:lang w:val="en-US"/>
              </w:rPr>
              <w:t xml:space="preserve"> 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zui-app-datainput</w:t>
            </w:r>
          </w:p>
        </w:tc>
      </w:tr>
      <w:tr w:rsidR="007A677D" w:rsidRPr="006660F7" w14:paraId="224B6472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A3C5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E84A6" w14:textId="06D2B257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zui-app-documentexplorer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A41B" w14:textId="11BBCDD9" w:rsidR="007A677D" w:rsidRPr="00987C80" w:rsidRDefault="07046DAB" w:rsidP="16ADEF41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579C5F79" w:rsidRPr="00987C80">
              <w:rPr>
                <w:rFonts w:eastAsia="Arial" w:cs="Arial"/>
                <w:sz w:val="22"/>
              </w:rPr>
              <w:t>проводника</w:t>
            </w:r>
            <w:r w:rsidR="40D59687" w:rsidRPr="00987C80">
              <w:rPr>
                <w:rFonts w:eastAsia="Arial" w:cs="Arial"/>
                <w:sz w:val="22"/>
              </w:rPr>
              <w:t xml:space="preserve"> документов</w:t>
            </w:r>
            <w:r w:rsidR="16ADEF41" w:rsidRPr="00987C80">
              <w:rPr>
                <w:rFonts w:eastAsia="Arial" w:cs="Arial"/>
                <w:sz w:val="22"/>
              </w:rPr>
              <w:t xml:space="preserve"> 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zui</w:t>
            </w:r>
            <w:r w:rsidR="16ADEF41" w:rsidRPr="00987C80">
              <w:rPr>
                <w:rFonts w:eastAsia="Times New Roman" w:cs="Arial"/>
                <w:sz w:val="22"/>
              </w:rPr>
              <w:t>-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app</w:t>
            </w:r>
            <w:r w:rsidR="16ADEF41" w:rsidRPr="00987C80">
              <w:rPr>
                <w:rFonts w:eastAsia="Times New Roman" w:cs="Arial"/>
                <w:sz w:val="22"/>
              </w:rPr>
              <w:t>-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documentexplorer</w:t>
            </w:r>
          </w:p>
        </w:tc>
      </w:tr>
      <w:tr w:rsidR="007A677D" w:rsidRPr="006C3DC9" w14:paraId="6BFD97AA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109A" w14:textId="77777777" w:rsidR="007A677D" w:rsidRPr="00987C80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3D742" w14:textId="36C38568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zui-app-event-types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EDB8" w14:textId="39F2EF38" w:rsidR="007A677D" w:rsidRPr="00987C80" w:rsidRDefault="07046DAB" w:rsidP="16ADEF41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  <w:lang w:val="en-US"/>
              </w:rPr>
            </w:pPr>
            <w:r w:rsidRPr="00987C80">
              <w:rPr>
                <w:rFonts w:eastAsia="Arial" w:cs="Arial"/>
                <w:sz w:val="22"/>
                <w:lang w:val="en-US"/>
              </w:rPr>
              <w:t xml:space="preserve">Сервис </w:t>
            </w:r>
            <w:r w:rsidR="579C5F79" w:rsidRPr="00987C80">
              <w:rPr>
                <w:rFonts w:eastAsia="Arial" w:cs="Arial"/>
                <w:sz w:val="22"/>
                <w:lang w:val="en-US"/>
              </w:rPr>
              <w:t>типов</w:t>
            </w:r>
            <w:r w:rsidR="757CE32E" w:rsidRPr="00987C80">
              <w:rPr>
                <w:rFonts w:eastAsia="Arial" w:cs="Arial"/>
                <w:sz w:val="22"/>
                <w:lang w:val="en-US"/>
              </w:rPr>
              <w:t xml:space="preserve"> событий</w:t>
            </w:r>
            <w:r w:rsidR="16ADEF41" w:rsidRPr="00987C80">
              <w:rPr>
                <w:rFonts w:eastAsia="Arial" w:cs="Arial"/>
                <w:sz w:val="22"/>
                <w:lang w:val="en-US"/>
              </w:rPr>
              <w:t xml:space="preserve"> 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zui-app-event-types</w:t>
            </w:r>
          </w:p>
        </w:tc>
      </w:tr>
      <w:tr w:rsidR="007A677D" w:rsidRPr="006660F7" w14:paraId="19BB1AF8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0767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5C3A0" w14:textId="4ECE706D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zui-app-events-registry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965B" w14:textId="37D01CB9" w:rsidR="007A677D" w:rsidRPr="00987C80" w:rsidRDefault="07046DAB" w:rsidP="16ADEF41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  <w:lang w:val="en-US"/>
              </w:rPr>
            </w:pPr>
            <w:r w:rsidRPr="00987C80">
              <w:rPr>
                <w:rFonts w:eastAsia="Arial" w:cs="Arial"/>
                <w:sz w:val="22"/>
                <w:lang w:val="en-US"/>
              </w:rPr>
              <w:t xml:space="preserve">Сервис </w:t>
            </w:r>
            <w:r w:rsidR="579C5F79" w:rsidRPr="00987C80">
              <w:rPr>
                <w:rFonts w:eastAsia="Arial" w:cs="Arial"/>
                <w:sz w:val="22"/>
                <w:lang w:val="en-US"/>
              </w:rPr>
              <w:t>реестра</w:t>
            </w:r>
            <w:r w:rsidR="3289D437" w:rsidRPr="00987C80">
              <w:rPr>
                <w:rFonts w:eastAsia="Arial" w:cs="Arial"/>
                <w:sz w:val="22"/>
                <w:lang w:val="en-US"/>
              </w:rPr>
              <w:t xml:space="preserve"> событий</w:t>
            </w:r>
            <w:r w:rsidR="16ADEF41" w:rsidRPr="00987C80">
              <w:rPr>
                <w:rFonts w:eastAsia="Arial" w:cs="Arial"/>
                <w:sz w:val="22"/>
                <w:lang w:val="en-US"/>
              </w:rPr>
              <w:t xml:space="preserve"> 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zui-app-events-registry</w:t>
            </w:r>
          </w:p>
        </w:tc>
      </w:tr>
      <w:tr w:rsidR="007A677D" w:rsidRPr="006660F7" w14:paraId="43399116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D798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59612" w14:textId="3D11CA9D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zui-app-interface-manager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FEB1" w14:textId="17C1E675" w:rsidR="007A677D" w:rsidRPr="00987C80" w:rsidRDefault="44AB9680" w:rsidP="00B575E5">
            <w:pPr>
              <w:spacing w:line="240" w:lineRule="auto"/>
              <w:ind w:firstLine="0"/>
              <w:jc w:val="left"/>
              <w:rPr>
                <w:rFonts w:eastAsia="Arial" w:cs="Arial"/>
                <w:sz w:val="22"/>
              </w:rPr>
            </w:pPr>
            <w:r w:rsidRPr="00987C80">
              <w:rPr>
                <w:rFonts w:eastAsia="Arial" w:cs="Arial"/>
                <w:sz w:val="22"/>
                <w:lang w:val="en-US"/>
              </w:rPr>
              <w:t xml:space="preserve">Фронтэнд </w:t>
            </w:r>
            <w:r w:rsidR="00B25BEF" w:rsidRPr="00987C80">
              <w:rPr>
                <w:rFonts w:eastAsia="Arial" w:cs="Arial"/>
                <w:sz w:val="22"/>
              </w:rPr>
              <w:t>«</w:t>
            </w:r>
            <w:r w:rsidR="24DC0C77" w:rsidRPr="00987C80">
              <w:rPr>
                <w:rFonts w:eastAsia="Arial" w:cs="Arial"/>
                <w:sz w:val="22"/>
                <w:lang w:val="en-US"/>
              </w:rPr>
              <w:t>Управление интерфейсами</w:t>
            </w:r>
            <w:r w:rsidR="00B25BEF" w:rsidRPr="00987C80">
              <w:rPr>
                <w:rFonts w:eastAsia="Arial" w:cs="Arial"/>
                <w:sz w:val="22"/>
              </w:rPr>
              <w:t>»</w:t>
            </w:r>
          </w:p>
        </w:tc>
      </w:tr>
      <w:tr w:rsidR="007A677D" w:rsidRPr="006C3DC9" w14:paraId="069671E4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4F38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B1766" w14:textId="5C5EB755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zui-app-mnemoeditor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67DD" w14:textId="45EAB5D4" w:rsidR="007A677D" w:rsidRPr="00987C80" w:rsidRDefault="6745B9D1" w:rsidP="16ADEF41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  <w:lang w:val="en-US"/>
              </w:rPr>
            </w:pPr>
            <w:r w:rsidRPr="00987C80">
              <w:rPr>
                <w:rFonts w:eastAsia="Arial" w:cs="Arial"/>
                <w:sz w:val="22"/>
                <w:lang w:val="en-US"/>
              </w:rPr>
              <w:t xml:space="preserve">Сервис </w:t>
            </w:r>
            <w:r w:rsidR="579C5F79" w:rsidRPr="00987C80">
              <w:rPr>
                <w:rFonts w:eastAsia="Arial" w:cs="Arial"/>
                <w:sz w:val="22"/>
                <w:lang w:val="en-US"/>
              </w:rPr>
              <w:t>редактора</w:t>
            </w:r>
            <w:r w:rsidR="62357C52" w:rsidRPr="00987C80">
              <w:rPr>
                <w:rFonts w:eastAsia="Arial" w:cs="Arial"/>
                <w:sz w:val="22"/>
                <w:lang w:val="en-US"/>
              </w:rPr>
              <w:t xml:space="preserve"> мнемосхем</w:t>
            </w:r>
            <w:r w:rsidR="16ADEF41" w:rsidRPr="00987C80">
              <w:rPr>
                <w:rFonts w:eastAsia="Arial" w:cs="Arial"/>
                <w:sz w:val="22"/>
                <w:lang w:val="en-US"/>
              </w:rPr>
              <w:t xml:space="preserve"> 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zui-app-mnemoeditor</w:t>
            </w:r>
          </w:p>
        </w:tc>
      </w:tr>
      <w:tr w:rsidR="007A677D" w:rsidRPr="006660F7" w14:paraId="28002F2B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1B2B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722ED" w14:textId="0931DD84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zui-app-nds-configurator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C3ED" w14:textId="584E70F0" w:rsidR="007A677D" w:rsidRPr="00987C80" w:rsidRDefault="5F7F6C0A" w:rsidP="16ADEF41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579C5F79" w:rsidRPr="00987C80">
              <w:rPr>
                <w:rFonts w:eastAsia="Arial" w:cs="Arial"/>
                <w:sz w:val="22"/>
              </w:rPr>
              <w:t>конфигуратора</w:t>
            </w:r>
            <w:r w:rsidR="493BD260" w:rsidRPr="00987C80">
              <w:rPr>
                <w:rFonts w:eastAsia="Arial" w:cs="Arial"/>
                <w:sz w:val="22"/>
              </w:rPr>
              <w:t xml:space="preserve"> уведомлений</w:t>
            </w:r>
            <w:r w:rsidR="16ADEF41" w:rsidRPr="00987C80">
              <w:rPr>
                <w:rFonts w:eastAsia="Arial" w:cs="Arial"/>
                <w:sz w:val="22"/>
              </w:rPr>
              <w:t xml:space="preserve"> 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zui</w:t>
            </w:r>
            <w:r w:rsidR="16ADEF41" w:rsidRPr="00987C80">
              <w:rPr>
                <w:rFonts w:eastAsia="Times New Roman" w:cs="Arial"/>
                <w:sz w:val="22"/>
              </w:rPr>
              <w:t>-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app</w:t>
            </w:r>
            <w:r w:rsidR="16ADEF41" w:rsidRPr="00987C80">
              <w:rPr>
                <w:rFonts w:eastAsia="Times New Roman" w:cs="Arial"/>
                <w:sz w:val="22"/>
              </w:rPr>
              <w:t>-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nds</w:t>
            </w:r>
            <w:r w:rsidR="16ADEF41" w:rsidRPr="00987C80">
              <w:rPr>
                <w:rFonts w:eastAsia="Times New Roman" w:cs="Arial"/>
                <w:sz w:val="22"/>
              </w:rPr>
              <w:t>-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configurator</w:t>
            </w:r>
          </w:p>
        </w:tc>
      </w:tr>
      <w:tr w:rsidR="007A677D" w:rsidRPr="006660F7" w14:paraId="455CE857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DF85" w14:textId="77777777" w:rsidR="007A677D" w:rsidRPr="00987C80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FF4BE" w14:textId="4A760B3E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zui-app-nifi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E793" w14:textId="62DD37AE" w:rsidR="007A677D" w:rsidRPr="00987C80" w:rsidRDefault="44AB9680" w:rsidP="00B575E5">
            <w:pPr>
              <w:spacing w:line="240" w:lineRule="auto"/>
              <w:ind w:firstLine="0"/>
              <w:jc w:val="left"/>
              <w:rPr>
                <w:rFonts w:eastAsia="Arial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Фронтэнд </w:t>
            </w:r>
            <w:r w:rsidR="00B25BEF" w:rsidRPr="00987C80">
              <w:rPr>
                <w:rFonts w:eastAsia="Arial" w:cs="Arial"/>
                <w:sz w:val="22"/>
              </w:rPr>
              <w:t>«</w:t>
            </w:r>
            <w:r w:rsidR="04D9909F" w:rsidRPr="00987C80">
              <w:rPr>
                <w:rFonts w:eastAsia="Arial" w:cs="Arial"/>
                <w:sz w:val="22"/>
              </w:rPr>
              <w:t xml:space="preserve">Управление коллекторами </w:t>
            </w:r>
            <w:r w:rsidR="04D9909F" w:rsidRPr="00987C80">
              <w:rPr>
                <w:rFonts w:eastAsia="Arial" w:cs="Arial"/>
                <w:sz w:val="22"/>
                <w:lang w:val="en-US"/>
              </w:rPr>
              <w:t>NiFi</w:t>
            </w:r>
            <w:r w:rsidR="00B25BEF" w:rsidRPr="00987C80">
              <w:rPr>
                <w:rFonts w:eastAsia="Arial" w:cs="Arial"/>
                <w:sz w:val="22"/>
              </w:rPr>
              <w:t>»</w:t>
            </w:r>
          </w:p>
        </w:tc>
      </w:tr>
      <w:tr w:rsidR="007A677D" w:rsidRPr="006660F7" w14:paraId="3638815B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E3CF" w14:textId="77777777" w:rsidR="007A677D" w:rsidRPr="00844769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A5DD4" w14:textId="1A7497F6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zui-app-om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81DA" w14:textId="00C8F1B4" w:rsidR="007A677D" w:rsidRPr="00987C80" w:rsidRDefault="73939160" w:rsidP="00987C80">
            <w:pPr>
              <w:spacing w:after="0" w:line="240" w:lineRule="auto"/>
              <w:ind w:firstLine="0"/>
              <w:jc w:val="left"/>
              <w:rPr>
                <w:rFonts w:eastAsia="Arial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579C5F79" w:rsidRPr="00987C80">
              <w:rPr>
                <w:rFonts w:eastAsia="Arial" w:cs="Arial"/>
                <w:sz w:val="22"/>
              </w:rPr>
              <w:t>объектной модели</w:t>
            </w:r>
            <w:r w:rsidR="16ADEF41" w:rsidRPr="00987C80">
              <w:rPr>
                <w:rFonts w:eastAsia="Arial" w:cs="Arial"/>
                <w:sz w:val="22"/>
              </w:rPr>
              <w:t xml:space="preserve"> 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zui</w:t>
            </w:r>
            <w:r w:rsidR="16ADEF41" w:rsidRPr="00987C80">
              <w:rPr>
                <w:rFonts w:eastAsia="Times New Roman" w:cs="Arial"/>
                <w:sz w:val="22"/>
              </w:rPr>
              <w:t>-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app</w:t>
            </w:r>
            <w:r w:rsidR="16ADEF41" w:rsidRPr="00987C80">
              <w:rPr>
                <w:rFonts w:eastAsia="Times New Roman" w:cs="Arial"/>
                <w:sz w:val="22"/>
              </w:rPr>
              <w:t>-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om</w:t>
            </w:r>
          </w:p>
        </w:tc>
      </w:tr>
      <w:tr w:rsidR="007A677D" w:rsidRPr="006660F7" w14:paraId="4F8DC25F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B696" w14:textId="77777777" w:rsidR="007A677D" w:rsidRPr="00987C80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8636C" w14:textId="7160282D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zui-app-quality-service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F24A" w14:textId="24DBD2EF" w:rsidR="007A677D" w:rsidRPr="00987C80" w:rsidRDefault="60A09126" w:rsidP="00987C80">
            <w:pPr>
              <w:spacing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37ECF970" w:rsidRPr="00987C80">
              <w:rPr>
                <w:rFonts w:eastAsia="Arial" w:cs="Arial"/>
                <w:sz w:val="22"/>
              </w:rPr>
              <w:t>управления статусами БДВР</w:t>
            </w:r>
            <w:r w:rsidR="00987C80">
              <w:rPr>
                <w:rFonts w:eastAsia="Times New Roman" w:cs="Arial"/>
                <w:sz w:val="22"/>
              </w:rPr>
              <w:t xml:space="preserve"> 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zui</w:t>
            </w:r>
            <w:r w:rsidR="16ADEF41" w:rsidRPr="00987C80">
              <w:rPr>
                <w:rFonts w:eastAsia="Times New Roman" w:cs="Arial"/>
                <w:sz w:val="22"/>
              </w:rPr>
              <w:t>-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app</w:t>
            </w:r>
            <w:r w:rsidR="16ADEF41" w:rsidRPr="00987C80">
              <w:rPr>
                <w:rFonts w:eastAsia="Times New Roman" w:cs="Arial"/>
                <w:sz w:val="22"/>
              </w:rPr>
              <w:t>-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quality</w:t>
            </w:r>
            <w:r w:rsidR="16ADEF41" w:rsidRPr="00987C80">
              <w:rPr>
                <w:rFonts w:eastAsia="Times New Roman" w:cs="Arial"/>
                <w:sz w:val="22"/>
              </w:rPr>
              <w:t>-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service</w:t>
            </w:r>
          </w:p>
        </w:tc>
      </w:tr>
      <w:tr w:rsidR="007A677D" w:rsidRPr="006660F7" w14:paraId="7267BC5C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0798" w14:textId="77777777" w:rsidR="007A677D" w:rsidRPr="00987C80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21B20" w14:textId="5731823D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zui-app-rdm-common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6A59" w14:textId="24748240" w:rsidR="007A677D" w:rsidRPr="00987C80" w:rsidRDefault="4A2D30F8" w:rsidP="16ADEF41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579C5F79" w:rsidRPr="00987C80">
              <w:rPr>
                <w:rFonts w:eastAsia="Arial" w:cs="Arial"/>
                <w:sz w:val="22"/>
              </w:rPr>
              <w:t>нормативно-справочной информации</w:t>
            </w:r>
            <w:r w:rsidR="6001C76C" w:rsidRPr="00987C80">
              <w:rPr>
                <w:rFonts w:eastAsia="Arial" w:cs="Arial"/>
                <w:sz w:val="22"/>
              </w:rPr>
              <w:t xml:space="preserve"> 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zui</w:t>
            </w:r>
            <w:r w:rsidR="16ADEF41" w:rsidRPr="00987C80">
              <w:rPr>
                <w:rFonts w:eastAsia="Times New Roman" w:cs="Arial"/>
                <w:sz w:val="22"/>
              </w:rPr>
              <w:t>-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app</w:t>
            </w:r>
            <w:r w:rsidR="16ADEF41" w:rsidRPr="00987C80">
              <w:rPr>
                <w:rFonts w:eastAsia="Times New Roman" w:cs="Arial"/>
                <w:sz w:val="22"/>
              </w:rPr>
              <w:t>-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rdm</w:t>
            </w:r>
            <w:r w:rsidR="16ADEF41" w:rsidRPr="00987C80">
              <w:rPr>
                <w:rFonts w:eastAsia="Times New Roman" w:cs="Arial"/>
                <w:sz w:val="22"/>
              </w:rPr>
              <w:t>-</w:t>
            </w:r>
            <w:r w:rsidR="16ADEF41" w:rsidRPr="00987C80">
              <w:rPr>
                <w:rFonts w:eastAsia="Times New Roman" w:cs="Arial"/>
                <w:sz w:val="22"/>
                <w:lang w:val="en-US"/>
              </w:rPr>
              <w:t>common</w:t>
            </w:r>
          </w:p>
        </w:tc>
      </w:tr>
      <w:tr w:rsidR="007A677D" w:rsidRPr="006660F7" w14:paraId="226314D5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6634" w14:textId="77777777" w:rsidR="007A677D" w:rsidRPr="00987C80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6A0D3" w14:textId="292BA12F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zui-app-reporteditor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8083" w14:textId="24B5A9AB" w:rsidR="007A677D" w:rsidRPr="00987C80" w:rsidRDefault="3B42AF86" w:rsidP="6001C76C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579C5F79" w:rsidRPr="00987C80">
              <w:rPr>
                <w:rFonts w:eastAsia="Arial" w:cs="Arial"/>
                <w:sz w:val="22"/>
              </w:rPr>
              <w:t>конфигуратора</w:t>
            </w:r>
            <w:r w:rsidRPr="00987C80">
              <w:rPr>
                <w:rFonts w:eastAsia="Arial" w:cs="Arial"/>
                <w:sz w:val="22"/>
              </w:rPr>
              <w:t xml:space="preserve"> отчетов</w:t>
            </w:r>
            <w:r w:rsidR="6001C76C" w:rsidRPr="00987C80">
              <w:rPr>
                <w:rFonts w:eastAsia="Arial" w:cs="Arial"/>
                <w:sz w:val="22"/>
              </w:rPr>
              <w:t xml:space="preserve"> </w:t>
            </w:r>
            <w:r w:rsidR="6001C76C" w:rsidRPr="00987C80">
              <w:rPr>
                <w:rFonts w:eastAsia="Times New Roman" w:cs="Arial"/>
                <w:sz w:val="22"/>
                <w:lang w:val="en-US"/>
              </w:rPr>
              <w:t>zui</w:t>
            </w:r>
            <w:r w:rsidR="6001C76C" w:rsidRPr="00987C80">
              <w:rPr>
                <w:rFonts w:eastAsia="Times New Roman" w:cs="Arial"/>
                <w:sz w:val="22"/>
              </w:rPr>
              <w:t>-</w:t>
            </w:r>
            <w:r w:rsidR="6001C76C" w:rsidRPr="00987C80">
              <w:rPr>
                <w:rFonts w:eastAsia="Times New Roman" w:cs="Arial"/>
                <w:sz w:val="22"/>
                <w:lang w:val="en-US"/>
              </w:rPr>
              <w:t>app</w:t>
            </w:r>
            <w:r w:rsidR="6001C76C" w:rsidRPr="00987C80">
              <w:rPr>
                <w:rFonts w:eastAsia="Times New Roman" w:cs="Arial"/>
                <w:sz w:val="22"/>
              </w:rPr>
              <w:t>-</w:t>
            </w:r>
            <w:r w:rsidR="6001C76C" w:rsidRPr="00987C80">
              <w:rPr>
                <w:rFonts w:eastAsia="Times New Roman" w:cs="Arial"/>
                <w:sz w:val="22"/>
                <w:lang w:val="en-US"/>
              </w:rPr>
              <w:t>reporteditor</w:t>
            </w:r>
          </w:p>
        </w:tc>
      </w:tr>
      <w:tr w:rsidR="007A677D" w:rsidRPr="006660F7" w14:paraId="00D74A95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6CF4" w14:textId="77777777" w:rsidR="007A677D" w:rsidRPr="00987C80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6801D" w14:textId="68F30206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zui-app-rtdb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D092" w14:textId="683AC57B" w:rsidR="007A677D" w:rsidRPr="00987C80" w:rsidRDefault="579C5F79" w:rsidP="6001C76C">
            <w:pPr>
              <w:spacing w:after="0" w:line="240" w:lineRule="auto"/>
              <w:ind w:firstLine="0"/>
              <w:jc w:val="left"/>
              <w:rPr>
                <w:rFonts w:eastAsia="Arial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>Сервис</w:t>
            </w:r>
            <w:r w:rsidR="38045B65" w:rsidRPr="00987C80">
              <w:rPr>
                <w:rFonts w:eastAsia="Arial" w:cs="Arial"/>
                <w:sz w:val="22"/>
              </w:rPr>
              <w:t xml:space="preserve"> администрирования БДВР</w:t>
            </w:r>
            <w:r w:rsidR="6001C76C" w:rsidRPr="00987C80">
              <w:rPr>
                <w:rFonts w:eastAsia="Arial" w:cs="Arial"/>
                <w:sz w:val="22"/>
              </w:rPr>
              <w:t xml:space="preserve"> </w:t>
            </w:r>
            <w:r w:rsidR="6001C76C" w:rsidRPr="00987C80">
              <w:rPr>
                <w:rFonts w:eastAsia="Times New Roman" w:cs="Arial"/>
                <w:sz w:val="22"/>
                <w:lang w:val="en-US"/>
              </w:rPr>
              <w:t>zui</w:t>
            </w:r>
            <w:r w:rsidR="6001C76C" w:rsidRPr="00987C80">
              <w:rPr>
                <w:rFonts w:eastAsia="Times New Roman" w:cs="Arial"/>
                <w:sz w:val="22"/>
              </w:rPr>
              <w:t>-</w:t>
            </w:r>
            <w:r w:rsidR="6001C76C" w:rsidRPr="00987C80">
              <w:rPr>
                <w:rFonts w:eastAsia="Times New Roman" w:cs="Arial"/>
                <w:sz w:val="22"/>
                <w:lang w:val="en-US"/>
              </w:rPr>
              <w:t>app</w:t>
            </w:r>
            <w:r w:rsidR="6001C76C" w:rsidRPr="00987C80">
              <w:rPr>
                <w:rFonts w:eastAsia="Times New Roman" w:cs="Arial"/>
                <w:sz w:val="22"/>
              </w:rPr>
              <w:t>-</w:t>
            </w:r>
            <w:r w:rsidR="6001C76C" w:rsidRPr="00987C80">
              <w:rPr>
                <w:rFonts w:eastAsia="Times New Roman" w:cs="Arial"/>
                <w:sz w:val="22"/>
                <w:lang w:val="en-US"/>
              </w:rPr>
              <w:t>rtdb</w:t>
            </w:r>
          </w:p>
        </w:tc>
      </w:tr>
      <w:tr w:rsidR="007A677D" w:rsidRPr="006660F7" w14:paraId="36CFBD16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4306" w14:textId="77777777" w:rsidR="007A677D" w:rsidRPr="00987C80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00244" w14:textId="08C1B27B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zui-app-security-settings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B04F" w14:textId="31B70103" w:rsidR="007A677D" w:rsidRPr="00987C80" w:rsidRDefault="39794A2B" w:rsidP="3B39BB49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579C5F79" w:rsidRPr="00987C80">
              <w:rPr>
                <w:rFonts w:eastAsia="Arial" w:cs="Arial"/>
                <w:sz w:val="22"/>
              </w:rPr>
              <w:t>п</w:t>
            </w:r>
            <w:r w:rsidR="468664C7" w:rsidRPr="00987C80">
              <w:rPr>
                <w:rFonts w:eastAsia="Arial" w:cs="Arial"/>
                <w:sz w:val="22"/>
              </w:rPr>
              <w:t>олитики</w:t>
            </w:r>
            <w:r w:rsidR="719F600D" w:rsidRPr="00987C80">
              <w:rPr>
                <w:rFonts w:eastAsia="Arial" w:cs="Arial"/>
                <w:sz w:val="22"/>
              </w:rPr>
              <w:t xml:space="preserve"> безопасности</w:t>
            </w:r>
            <w:r w:rsidR="3B39BB49" w:rsidRPr="00987C80">
              <w:rPr>
                <w:rFonts w:eastAsia="Arial" w:cs="Arial"/>
                <w:sz w:val="22"/>
              </w:rPr>
              <w:t xml:space="preserve"> </w:t>
            </w:r>
            <w:r w:rsidR="3B39BB49" w:rsidRPr="00987C80">
              <w:rPr>
                <w:rFonts w:eastAsia="Times New Roman" w:cs="Arial"/>
                <w:sz w:val="22"/>
                <w:lang w:val="en-US"/>
              </w:rPr>
              <w:t>zui</w:t>
            </w:r>
            <w:r w:rsidR="3B39BB49" w:rsidRPr="00987C80">
              <w:rPr>
                <w:rFonts w:eastAsia="Times New Roman" w:cs="Arial"/>
                <w:sz w:val="22"/>
              </w:rPr>
              <w:t>-</w:t>
            </w:r>
            <w:r w:rsidR="3B39BB49" w:rsidRPr="00987C80">
              <w:rPr>
                <w:rFonts w:eastAsia="Times New Roman" w:cs="Arial"/>
                <w:sz w:val="22"/>
                <w:lang w:val="en-US"/>
              </w:rPr>
              <w:t>app</w:t>
            </w:r>
            <w:r w:rsidR="3B39BB49" w:rsidRPr="00987C80">
              <w:rPr>
                <w:rFonts w:eastAsia="Times New Roman" w:cs="Arial"/>
                <w:sz w:val="22"/>
              </w:rPr>
              <w:t>-</w:t>
            </w:r>
            <w:r w:rsidR="3B39BB49" w:rsidRPr="00987C80">
              <w:rPr>
                <w:rFonts w:eastAsia="Times New Roman" w:cs="Arial"/>
                <w:sz w:val="22"/>
                <w:lang w:val="en-US"/>
              </w:rPr>
              <w:t>security</w:t>
            </w:r>
            <w:r w:rsidR="3B39BB49" w:rsidRPr="00987C80">
              <w:rPr>
                <w:rFonts w:eastAsia="Times New Roman" w:cs="Arial"/>
                <w:sz w:val="22"/>
              </w:rPr>
              <w:t>-</w:t>
            </w:r>
            <w:r w:rsidR="3B39BB49" w:rsidRPr="00987C80">
              <w:rPr>
                <w:rFonts w:eastAsia="Times New Roman" w:cs="Arial"/>
                <w:sz w:val="22"/>
                <w:lang w:val="en-US"/>
              </w:rPr>
              <w:t>settings</w:t>
            </w:r>
          </w:p>
        </w:tc>
      </w:tr>
      <w:tr w:rsidR="007A677D" w:rsidRPr="006660F7" w14:paraId="3E6A6E4C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DED8" w14:textId="77777777" w:rsidR="007A677D" w:rsidRPr="00987C80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5C97A" w14:textId="66D9DA6A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zui-app-shell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3253" w14:textId="48EB4177" w:rsidR="007A677D" w:rsidRPr="00987C80" w:rsidRDefault="1DF830FD" w:rsidP="3B39BB49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4A485193" w:rsidRPr="00987C80">
              <w:rPr>
                <w:rFonts w:eastAsia="Arial" w:cs="Arial"/>
                <w:sz w:val="22"/>
              </w:rPr>
              <w:t>оболочки</w:t>
            </w:r>
            <w:r w:rsidRPr="00987C80">
              <w:rPr>
                <w:rFonts w:eastAsia="Arial" w:cs="Arial"/>
                <w:sz w:val="22"/>
              </w:rPr>
              <w:t xml:space="preserve"> портала</w:t>
            </w:r>
            <w:r w:rsidR="3B39BB49" w:rsidRPr="00987C80">
              <w:rPr>
                <w:rFonts w:eastAsia="Arial" w:cs="Arial"/>
                <w:sz w:val="22"/>
              </w:rPr>
              <w:t xml:space="preserve"> </w:t>
            </w:r>
            <w:r w:rsidR="3B39BB49" w:rsidRPr="00987C80">
              <w:rPr>
                <w:rFonts w:eastAsia="Times New Roman" w:cs="Arial"/>
                <w:sz w:val="22"/>
                <w:lang w:val="en-US"/>
              </w:rPr>
              <w:t>zui</w:t>
            </w:r>
            <w:r w:rsidR="3B39BB49" w:rsidRPr="00987C80">
              <w:rPr>
                <w:rFonts w:eastAsia="Times New Roman" w:cs="Arial"/>
                <w:sz w:val="22"/>
              </w:rPr>
              <w:t>-</w:t>
            </w:r>
            <w:r w:rsidR="3B39BB49" w:rsidRPr="00987C80">
              <w:rPr>
                <w:rFonts w:eastAsia="Times New Roman" w:cs="Arial"/>
                <w:sz w:val="22"/>
                <w:lang w:val="en-US"/>
              </w:rPr>
              <w:t>app</w:t>
            </w:r>
            <w:r w:rsidR="3B39BB49" w:rsidRPr="00987C80">
              <w:rPr>
                <w:rFonts w:eastAsia="Times New Roman" w:cs="Arial"/>
                <w:sz w:val="22"/>
              </w:rPr>
              <w:t>-</w:t>
            </w:r>
            <w:r w:rsidR="3B39BB49" w:rsidRPr="00987C80">
              <w:rPr>
                <w:rFonts w:eastAsia="Times New Roman" w:cs="Arial"/>
                <w:sz w:val="22"/>
                <w:lang w:val="en-US"/>
              </w:rPr>
              <w:t>shell</w:t>
            </w:r>
          </w:p>
        </w:tc>
      </w:tr>
      <w:tr w:rsidR="007A677D" w:rsidRPr="006660F7" w14:paraId="720B213F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3B28" w14:textId="77777777" w:rsidR="007A677D" w:rsidRPr="00987C80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31A56" w14:textId="7A67CBBE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zui-app-universal-datamart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46E9" w14:textId="043B4614" w:rsidR="007A677D" w:rsidRPr="00987C80" w:rsidRDefault="58807B2C" w:rsidP="3B39BB49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>Сервис для</w:t>
            </w:r>
            <w:r w:rsidR="3A4EC4F9" w:rsidRPr="00987C80">
              <w:rPr>
                <w:rFonts w:eastAsia="Arial" w:cs="Arial"/>
                <w:sz w:val="22"/>
              </w:rPr>
              <w:t xml:space="preserve"> Универсальной витрины данных</w:t>
            </w:r>
            <w:r w:rsidR="3B39BB49" w:rsidRPr="00987C80">
              <w:rPr>
                <w:rFonts w:eastAsia="Arial" w:cs="Arial"/>
                <w:sz w:val="22"/>
              </w:rPr>
              <w:t xml:space="preserve"> </w:t>
            </w:r>
            <w:r w:rsidR="3B39BB49" w:rsidRPr="00987C80">
              <w:rPr>
                <w:rFonts w:eastAsia="Times New Roman" w:cs="Arial"/>
                <w:sz w:val="22"/>
                <w:lang w:val="en-US"/>
              </w:rPr>
              <w:t>zui</w:t>
            </w:r>
            <w:r w:rsidR="3B39BB49" w:rsidRPr="00987C80">
              <w:rPr>
                <w:rFonts w:eastAsia="Times New Roman" w:cs="Arial"/>
                <w:sz w:val="22"/>
              </w:rPr>
              <w:t>-</w:t>
            </w:r>
            <w:r w:rsidR="3B39BB49" w:rsidRPr="00987C80">
              <w:rPr>
                <w:rFonts w:eastAsia="Times New Roman" w:cs="Arial"/>
                <w:sz w:val="22"/>
                <w:lang w:val="en-US"/>
              </w:rPr>
              <w:t>app</w:t>
            </w:r>
            <w:r w:rsidR="3B39BB49" w:rsidRPr="00987C80">
              <w:rPr>
                <w:rFonts w:eastAsia="Times New Roman" w:cs="Arial"/>
                <w:sz w:val="22"/>
              </w:rPr>
              <w:t>-</w:t>
            </w:r>
            <w:r w:rsidR="3B39BB49" w:rsidRPr="00987C80">
              <w:rPr>
                <w:rFonts w:eastAsia="Times New Roman" w:cs="Arial"/>
                <w:sz w:val="22"/>
                <w:lang w:val="en-US"/>
              </w:rPr>
              <w:t>universal</w:t>
            </w:r>
            <w:r w:rsidR="3B39BB49" w:rsidRPr="00987C80">
              <w:rPr>
                <w:rFonts w:eastAsia="Times New Roman" w:cs="Arial"/>
                <w:sz w:val="22"/>
              </w:rPr>
              <w:t>-</w:t>
            </w:r>
            <w:r w:rsidR="3B39BB49" w:rsidRPr="00987C80">
              <w:rPr>
                <w:rFonts w:eastAsia="Times New Roman" w:cs="Arial"/>
                <w:sz w:val="22"/>
                <w:lang w:val="en-US"/>
              </w:rPr>
              <w:t>datamart</w:t>
            </w:r>
          </w:p>
        </w:tc>
      </w:tr>
      <w:tr w:rsidR="007A677D" w:rsidRPr="006660F7" w14:paraId="3682956D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6745" w14:textId="77777777" w:rsidR="007A677D" w:rsidRPr="00844769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48D4A" w14:textId="0AAFCB7B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zui-app-workflow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5E2D" w14:textId="48E3D37B" w:rsidR="007A677D" w:rsidRPr="00987C80" w:rsidRDefault="5F7F6C0A" w:rsidP="00987C80">
            <w:pPr>
              <w:spacing w:after="0" w:line="240" w:lineRule="auto"/>
              <w:ind w:firstLine="0"/>
              <w:jc w:val="left"/>
              <w:rPr>
                <w:rFonts w:eastAsia="Arial" w:cs="Arial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579C5F79" w:rsidRPr="00987C80">
              <w:rPr>
                <w:rFonts w:eastAsia="Arial" w:cs="Arial"/>
                <w:sz w:val="22"/>
              </w:rPr>
              <w:t>конфигуратора</w:t>
            </w:r>
            <w:r w:rsidR="4F37F083" w:rsidRPr="00987C80">
              <w:rPr>
                <w:rFonts w:eastAsia="Arial" w:cs="Arial"/>
                <w:sz w:val="22"/>
              </w:rPr>
              <w:t xml:space="preserve"> </w:t>
            </w:r>
            <w:r w:rsidR="4F37F083" w:rsidRPr="00987C80">
              <w:rPr>
                <w:rFonts w:eastAsia="Arial" w:cs="Arial"/>
                <w:sz w:val="22"/>
                <w:lang w:val="en-US"/>
              </w:rPr>
              <w:t>BPMN</w:t>
            </w:r>
            <w:r w:rsidR="4F37F083" w:rsidRPr="00987C80">
              <w:rPr>
                <w:rFonts w:eastAsia="Arial" w:cs="Arial"/>
                <w:sz w:val="22"/>
              </w:rPr>
              <w:t>-процессов</w:t>
            </w:r>
            <w:r w:rsidR="3B39BB49" w:rsidRPr="00987C80">
              <w:rPr>
                <w:rFonts w:eastAsia="Arial" w:cs="Arial"/>
                <w:sz w:val="22"/>
              </w:rPr>
              <w:t xml:space="preserve"> </w:t>
            </w:r>
            <w:r w:rsidR="3B39BB49" w:rsidRPr="00987C80">
              <w:rPr>
                <w:rFonts w:eastAsia="Times New Roman" w:cs="Arial"/>
                <w:sz w:val="22"/>
                <w:lang w:val="en-US"/>
              </w:rPr>
              <w:t>zui</w:t>
            </w:r>
            <w:r w:rsidR="3B39BB49" w:rsidRPr="00987C80">
              <w:rPr>
                <w:rFonts w:eastAsia="Times New Roman" w:cs="Arial"/>
                <w:sz w:val="22"/>
              </w:rPr>
              <w:t>-</w:t>
            </w:r>
            <w:r w:rsidR="3B39BB49" w:rsidRPr="00987C80">
              <w:rPr>
                <w:rFonts w:eastAsia="Times New Roman" w:cs="Arial"/>
                <w:sz w:val="22"/>
                <w:lang w:val="en-US"/>
              </w:rPr>
              <w:t>app</w:t>
            </w:r>
            <w:r w:rsidR="3B39BB49" w:rsidRPr="00987C80">
              <w:rPr>
                <w:rFonts w:eastAsia="Times New Roman" w:cs="Arial"/>
                <w:sz w:val="22"/>
              </w:rPr>
              <w:t>-</w:t>
            </w:r>
            <w:r w:rsidR="3B39BB49" w:rsidRPr="00987C80">
              <w:rPr>
                <w:rFonts w:eastAsia="Times New Roman" w:cs="Arial"/>
                <w:sz w:val="22"/>
                <w:lang w:val="en-US"/>
              </w:rPr>
              <w:t>workflow</w:t>
            </w:r>
          </w:p>
        </w:tc>
      </w:tr>
      <w:tr w:rsidR="007A677D" w:rsidRPr="006660F7" w14:paraId="699DD55B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A1AC" w14:textId="77777777" w:rsidR="007A677D" w:rsidRPr="00987C80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F2604" w14:textId="328758B8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account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3BD3" w14:textId="22EE8468" w:rsidR="007A677D" w:rsidRPr="00987C80" w:rsidRDefault="43F7E45C" w:rsidP="00B575E5">
            <w:pPr>
              <w:spacing w:line="240" w:lineRule="auto"/>
              <w:ind w:firstLine="0"/>
              <w:jc w:val="left"/>
              <w:rPr>
                <w:rFonts w:eastAsia="Arial" w:cs="Arial"/>
                <w:sz w:val="22"/>
                <w:lang w:val="en-US"/>
              </w:rPr>
            </w:pPr>
            <w:r w:rsidRPr="00987C80">
              <w:rPr>
                <w:rFonts w:eastAsia="Arial" w:cs="Arial"/>
                <w:sz w:val="22"/>
                <w:lang w:val="en-US"/>
              </w:rPr>
              <w:t>Сервис account</w:t>
            </w:r>
          </w:p>
        </w:tc>
      </w:tr>
      <w:tr w:rsidR="007A677D" w:rsidRPr="006660F7" w14:paraId="43579C3C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8CB5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8B55F" w14:textId="4ADE86E6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account-console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F180" w14:textId="1BE82071" w:rsidR="007A677D" w:rsidRPr="00987C80" w:rsidRDefault="2787044A" w:rsidP="00B575E5">
            <w:pPr>
              <w:spacing w:line="240" w:lineRule="auto"/>
              <w:ind w:firstLine="0"/>
              <w:jc w:val="left"/>
              <w:rPr>
                <w:rFonts w:eastAsia="Arial" w:cs="Arial"/>
                <w:sz w:val="22"/>
                <w:lang w:val="en-US"/>
              </w:rPr>
            </w:pPr>
            <w:r w:rsidRPr="00987C80">
              <w:rPr>
                <w:rFonts w:eastAsia="Arial" w:cs="Arial"/>
                <w:sz w:val="22"/>
                <w:lang w:val="en-US"/>
              </w:rPr>
              <w:t>Сервис account-console</w:t>
            </w:r>
          </w:p>
        </w:tc>
      </w:tr>
      <w:tr w:rsidR="007A677D" w:rsidRPr="006660F7" w14:paraId="091E6A09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03D4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DBE9F" w14:textId="45F878CA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admin-cli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B519" w14:textId="195839BF" w:rsidR="007A677D" w:rsidRPr="00987C80" w:rsidRDefault="2787044A" w:rsidP="00987C80">
            <w:pPr>
              <w:spacing w:after="0" w:line="240" w:lineRule="auto"/>
              <w:ind w:firstLine="0"/>
              <w:jc w:val="left"/>
              <w:rPr>
                <w:rFonts w:eastAsia="Arial" w:cs="Arial"/>
                <w:sz w:val="22"/>
                <w:lang w:val="en-US"/>
              </w:rPr>
            </w:pPr>
            <w:r w:rsidRPr="00987C80">
              <w:rPr>
                <w:rFonts w:eastAsia="Arial" w:cs="Arial"/>
                <w:sz w:val="22"/>
                <w:lang w:val="en-US"/>
              </w:rPr>
              <w:t>Сервис</w:t>
            </w:r>
            <w:r w:rsidR="0848BD32" w:rsidRPr="00987C80">
              <w:rPr>
                <w:rFonts w:eastAsia="Arial" w:cs="Arial"/>
                <w:sz w:val="22"/>
                <w:lang w:val="en-US"/>
              </w:rPr>
              <w:t xml:space="preserve"> </w:t>
            </w:r>
            <w:r w:rsidR="0A9326C6" w:rsidRPr="00987C80">
              <w:rPr>
                <w:rFonts w:eastAsia="Times New Roman" w:cs="Arial"/>
                <w:sz w:val="22"/>
                <w:lang w:val="en-US"/>
              </w:rPr>
              <w:t>admin-cli</w:t>
            </w:r>
          </w:p>
        </w:tc>
      </w:tr>
      <w:tr w:rsidR="007A677D" w:rsidRPr="006660F7" w14:paraId="7A552045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F11D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C9172" w14:textId="778ECACF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apache-nifi-client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86D3" w14:textId="08C4A7C8" w:rsidR="007A677D" w:rsidRPr="00987C80" w:rsidRDefault="3A57BFB1" w:rsidP="00B575E5">
            <w:pPr>
              <w:spacing w:line="240" w:lineRule="auto"/>
              <w:ind w:firstLine="0"/>
              <w:jc w:val="left"/>
              <w:rPr>
                <w:rFonts w:eastAsia="Arial" w:cs="Arial"/>
                <w:sz w:val="22"/>
                <w:lang w:val="en-US"/>
              </w:rPr>
            </w:pPr>
            <w:r w:rsidRPr="00987C80">
              <w:rPr>
                <w:rFonts w:eastAsia="Arial" w:cs="Arial"/>
                <w:sz w:val="22"/>
                <w:lang w:val="en-US"/>
              </w:rPr>
              <w:t>Cервис</w:t>
            </w:r>
            <w:r w:rsidR="275085AB" w:rsidRPr="00987C80">
              <w:rPr>
                <w:rFonts w:eastAsia="Arial" w:cs="Arial"/>
                <w:sz w:val="22"/>
                <w:lang w:val="en-US"/>
              </w:rPr>
              <w:t xml:space="preserve"> nifi</w:t>
            </w:r>
          </w:p>
        </w:tc>
      </w:tr>
      <w:tr w:rsidR="007A677D" w:rsidRPr="006660F7" w14:paraId="6010780D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4E83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FD2EE" w14:textId="0FFF1705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broker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B80B" w14:textId="04D3003A" w:rsidR="007A677D" w:rsidRPr="00987C80" w:rsidRDefault="39369A95" w:rsidP="00B575E5">
            <w:pPr>
              <w:spacing w:line="240" w:lineRule="auto"/>
              <w:ind w:firstLine="0"/>
              <w:jc w:val="left"/>
              <w:rPr>
                <w:rFonts w:eastAsia="Arial" w:cs="Arial"/>
                <w:sz w:val="22"/>
                <w:lang w:val="en-US"/>
              </w:rPr>
            </w:pPr>
            <w:r w:rsidRPr="00987C80">
              <w:rPr>
                <w:rFonts w:eastAsia="Arial" w:cs="Arial"/>
                <w:sz w:val="22"/>
                <w:lang w:val="en-US"/>
              </w:rPr>
              <w:t>Cервис broker</w:t>
            </w:r>
          </w:p>
        </w:tc>
      </w:tr>
      <w:tr w:rsidR="007A677D" w:rsidRPr="006660F7" w14:paraId="304C0D5C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F128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44E25" w14:textId="1C65ACA6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kafka-ui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A747" w14:textId="48437442" w:rsidR="007A677D" w:rsidRPr="00987C80" w:rsidRDefault="39369A95" w:rsidP="00B575E5">
            <w:pPr>
              <w:spacing w:line="240" w:lineRule="auto"/>
              <w:ind w:firstLine="0"/>
              <w:jc w:val="left"/>
              <w:rPr>
                <w:rFonts w:eastAsia="Arial" w:cs="Arial"/>
                <w:sz w:val="22"/>
                <w:lang w:val="en-US"/>
              </w:rPr>
            </w:pPr>
            <w:r w:rsidRPr="00987C80">
              <w:rPr>
                <w:rFonts w:eastAsia="Arial" w:cs="Arial"/>
                <w:sz w:val="22"/>
                <w:lang w:val="en-US"/>
              </w:rPr>
              <w:t xml:space="preserve">Сервис </w:t>
            </w:r>
            <w:r w:rsidR="419C3EF6" w:rsidRPr="00987C80">
              <w:rPr>
                <w:rFonts w:eastAsia="Arial" w:cs="Arial"/>
                <w:sz w:val="22"/>
                <w:lang w:val="en-US"/>
              </w:rPr>
              <w:t>kafka</w:t>
            </w:r>
          </w:p>
        </w:tc>
      </w:tr>
      <w:tr w:rsidR="007A677D" w:rsidRPr="006660F7" w14:paraId="18854C6A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01E6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A979E" w14:textId="104189D0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pgadmin-ui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51AE" w14:textId="6DEA5721" w:rsidR="007A677D" w:rsidRPr="00987C80" w:rsidRDefault="0BDF34DC" w:rsidP="302B33F9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  <w:lang w:val="en-US"/>
              </w:rPr>
            </w:pPr>
            <w:r w:rsidRPr="00987C80">
              <w:rPr>
                <w:rFonts w:eastAsia="Arial" w:cs="Arial"/>
                <w:sz w:val="22"/>
                <w:lang w:val="en-US"/>
              </w:rPr>
              <w:t>Сервис dpage/pgadmin4</w:t>
            </w:r>
          </w:p>
        </w:tc>
      </w:tr>
      <w:tr w:rsidR="007A677D" w:rsidRPr="006660F7" w14:paraId="2BE62A64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1C3A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79EA1" w14:textId="4777DD08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realm-management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8437" w14:textId="195937EB" w:rsidR="007A677D" w:rsidRPr="00987C80" w:rsidRDefault="334519D2" w:rsidP="00B575E5">
            <w:pPr>
              <w:spacing w:line="240" w:lineRule="auto"/>
              <w:ind w:firstLine="0"/>
              <w:jc w:val="left"/>
              <w:rPr>
                <w:rFonts w:eastAsia="Arial" w:cs="Arial"/>
                <w:sz w:val="22"/>
                <w:lang w:val="en-US"/>
              </w:rPr>
            </w:pPr>
            <w:r w:rsidRPr="00987C80">
              <w:rPr>
                <w:rFonts w:eastAsia="Arial" w:cs="Arial"/>
                <w:sz w:val="22"/>
                <w:lang w:val="en-US"/>
              </w:rPr>
              <w:t>Сервис realm</w:t>
            </w:r>
          </w:p>
        </w:tc>
      </w:tr>
      <w:tr w:rsidR="007A677D" w:rsidRPr="006660F7" w14:paraId="4EB8A74C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B3CA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E47F1" w14:textId="636250F7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security-admin-console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B042" w14:textId="40617482" w:rsidR="007A677D" w:rsidRPr="00987C80" w:rsidRDefault="08DD4870" w:rsidP="08DD4870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  <w:lang w:val="en-US"/>
              </w:rPr>
            </w:pPr>
            <w:r w:rsidRPr="00987C80">
              <w:rPr>
                <w:rFonts w:eastAsia="Arial" w:cs="Arial"/>
                <w:sz w:val="22"/>
                <w:lang w:val="en-US"/>
              </w:rPr>
              <w:t xml:space="preserve">Сервис </w:t>
            </w:r>
            <w:r w:rsidRPr="00987C80">
              <w:rPr>
                <w:rFonts w:eastAsia="Times New Roman" w:cs="Arial"/>
                <w:sz w:val="22"/>
                <w:lang w:val="en-US"/>
              </w:rPr>
              <w:t>security-admin-console</w:t>
            </w:r>
          </w:p>
        </w:tc>
      </w:tr>
      <w:tr w:rsidR="007A677D" w:rsidRPr="006660F7" w14:paraId="0FF49310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4749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79357" w14:textId="3CFC5CCF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test-client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1F96" w14:textId="72725FF6" w:rsidR="007A677D" w:rsidRPr="00C41E0B" w:rsidRDefault="50D15D84" w:rsidP="50D15D84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50D15D84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Сервис </w:t>
            </w:r>
            <w:r w:rsidRPr="50D15D84">
              <w:rPr>
                <w:rFonts w:eastAsia="Times New Roman" w:cs="Arial"/>
                <w:color w:val="000000" w:themeColor="text1"/>
                <w:sz w:val="22"/>
                <w:lang w:val="en-US"/>
              </w:rPr>
              <w:t>test-client</w:t>
            </w:r>
          </w:p>
        </w:tc>
      </w:tr>
      <w:tr w:rsidR="007A677D" w:rsidRPr="006C3DC9" w14:paraId="209010C4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69DE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543B6" w14:textId="71AFB84D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bp-workers-init-job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3B2" w14:textId="067C7886" w:rsidR="007A677D" w:rsidRPr="00C41E0B" w:rsidRDefault="50D15D84" w:rsidP="50D15D84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50D15D84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Сервис </w:t>
            </w:r>
            <w:r w:rsidRPr="50D15D84">
              <w:rPr>
                <w:rFonts w:eastAsia="Times New Roman" w:cs="Arial"/>
                <w:color w:val="000000" w:themeColor="text1"/>
                <w:sz w:val="22"/>
                <w:lang w:val="en-US"/>
              </w:rPr>
              <w:t>bp-workers-init-job</w:t>
            </w:r>
          </w:p>
        </w:tc>
      </w:tr>
      <w:tr w:rsidR="007A677D" w:rsidRPr="006660F7" w14:paraId="6AF76367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E28B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D9FF2" w14:textId="51BA3ED2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calc-init-job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029F" w14:textId="2913E1A4" w:rsidR="007A677D" w:rsidRPr="00C41E0B" w:rsidRDefault="696A7BF1" w:rsidP="696A7BF1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696A7BF1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Сервис </w:t>
            </w:r>
            <w:r w:rsidRPr="696A7BF1">
              <w:rPr>
                <w:rFonts w:eastAsia="Times New Roman" w:cs="Arial"/>
                <w:color w:val="000000" w:themeColor="text1"/>
                <w:sz w:val="22"/>
                <w:lang w:val="en-US"/>
              </w:rPr>
              <w:t>calc-init-job</w:t>
            </w:r>
          </w:p>
        </w:tc>
      </w:tr>
      <w:tr w:rsidR="007A677D" w:rsidRPr="006660F7" w14:paraId="04FAEF60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FD2B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72002" w14:textId="242231A9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documents-init-job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A7D9" w14:textId="2A911FB8" w:rsidR="007A677D" w:rsidRPr="00C41E0B" w:rsidRDefault="696A7BF1" w:rsidP="696A7BF1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696A7BF1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Сервис </w:t>
            </w:r>
            <w:r w:rsidRPr="696A7BF1">
              <w:rPr>
                <w:rFonts w:eastAsia="Times New Roman" w:cs="Arial"/>
                <w:color w:val="000000" w:themeColor="text1"/>
                <w:sz w:val="22"/>
                <w:lang w:val="en-US"/>
              </w:rPr>
              <w:t>documents-init-job</w:t>
            </w:r>
          </w:p>
        </w:tc>
      </w:tr>
      <w:tr w:rsidR="007A677D" w:rsidRPr="006660F7" w14:paraId="56CFF997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AA49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A9DAB" w14:textId="4D97A5C3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events-init-job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795F" w14:textId="1EF0CF11" w:rsidR="007A677D" w:rsidRPr="00C41E0B" w:rsidRDefault="6BF9DC74" w:rsidP="6BF9DC74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6BF9DC74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Сервис </w:t>
            </w:r>
            <w:r w:rsidRPr="6BF9DC74">
              <w:rPr>
                <w:rFonts w:eastAsia="Times New Roman" w:cs="Arial"/>
                <w:color w:val="000000" w:themeColor="text1"/>
                <w:sz w:val="22"/>
                <w:lang w:val="en-US"/>
              </w:rPr>
              <w:t>events-init-job</w:t>
            </w:r>
          </w:p>
        </w:tc>
      </w:tr>
      <w:tr w:rsidR="007A677D" w:rsidRPr="006660F7" w14:paraId="7C0B0EA7" w14:textId="77777777" w:rsidTr="00ED68FF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930C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8F8D2" w14:textId="232DA833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file-init-job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5260" w14:textId="5BDC0CBA" w:rsidR="007A677D" w:rsidRPr="00C41E0B" w:rsidRDefault="6BF9DC74" w:rsidP="6BF9DC74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6BF9DC74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Сервис </w:t>
            </w:r>
            <w:r w:rsidRPr="6BF9DC74">
              <w:rPr>
                <w:rFonts w:eastAsia="Times New Roman" w:cs="Arial"/>
                <w:color w:val="000000" w:themeColor="text1"/>
                <w:sz w:val="22"/>
                <w:lang w:val="en-US"/>
              </w:rPr>
              <w:t>file-init-job</w:t>
            </w:r>
          </w:p>
        </w:tc>
      </w:tr>
      <w:tr w:rsidR="007A677D" w:rsidRPr="006660F7" w14:paraId="461CE9D5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DA00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8FF67" w14:textId="2D3E2409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licensing-init-job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DE3F" w14:textId="3147D8CD" w:rsidR="007A677D" w:rsidRPr="00C41E0B" w:rsidRDefault="462FC7DF" w:rsidP="462FC7DF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462FC7DF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Сервис </w:t>
            </w:r>
            <w:r w:rsidRPr="462FC7DF">
              <w:rPr>
                <w:rFonts w:eastAsia="Times New Roman" w:cs="Arial"/>
                <w:color w:val="000000" w:themeColor="text1"/>
                <w:sz w:val="22"/>
                <w:lang w:val="en-US"/>
              </w:rPr>
              <w:t>licensing-init-job</w:t>
            </w:r>
          </w:p>
        </w:tc>
      </w:tr>
      <w:tr w:rsidR="007A677D" w:rsidRPr="006660F7" w14:paraId="4F71F441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3697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1219" w14:textId="39D7B738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mnemoscheme-init-job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41B8" w14:textId="4A08C0EF" w:rsidR="007A677D" w:rsidRPr="00C41E0B" w:rsidRDefault="462FC7DF" w:rsidP="462FC7DF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462FC7DF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Сервис </w:t>
            </w:r>
            <w:r w:rsidRPr="462FC7DF">
              <w:rPr>
                <w:rFonts w:eastAsia="Times New Roman" w:cs="Arial"/>
                <w:color w:val="000000" w:themeColor="text1"/>
                <w:sz w:val="22"/>
                <w:lang w:val="en-US"/>
              </w:rPr>
              <w:t>mnemoscheme-init-job</w:t>
            </w:r>
          </w:p>
        </w:tc>
      </w:tr>
      <w:tr w:rsidR="007A677D" w:rsidRPr="006660F7" w14:paraId="3017AA4C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2B7E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5415C" w14:textId="38681AA1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A677D">
              <w:rPr>
                <w:rFonts w:eastAsia="Times New Roman" w:cs="Arial"/>
                <w:color w:val="000000"/>
                <w:sz w:val="22"/>
                <w:lang w:val="en-US"/>
              </w:rPr>
              <w:t>notifications-init-job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64AA" w14:textId="2DD79804" w:rsidR="007A677D" w:rsidRPr="00C41E0B" w:rsidRDefault="462FC7DF" w:rsidP="462FC7DF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462FC7DF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Сервис </w:t>
            </w:r>
            <w:r w:rsidRPr="462FC7DF">
              <w:rPr>
                <w:rFonts w:eastAsia="Times New Roman" w:cs="Arial"/>
                <w:color w:val="000000" w:themeColor="text1"/>
                <w:sz w:val="22"/>
                <w:lang w:val="en-US"/>
              </w:rPr>
              <w:t>notifications-init-job</w:t>
            </w:r>
          </w:p>
        </w:tc>
      </w:tr>
      <w:tr w:rsidR="007A677D" w:rsidRPr="006660F7" w14:paraId="1431693D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604C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729BC" w14:textId="30BB5B95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6660F7">
              <w:rPr>
                <w:sz w:val="22"/>
                <w:lang w:val="en-US"/>
              </w:rPr>
              <w:t>om-init-job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013D" w14:textId="6CE2E0E0" w:rsidR="007A677D" w:rsidRPr="00C41E0B" w:rsidRDefault="7E77C014" w:rsidP="7E77C014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7E77C014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Сервис </w:t>
            </w:r>
            <w:r w:rsidRPr="7E77C014">
              <w:rPr>
                <w:sz w:val="22"/>
                <w:lang w:val="en-US"/>
              </w:rPr>
              <w:t>om-init-job</w:t>
            </w:r>
          </w:p>
        </w:tc>
      </w:tr>
      <w:tr w:rsidR="007A677D" w:rsidRPr="006660F7" w14:paraId="29311786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1E65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FD38C" w14:textId="0731267A" w:rsidR="007A677D" w:rsidRPr="007A677D" w:rsidRDefault="007A677D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6660F7">
              <w:rPr>
                <w:sz w:val="22"/>
                <w:lang w:val="en-US"/>
              </w:rPr>
              <w:t>portal-init-job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66F2" w14:textId="7F2123FE" w:rsidR="007A677D" w:rsidRPr="00C41E0B" w:rsidRDefault="70FAE291" w:rsidP="70FAE291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70FAE291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Сервис </w:t>
            </w:r>
            <w:r w:rsidRPr="70FAE291">
              <w:rPr>
                <w:sz w:val="22"/>
                <w:lang w:val="en-US"/>
              </w:rPr>
              <w:t>portal-init-job</w:t>
            </w:r>
          </w:p>
        </w:tc>
      </w:tr>
      <w:tr w:rsidR="007A677D" w:rsidRPr="006660F7" w14:paraId="69194A86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6616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0455D" w14:textId="0E2F22FA" w:rsidR="007A677D" w:rsidRPr="006660F7" w:rsidRDefault="007A677D" w:rsidP="00B575E5">
            <w:pPr>
              <w:spacing w:after="0" w:line="240" w:lineRule="auto"/>
              <w:ind w:firstLine="0"/>
              <w:jc w:val="left"/>
              <w:rPr>
                <w:sz w:val="22"/>
                <w:lang w:val="en-US"/>
              </w:rPr>
            </w:pPr>
            <w:r w:rsidRPr="006660F7">
              <w:rPr>
                <w:sz w:val="22"/>
                <w:lang w:val="en-US"/>
              </w:rPr>
              <w:t>process-init-job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E5CA" w14:textId="292A12FE" w:rsidR="007A677D" w:rsidRPr="00C41E0B" w:rsidRDefault="70FAE291" w:rsidP="70FAE291">
            <w:pPr>
              <w:spacing w:after="0" w:line="240" w:lineRule="auto"/>
              <w:ind w:firstLine="0"/>
              <w:jc w:val="left"/>
              <w:rPr>
                <w:sz w:val="22"/>
                <w:lang w:val="en-US"/>
              </w:rPr>
            </w:pPr>
            <w:r w:rsidRPr="70FAE291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Сервис </w:t>
            </w:r>
            <w:r w:rsidRPr="70FAE291">
              <w:rPr>
                <w:sz w:val="22"/>
                <w:lang w:val="en-US"/>
              </w:rPr>
              <w:t>process-init-job</w:t>
            </w:r>
          </w:p>
        </w:tc>
      </w:tr>
      <w:tr w:rsidR="007A677D" w:rsidRPr="00271B3E" w14:paraId="469EB2A1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4860" w14:textId="77777777" w:rsidR="007A677D" w:rsidRPr="00C41E0B" w:rsidRDefault="007A677D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07B31" w14:textId="51C88658" w:rsidR="007A677D" w:rsidRPr="006660F7" w:rsidRDefault="007A677D" w:rsidP="00B575E5">
            <w:pPr>
              <w:spacing w:after="0" w:line="240" w:lineRule="auto"/>
              <w:ind w:firstLine="0"/>
              <w:jc w:val="left"/>
              <w:rPr>
                <w:sz w:val="22"/>
                <w:lang w:val="en-US"/>
              </w:rPr>
            </w:pPr>
            <w:r w:rsidRPr="006660F7">
              <w:rPr>
                <w:sz w:val="22"/>
                <w:lang w:val="en-US"/>
              </w:rPr>
              <w:t>rtdb-init-job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EB6E" w14:textId="3CCCFB87" w:rsidR="007A677D" w:rsidRPr="00C41E0B" w:rsidRDefault="70FAE291" w:rsidP="70FAE291">
            <w:pPr>
              <w:spacing w:after="0" w:line="240" w:lineRule="auto"/>
              <w:ind w:firstLine="0"/>
              <w:jc w:val="left"/>
              <w:rPr>
                <w:sz w:val="22"/>
                <w:lang w:val="en-US"/>
              </w:rPr>
            </w:pPr>
            <w:r w:rsidRPr="70FAE291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Сервис </w:t>
            </w:r>
            <w:r w:rsidRPr="70FAE291">
              <w:rPr>
                <w:sz w:val="22"/>
                <w:lang w:val="en-US"/>
              </w:rPr>
              <w:t>rtdb-init-job</w:t>
            </w:r>
          </w:p>
        </w:tc>
      </w:tr>
      <w:tr w:rsidR="00B831EF" w:rsidRPr="006660F7" w14:paraId="4CD5499E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2A73" w14:textId="77777777" w:rsidR="00B831EF" w:rsidRPr="00C41E0B" w:rsidRDefault="00B831EF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15EBB" w14:textId="37F06459" w:rsidR="00B831EF" w:rsidRPr="00B831EF" w:rsidRDefault="00B831EF" w:rsidP="00B575E5">
            <w:pPr>
              <w:spacing w:after="0" w:line="240" w:lineRule="auto"/>
              <w:ind w:firstLine="0"/>
              <w:jc w:val="left"/>
              <w:rPr>
                <w:sz w:val="22"/>
                <w:lang w:val="en-US"/>
              </w:rPr>
            </w:pPr>
            <w:r w:rsidRPr="00B831EF">
              <w:rPr>
                <w:sz w:val="22"/>
                <w:lang w:val="en-US"/>
              </w:rPr>
              <w:t>security-init-job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2DC9" w14:textId="4BE2BE5A" w:rsidR="00B831EF" w:rsidRPr="00C41E0B" w:rsidRDefault="70FAE291" w:rsidP="70FAE291">
            <w:pPr>
              <w:spacing w:after="0" w:line="240" w:lineRule="auto"/>
              <w:ind w:firstLine="0"/>
              <w:jc w:val="left"/>
              <w:rPr>
                <w:sz w:val="22"/>
                <w:lang w:val="en-US"/>
              </w:rPr>
            </w:pPr>
            <w:r w:rsidRPr="70FAE291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Сервис </w:t>
            </w:r>
            <w:r w:rsidRPr="70FAE291">
              <w:rPr>
                <w:sz w:val="22"/>
                <w:lang w:val="en-US"/>
              </w:rPr>
              <w:t>security-init-job</w:t>
            </w:r>
          </w:p>
        </w:tc>
      </w:tr>
      <w:tr w:rsidR="00B831EF" w:rsidRPr="006660F7" w14:paraId="2CEEC093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1010" w14:textId="77777777" w:rsidR="00B831EF" w:rsidRPr="00C41E0B" w:rsidRDefault="00B831EF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B36EA" w14:textId="65995DEF" w:rsidR="00B831EF" w:rsidRPr="00B831EF" w:rsidRDefault="00B831EF" w:rsidP="00B575E5">
            <w:pPr>
              <w:spacing w:after="0" w:line="240" w:lineRule="auto"/>
              <w:ind w:firstLine="0"/>
              <w:jc w:val="left"/>
              <w:rPr>
                <w:sz w:val="22"/>
                <w:lang w:val="en-US"/>
              </w:rPr>
            </w:pPr>
            <w:r w:rsidRPr="00B831EF">
              <w:rPr>
                <w:sz w:val="22"/>
                <w:lang w:val="en-US"/>
              </w:rPr>
              <w:t>sm-init-job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87A6" w14:textId="7C01C666" w:rsidR="00B831EF" w:rsidRPr="00C41E0B" w:rsidRDefault="5B3D0C02" w:rsidP="00987C80">
            <w:pPr>
              <w:spacing w:after="0"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5B3D0C02">
              <w:rPr>
                <w:sz w:val="22"/>
                <w:lang w:val="en-US"/>
              </w:rPr>
              <w:t>Сервис sm-init-job</w:t>
            </w:r>
          </w:p>
        </w:tc>
      </w:tr>
      <w:tr w:rsidR="00B831EF" w:rsidRPr="006660F7" w14:paraId="7364AF9F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1C6F" w14:textId="77777777" w:rsidR="00B831EF" w:rsidRPr="00C41E0B" w:rsidRDefault="00B831EF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B96B5" w14:textId="43624317" w:rsidR="00B831EF" w:rsidRPr="00B831EF" w:rsidRDefault="00B831EF" w:rsidP="00B575E5">
            <w:pPr>
              <w:spacing w:after="0" w:line="240" w:lineRule="auto"/>
              <w:ind w:firstLine="0"/>
              <w:jc w:val="left"/>
              <w:rPr>
                <w:sz w:val="22"/>
                <w:lang w:val="en-US"/>
              </w:rPr>
            </w:pPr>
            <w:r w:rsidRPr="00B831EF">
              <w:rPr>
                <w:sz w:val="22"/>
                <w:lang w:val="en-US"/>
              </w:rPr>
              <w:t>udl-init-job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7A11" w14:textId="0D4C397F" w:rsidR="00B831EF" w:rsidRPr="00C41E0B" w:rsidRDefault="4DB6AD62" w:rsidP="4DB6AD62">
            <w:pPr>
              <w:spacing w:after="0" w:line="240" w:lineRule="auto"/>
              <w:ind w:firstLine="0"/>
              <w:jc w:val="left"/>
              <w:rPr>
                <w:sz w:val="22"/>
                <w:lang w:val="en-US"/>
              </w:rPr>
            </w:pPr>
            <w:r w:rsidRPr="4DB6AD62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Сервис </w:t>
            </w:r>
            <w:r w:rsidRPr="4DB6AD62">
              <w:rPr>
                <w:sz w:val="22"/>
                <w:lang w:val="en-US"/>
              </w:rPr>
              <w:t>udl-init-job</w:t>
            </w:r>
          </w:p>
        </w:tc>
      </w:tr>
      <w:tr w:rsidR="00B831EF" w:rsidRPr="006C3DC9" w14:paraId="2642F305" w14:textId="77777777" w:rsidTr="00C41E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0C5C" w14:textId="77777777" w:rsidR="00B831EF" w:rsidRPr="00C41E0B" w:rsidRDefault="00B831EF" w:rsidP="00B575E5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4F081" w14:textId="56942EED" w:rsidR="00B831EF" w:rsidRPr="00B831EF" w:rsidRDefault="00B831EF" w:rsidP="00B575E5">
            <w:pPr>
              <w:spacing w:after="0" w:line="240" w:lineRule="auto"/>
              <w:ind w:firstLine="0"/>
              <w:jc w:val="left"/>
              <w:rPr>
                <w:sz w:val="22"/>
                <w:lang w:val="en-US"/>
              </w:rPr>
            </w:pPr>
            <w:r w:rsidRPr="00B831EF">
              <w:rPr>
                <w:sz w:val="22"/>
                <w:lang w:val="en-US"/>
              </w:rPr>
              <w:t>ziiot-docs-init-job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387E" w14:textId="392051D9" w:rsidR="00B831EF" w:rsidRPr="00C41E0B" w:rsidRDefault="4DB6AD62" w:rsidP="4DB6AD62">
            <w:pPr>
              <w:spacing w:after="0" w:line="240" w:lineRule="auto"/>
              <w:ind w:firstLine="0"/>
              <w:jc w:val="left"/>
              <w:rPr>
                <w:sz w:val="22"/>
                <w:lang w:val="en-US"/>
              </w:rPr>
            </w:pPr>
            <w:r w:rsidRPr="4DB6AD62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Сервис </w:t>
            </w:r>
            <w:r w:rsidRPr="4DB6AD62">
              <w:rPr>
                <w:sz w:val="22"/>
                <w:lang w:val="en-US"/>
              </w:rPr>
              <w:t>ziiot-docs-init-job</w:t>
            </w:r>
          </w:p>
        </w:tc>
      </w:tr>
      <w:tr w:rsidR="1396AC24" w14:paraId="19B13321" w14:textId="77777777" w:rsidTr="1396AC24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A994" w14:textId="77777777" w:rsidR="1396AC24" w:rsidRDefault="1396AC24" w:rsidP="1396AC24">
            <w:pPr>
              <w:pStyle w:val="afc"/>
              <w:numPr>
                <w:ilvl w:val="0"/>
                <w:numId w:val="80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0A0B0" w14:textId="4BDE9F30" w:rsidR="1396AC24" w:rsidRDefault="1396AC24" w:rsidP="00E912A0">
            <w:pPr>
              <w:spacing w:after="0" w:line="240" w:lineRule="auto"/>
              <w:ind w:firstLine="0"/>
              <w:rPr>
                <w:rFonts w:eastAsia="Times New Roman" w:cs="Arial"/>
                <w:color w:val="000000" w:themeColor="text1"/>
                <w:sz w:val="22"/>
                <w:lang w:val="en-US"/>
              </w:rPr>
            </w:pPr>
            <w:r w:rsidRPr="00E912A0">
              <w:rPr>
                <w:sz w:val="22"/>
                <w:lang w:val="en-US"/>
              </w:rPr>
              <w:t>zif-om-</w:t>
            </w:r>
            <w:r w:rsidR="523EB337" w:rsidRPr="00E912A0">
              <w:rPr>
                <w:sz w:val="22"/>
                <w:lang w:val="en-US"/>
              </w:rPr>
              <w:t>valuetypes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1B78" w14:textId="35FCE955" w:rsidR="1396AC24" w:rsidRDefault="2B9C8793" w:rsidP="1396AC24">
            <w:pPr>
              <w:spacing w:line="240" w:lineRule="auto"/>
              <w:ind w:firstLine="0"/>
              <w:jc w:val="left"/>
              <w:rPr>
                <w:rFonts w:eastAsia="Arial" w:cs="Arial"/>
                <w:color w:val="000000" w:themeColor="text1"/>
                <w:sz w:val="22"/>
                <w:lang w:val="en-US"/>
              </w:rPr>
            </w:pPr>
            <w:r w:rsidRPr="2B9C8793">
              <w:rPr>
                <w:rFonts w:eastAsia="Arial" w:cs="Arial"/>
                <w:color w:val="000000" w:themeColor="text1"/>
                <w:sz w:val="22"/>
                <w:lang w:val="en-US"/>
              </w:rPr>
              <w:t>Cервис типов значений</w:t>
            </w:r>
          </w:p>
        </w:tc>
      </w:tr>
    </w:tbl>
    <w:p w14:paraId="7E8D2B4A" w14:textId="7348FE27" w:rsidR="003C1EE3" w:rsidRPr="00E912A0" w:rsidRDefault="003C1EE3" w:rsidP="00081DE3">
      <w:pPr>
        <w:pStyle w:val="2"/>
        <w:overflowPunct/>
        <w:autoSpaceDE/>
        <w:autoSpaceDN/>
        <w:adjustRightInd/>
        <w:textAlignment w:val="auto"/>
        <w:rPr>
          <w:sz w:val="28"/>
        </w:rPr>
      </w:pPr>
      <w:bookmarkStart w:id="62" w:name="_Toc153363139"/>
      <w:bookmarkStart w:id="63" w:name="_Toc153362998"/>
      <w:bookmarkStart w:id="64" w:name="_Toc153367091"/>
      <w:bookmarkStart w:id="65" w:name="_Toc153388700"/>
      <w:r>
        <w:rPr>
          <w:sz w:val="28"/>
        </w:rPr>
        <w:t xml:space="preserve">Реестр Технических клиентов </w:t>
      </w:r>
      <w:r>
        <w:rPr>
          <w:sz w:val="28"/>
          <w:lang w:val="en-US"/>
        </w:rPr>
        <w:t>ZQL</w:t>
      </w:r>
      <w:bookmarkEnd w:id="62"/>
      <w:bookmarkEnd w:id="63"/>
      <w:bookmarkEnd w:id="64"/>
      <w:bookmarkEnd w:id="65"/>
    </w:p>
    <w:p w14:paraId="59684CBC" w14:textId="48532ABC" w:rsidR="00D23D02" w:rsidRDefault="00D23D02" w:rsidP="00D23D02">
      <w:pPr>
        <w:ind w:firstLine="709"/>
        <w:rPr>
          <w:rFonts w:cs="Arial"/>
          <w:sz w:val="22"/>
        </w:rPr>
      </w:pPr>
      <w:r>
        <w:rPr>
          <w:rFonts w:cs="Arial"/>
          <w:sz w:val="22"/>
        </w:rPr>
        <w:t>Реестр технических</w:t>
      </w:r>
      <w:r w:rsidR="007B175D">
        <w:rPr>
          <w:rFonts w:cs="Arial"/>
          <w:sz w:val="22"/>
        </w:rPr>
        <w:t xml:space="preserve"> УЗ</w:t>
      </w:r>
      <w:r w:rsidRPr="007E69A3">
        <w:rPr>
          <w:rFonts w:cs="Arial"/>
          <w:sz w:val="22"/>
        </w:rPr>
        <w:t xml:space="preserve"> для модулей</w:t>
      </w:r>
      <w:r w:rsidRPr="00877B81">
        <w:rPr>
          <w:rFonts w:cs="Arial"/>
          <w:sz w:val="22"/>
        </w:rPr>
        <w:t xml:space="preserve"> </w:t>
      </w:r>
      <w:r>
        <w:rPr>
          <w:rFonts w:cs="Arial"/>
          <w:color w:val="000000"/>
          <w:sz w:val="22"/>
          <w:lang w:val="en-US" w:eastAsia="ru-RU"/>
        </w:rPr>
        <w:t>ZQL</w:t>
      </w:r>
      <w:r w:rsidRPr="00877B81">
        <w:rPr>
          <w:rFonts w:cs="Arial"/>
          <w:color w:val="000000"/>
          <w:sz w:val="22"/>
          <w:lang w:eastAsia="ru-RU"/>
        </w:rPr>
        <w:t xml:space="preserve"> </w:t>
      </w:r>
      <w:r>
        <w:rPr>
          <w:rFonts w:cs="Arial"/>
          <w:color w:val="000000"/>
          <w:sz w:val="22"/>
          <w:lang w:eastAsia="ru-RU"/>
        </w:rPr>
        <w:t>КОРП ЛИМС</w:t>
      </w:r>
      <w:r w:rsidRPr="007E69A3">
        <w:rPr>
          <w:rFonts w:cs="Arial"/>
          <w:sz w:val="22"/>
        </w:rPr>
        <w:t xml:space="preserve"> представлены </w:t>
      </w:r>
      <w:r>
        <w:rPr>
          <w:rFonts w:cs="Arial"/>
          <w:sz w:val="22"/>
        </w:rPr>
        <w:t>в</w:t>
      </w:r>
      <w:r w:rsidRPr="007E69A3">
        <w:rPr>
          <w:rFonts w:cs="Arial"/>
          <w:sz w:val="22"/>
        </w:rPr>
        <w:t xml:space="preserve"> </w:t>
      </w:r>
      <w:r w:rsidR="003C72F4" w:rsidRPr="003C72F4">
        <w:rPr>
          <w:rFonts w:cs="Arial"/>
          <w:sz w:val="22"/>
        </w:rPr>
        <w:fldChar w:fldCharType="begin"/>
      </w:r>
      <w:r w:rsidR="003C72F4" w:rsidRPr="00A87BBB">
        <w:rPr>
          <w:rFonts w:cs="Arial"/>
          <w:sz w:val="22"/>
        </w:rPr>
        <w:instrText xml:space="preserve"> REF _Ref153384212 \h </w:instrText>
      </w:r>
      <w:r w:rsidR="003C72F4">
        <w:rPr>
          <w:rFonts w:cs="Arial"/>
          <w:sz w:val="22"/>
        </w:rPr>
        <w:instrText xml:space="preserve"> \* MERGEFORMAT </w:instrText>
      </w:r>
      <w:r w:rsidR="003C72F4" w:rsidRPr="003C72F4">
        <w:rPr>
          <w:rFonts w:cs="Arial"/>
          <w:sz w:val="22"/>
        </w:rPr>
      </w:r>
      <w:r w:rsidR="003C72F4" w:rsidRPr="003C72F4">
        <w:rPr>
          <w:rFonts w:cs="Arial"/>
          <w:sz w:val="22"/>
        </w:rPr>
        <w:fldChar w:fldCharType="separate"/>
      </w:r>
      <w:r w:rsidR="003C72F4" w:rsidRPr="00A87BBB">
        <w:rPr>
          <w:rFonts w:cs="Arial"/>
          <w:sz w:val="22"/>
        </w:rPr>
        <w:t xml:space="preserve">Таблице </w:t>
      </w:r>
      <w:r w:rsidR="003C72F4" w:rsidRPr="00A87BBB">
        <w:rPr>
          <w:rFonts w:cs="Arial"/>
          <w:noProof/>
          <w:sz w:val="22"/>
        </w:rPr>
        <w:t>4</w:t>
      </w:r>
      <w:r w:rsidR="003C72F4" w:rsidRPr="003C72F4">
        <w:rPr>
          <w:rFonts w:cs="Arial"/>
          <w:sz w:val="22"/>
        </w:rPr>
        <w:fldChar w:fldCharType="end"/>
      </w:r>
      <w:r w:rsidRPr="003C72F4">
        <w:rPr>
          <w:rFonts w:cs="Arial"/>
          <w:sz w:val="22"/>
        </w:rPr>
        <w:t>.</w:t>
      </w:r>
      <w:r>
        <w:rPr>
          <w:rFonts w:cs="Arial"/>
          <w:sz w:val="22"/>
        </w:rPr>
        <w:t xml:space="preserve"> При мультитенантной инсталляции может быть применен префикс.</w:t>
      </w:r>
    </w:p>
    <w:p w14:paraId="6811CAE3" w14:textId="2D2BEB6F" w:rsidR="00271B3E" w:rsidRPr="00A87BBB" w:rsidRDefault="00D23D02" w:rsidP="00A87BBB">
      <w:pPr>
        <w:ind w:firstLine="709"/>
        <w:rPr>
          <w:rFonts w:cs="Arial"/>
          <w:sz w:val="22"/>
        </w:rPr>
      </w:pPr>
      <w:r>
        <w:rPr>
          <w:rFonts w:cs="Arial"/>
          <w:sz w:val="22"/>
        </w:rPr>
        <w:t>Пример</w:t>
      </w:r>
      <w:r w:rsidR="00430DB4">
        <w:rPr>
          <w:rFonts w:cs="Arial"/>
          <w:sz w:val="22"/>
        </w:rPr>
        <w:t xml:space="preserve"> (</w:t>
      </w:r>
      <w:r w:rsidR="00E12FD6" w:rsidRPr="00E12FD6">
        <w:rPr>
          <w:rFonts w:cs="Arial"/>
          <w:sz w:val="22"/>
        </w:rPr>
        <w:t>lims_plat__lims-geos__zif-om-extensions-core</w:t>
      </w:r>
      <w:r w:rsidR="00430DB4">
        <w:rPr>
          <w:rFonts w:cs="Arial"/>
          <w:sz w:val="22"/>
        </w:rPr>
        <w:t>)</w:t>
      </w:r>
      <w:r>
        <w:rPr>
          <w:rFonts w:cs="Arial"/>
          <w:sz w:val="22"/>
        </w:rPr>
        <w:t xml:space="preserve">: </w:t>
      </w:r>
      <w:r w:rsidR="00645372" w:rsidRPr="00A87BBB">
        <w:rPr>
          <w:rFonts w:cs="Arial"/>
          <w:sz w:val="22"/>
        </w:rPr>
        <w:t>{</w:t>
      </w:r>
      <w:r w:rsidR="00645372">
        <w:rPr>
          <w:rFonts w:cs="Arial"/>
          <w:sz w:val="22"/>
        </w:rPr>
        <w:t xml:space="preserve">наименование тенанта </w:t>
      </w:r>
      <w:proofErr w:type="gramStart"/>
      <w:r w:rsidR="00645372">
        <w:rPr>
          <w:rFonts w:cs="Arial"/>
          <w:sz w:val="22"/>
        </w:rPr>
        <w:t>Платформы</w:t>
      </w:r>
      <w:r w:rsidR="00645372" w:rsidRPr="00A87BBB">
        <w:rPr>
          <w:rFonts w:cs="Arial"/>
          <w:sz w:val="22"/>
        </w:rPr>
        <w:t>}</w:t>
      </w:r>
      <w:r w:rsidR="00A534AB">
        <w:rPr>
          <w:rFonts w:cs="Arial"/>
          <w:sz w:val="22"/>
        </w:rPr>
        <w:t>_</w:t>
      </w:r>
      <w:proofErr w:type="gramEnd"/>
      <w:r w:rsidR="00A534AB">
        <w:rPr>
          <w:rFonts w:cs="Arial"/>
          <w:sz w:val="22"/>
        </w:rPr>
        <w:t>_</w:t>
      </w:r>
      <w:r w:rsidRPr="004976E9">
        <w:rPr>
          <w:rFonts w:cs="Arial"/>
          <w:sz w:val="22"/>
        </w:rPr>
        <w:t>{</w:t>
      </w:r>
      <w:r>
        <w:rPr>
          <w:rFonts w:cs="Arial"/>
          <w:sz w:val="22"/>
        </w:rPr>
        <w:t>наименование тенанта</w:t>
      </w:r>
      <w:r w:rsidRPr="004976E9">
        <w:rPr>
          <w:rFonts w:cs="Arial"/>
          <w:sz w:val="22"/>
        </w:rPr>
        <w:t>}</w:t>
      </w:r>
      <w:r w:rsidR="00A534AB">
        <w:rPr>
          <w:rFonts w:cs="Arial"/>
          <w:sz w:val="22"/>
        </w:rPr>
        <w:t>__Наименование клиента</w:t>
      </w:r>
    </w:p>
    <w:p w14:paraId="477085DD" w14:textId="27770D39" w:rsidR="00B575E5" w:rsidRPr="00806EDA" w:rsidRDefault="00B575E5" w:rsidP="00B575E5">
      <w:pPr>
        <w:pStyle w:val="a3"/>
        <w:keepNext/>
        <w:ind w:firstLine="0"/>
        <w:jc w:val="both"/>
        <w:rPr>
          <w:rFonts w:ascii="Arial" w:hAnsi="Arial" w:cs="Arial"/>
          <w:szCs w:val="20"/>
        </w:rPr>
      </w:pPr>
      <w:bookmarkStart w:id="66" w:name="_Ref153384212"/>
      <w:r w:rsidRPr="00806EDA">
        <w:rPr>
          <w:rFonts w:ascii="Arial" w:hAnsi="Arial" w:cs="Arial"/>
          <w:szCs w:val="20"/>
        </w:rPr>
        <w:t xml:space="preserve">Таблица </w:t>
      </w:r>
      <w:r w:rsidRPr="00806EDA">
        <w:rPr>
          <w:rFonts w:ascii="Arial" w:hAnsi="Arial" w:cs="Arial"/>
          <w:szCs w:val="20"/>
        </w:rPr>
        <w:fldChar w:fldCharType="begin"/>
      </w:r>
      <w:r w:rsidRPr="00806EDA">
        <w:rPr>
          <w:rFonts w:ascii="Arial" w:hAnsi="Arial" w:cs="Arial"/>
          <w:szCs w:val="20"/>
        </w:rPr>
        <w:instrText xml:space="preserve"> SEQ Таблица \* ARABIC </w:instrText>
      </w:r>
      <w:r w:rsidRPr="00806EDA">
        <w:rPr>
          <w:rFonts w:ascii="Arial" w:hAnsi="Arial" w:cs="Arial"/>
          <w:szCs w:val="20"/>
        </w:rPr>
        <w:fldChar w:fldCharType="separate"/>
      </w:r>
      <w:r w:rsidR="00727372">
        <w:rPr>
          <w:rFonts w:ascii="Arial" w:hAnsi="Arial" w:cs="Arial"/>
          <w:noProof/>
          <w:szCs w:val="20"/>
        </w:rPr>
        <w:t>4</w:t>
      </w:r>
      <w:r w:rsidRPr="00806EDA">
        <w:rPr>
          <w:rFonts w:ascii="Arial" w:hAnsi="Arial" w:cs="Arial"/>
          <w:szCs w:val="20"/>
        </w:rPr>
        <w:fldChar w:fldCharType="end"/>
      </w:r>
      <w:bookmarkEnd w:id="66"/>
      <w:r w:rsidRPr="00806EDA">
        <w:rPr>
          <w:rFonts w:ascii="Arial" w:hAnsi="Arial" w:cs="Arial"/>
          <w:szCs w:val="20"/>
        </w:rPr>
        <w:t xml:space="preserve">. Реестр </w:t>
      </w:r>
      <w:r w:rsidR="00A52354">
        <w:rPr>
          <w:rFonts w:ascii="Arial" w:hAnsi="Arial" w:cs="Arial"/>
          <w:szCs w:val="20"/>
        </w:rPr>
        <w:t>Технических</w:t>
      </w:r>
      <w:r>
        <w:rPr>
          <w:rFonts w:ascii="Arial" w:hAnsi="Arial" w:cs="Arial"/>
          <w:szCs w:val="20"/>
        </w:rPr>
        <w:t xml:space="preserve"> клиентов </w:t>
      </w:r>
      <w:r w:rsidR="00B44C7B">
        <w:rPr>
          <w:rFonts w:ascii="Arial" w:hAnsi="Arial" w:cs="Arial"/>
          <w:szCs w:val="20"/>
          <w:lang w:val="en-US"/>
        </w:rPr>
        <w:t>ZQL</w:t>
      </w:r>
    </w:p>
    <w:tbl>
      <w:tblPr>
        <w:tblW w:w="9626" w:type="dxa"/>
        <w:tblLayout w:type="fixed"/>
        <w:tblLook w:val="04A0" w:firstRow="1" w:lastRow="0" w:firstColumn="1" w:lastColumn="0" w:noHBand="0" w:noVBand="1"/>
      </w:tblPr>
      <w:tblGrid>
        <w:gridCol w:w="988"/>
        <w:gridCol w:w="3118"/>
        <w:gridCol w:w="5520"/>
      </w:tblGrid>
      <w:tr w:rsidR="00D54B2D" w:rsidRPr="007E69A3" w14:paraId="6DA15831" w14:textId="77777777" w:rsidTr="008222E7">
        <w:trPr>
          <w:trHeight w:val="300"/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BA"/>
          </w:tcPr>
          <w:p w14:paraId="42CC42D5" w14:textId="77777777" w:rsidR="00B575E5" w:rsidRPr="00806EDA" w:rsidRDefault="00B575E5" w:rsidP="00B575E5">
            <w:pPr>
              <w:spacing w:line="240" w:lineRule="auto"/>
              <w:ind w:firstLine="0"/>
              <w:jc w:val="center"/>
              <w:rPr>
                <w:rFonts w:cs="Arial"/>
                <w:szCs w:val="20"/>
              </w:rPr>
            </w:pPr>
            <w:r w:rsidRPr="00806EDA">
              <w:rPr>
                <w:rFonts w:cs="Arial"/>
                <w:b/>
                <w:color w:val="FFFFFF"/>
                <w:szCs w:val="20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BA"/>
          </w:tcPr>
          <w:p w14:paraId="312CAD29" w14:textId="77777777" w:rsidR="00B575E5" w:rsidRPr="00806EDA" w:rsidRDefault="00B575E5" w:rsidP="00B575E5">
            <w:pPr>
              <w:spacing w:line="240" w:lineRule="auto"/>
              <w:ind w:firstLine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/>
                <w:color w:val="FFFFFF"/>
                <w:szCs w:val="20"/>
              </w:rPr>
              <w:t>Наименование клиента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BA"/>
          </w:tcPr>
          <w:p w14:paraId="19FBD830" w14:textId="77777777" w:rsidR="00B575E5" w:rsidRPr="00806EDA" w:rsidRDefault="00B575E5" w:rsidP="00B575E5">
            <w:pPr>
              <w:spacing w:line="240" w:lineRule="auto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  <w:r>
              <w:rPr>
                <w:rFonts w:cs="Arial"/>
                <w:b/>
                <w:color w:val="FFFFFF"/>
                <w:szCs w:val="20"/>
              </w:rPr>
              <w:t>Описание</w:t>
            </w:r>
          </w:p>
        </w:tc>
      </w:tr>
      <w:tr w:rsidR="00B575E5" w:rsidRPr="007E69A3" w14:paraId="5C64B961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36D3" w14:textId="77777777" w:rsidR="00B575E5" w:rsidRPr="007E69A3" w:rsidRDefault="00B575E5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13390" w14:textId="64C0A9C0" w:rsidR="00B575E5" w:rsidRPr="007E69A3" w:rsidRDefault="00003A60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003A60">
              <w:rPr>
                <w:rFonts w:eastAsia="Times New Roman" w:cs="Arial"/>
                <w:color w:val="000000"/>
                <w:sz w:val="22"/>
              </w:rPr>
              <w:t>zif-om-extensions-core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FF44" w14:textId="6306A792" w:rsidR="00B575E5" w:rsidRPr="008222E7" w:rsidRDefault="1DDBE211" w:rsidP="3B39BB49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</w:rPr>
            </w:pPr>
            <w:r w:rsidRPr="008222E7">
              <w:rPr>
                <w:rFonts w:eastAsia="Arial" w:cs="Arial"/>
                <w:sz w:val="22"/>
              </w:rPr>
              <w:t>Сервис обеспечения</w:t>
            </w:r>
            <w:r w:rsidR="05676EF9" w:rsidRPr="008222E7">
              <w:rPr>
                <w:rFonts w:eastAsia="Arial" w:cs="Arial"/>
                <w:sz w:val="22"/>
              </w:rPr>
              <w:t xml:space="preserve"> консистентности сложных объектов</w:t>
            </w:r>
            <w:r w:rsidR="3B39BB49" w:rsidRPr="3B39BB49">
              <w:rPr>
                <w:rFonts w:eastAsia="Arial" w:cs="Arial"/>
                <w:sz w:val="22"/>
              </w:rPr>
              <w:t xml:space="preserve"> </w:t>
            </w:r>
            <w:r w:rsidR="3B39BB49" w:rsidRPr="3B39BB49">
              <w:rPr>
                <w:rFonts w:eastAsia="Times New Roman" w:cs="Arial"/>
                <w:color w:val="000000" w:themeColor="text1"/>
                <w:sz w:val="22"/>
              </w:rPr>
              <w:t>zif-om-extensions-core</w:t>
            </w:r>
          </w:p>
        </w:tc>
      </w:tr>
      <w:tr w:rsidR="00B575E5" w:rsidRPr="007E69A3" w14:paraId="267DD6A2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AABD" w14:textId="77777777" w:rsidR="00B575E5" w:rsidRPr="007E69A3" w:rsidRDefault="00B575E5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AC8BB" w14:textId="03362CE6" w:rsidR="00B575E5" w:rsidRPr="007E69A3" w:rsidRDefault="00003A60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003A60">
              <w:rPr>
                <w:rFonts w:eastAsia="Times New Roman" w:cs="Arial"/>
                <w:color w:val="000000"/>
                <w:sz w:val="22"/>
              </w:rPr>
              <w:t>zps-planning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B75A" w14:textId="4E059DCB" w:rsidR="00B575E5" w:rsidRPr="008222E7" w:rsidRDefault="13029EDD" w:rsidP="3B39BB49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</w:rPr>
            </w:pPr>
            <w:r w:rsidRPr="008222E7">
              <w:rPr>
                <w:rFonts w:eastAsia="Arial" w:cs="Arial"/>
                <w:sz w:val="22"/>
              </w:rPr>
              <w:t>Сервис п</w:t>
            </w:r>
            <w:r w:rsidRPr="008222E7">
              <w:rPr>
                <w:rFonts w:eastAsia="Segoe UI" w:cs="Arial"/>
                <w:sz w:val="22"/>
              </w:rPr>
              <w:t>ланирования</w:t>
            </w:r>
            <w:r w:rsidR="3B39BB49" w:rsidRPr="3B39BB49">
              <w:rPr>
                <w:rFonts w:eastAsia="Segoe UI" w:cs="Arial"/>
                <w:sz w:val="22"/>
              </w:rPr>
              <w:t xml:space="preserve"> </w:t>
            </w:r>
            <w:r w:rsidR="3B39BB49" w:rsidRPr="3B39BB49">
              <w:rPr>
                <w:rFonts w:eastAsia="Times New Roman" w:cs="Arial"/>
                <w:color w:val="000000" w:themeColor="text1"/>
                <w:sz w:val="22"/>
              </w:rPr>
              <w:t>zps-planning</w:t>
            </w:r>
          </w:p>
        </w:tc>
      </w:tr>
      <w:tr w:rsidR="00B575E5" w:rsidRPr="007E69A3" w14:paraId="3CB3B3A3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BDA6" w14:textId="77777777" w:rsidR="00B575E5" w:rsidRPr="007E69A3" w:rsidRDefault="00B575E5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B5701" w14:textId="47AB94F3" w:rsidR="00B575E5" w:rsidRPr="007E69A3" w:rsidRDefault="00003A60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003A60">
              <w:rPr>
                <w:rFonts w:eastAsia="Times New Roman" w:cs="Arial"/>
                <w:color w:val="000000"/>
                <w:sz w:val="22"/>
              </w:rPr>
              <w:t>zqa-admin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A910" w14:textId="7259D3BB" w:rsidR="00B575E5" w:rsidRPr="008222E7" w:rsidRDefault="5BAECE41" w:rsidP="3B39BB49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</w:rPr>
            </w:pPr>
            <w:r w:rsidRPr="008222E7">
              <w:rPr>
                <w:rFonts w:eastAsia="Arial" w:cs="Arial"/>
                <w:sz w:val="22"/>
              </w:rPr>
              <w:t>Сервис безопасности</w:t>
            </w:r>
            <w:r w:rsidR="3B39BB49" w:rsidRPr="3B39BB49">
              <w:rPr>
                <w:rFonts w:eastAsia="Arial" w:cs="Arial"/>
                <w:sz w:val="22"/>
              </w:rPr>
              <w:t xml:space="preserve"> </w:t>
            </w:r>
            <w:r w:rsidR="3B39BB49" w:rsidRPr="3B39BB49">
              <w:rPr>
                <w:rFonts w:eastAsia="Times New Roman" w:cs="Arial"/>
                <w:color w:val="000000" w:themeColor="text1"/>
                <w:sz w:val="22"/>
              </w:rPr>
              <w:t>zqa-admin</w:t>
            </w:r>
          </w:p>
        </w:tc>
      </w:tr>
      <w:tr w:rsidR="00B575E5" w:rsidRPr="007E69A3" w14:paraId="34452DD6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5279" w14:textId="77777777" w:rsidR="00B575E5" w:rsidRPr="007E69A3" w:rsidRDefault="00B575E5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D920" w14:textId="735E3920" w:rsidR="00B575E5" w:rsidRPr="007E69A3" w:rsidRDefault="00003A60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003A60">
              <w:rPr>
                <w:rFonts w:eastAsia="Times New Roman" w:cs="Arial"/>
                <w:color w:val="000000"/>
                <w:sz w:val="22"/>
              </w:rPr>
              <w:t>zqa-admin-workflow-workers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9369" w14:textId="0B5EF7D0" w:rsidR="00B575E5" w:rsidRPr="00632342" w:rsidRDefault="2FBFFDC2" w:rsidP="3B39BB49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</w:rPr>
            </w:pPr>
            <w:r w:rsidRPr="008222E7">
              <w:rPr>
                <w:rFonts w:eastAsia="Segoe UI" w:cs="Arial"/>
                <w:sz w:val="22"/>
              </w:rPr>
              <w:t>Сервис обработчиков</w:t>
            </w:r>
            <w:r w:rsidR="5BAECE41" w:rsidRPr="008222E7">
              <w:rPr>
                <w:rFonts w:eastAsia="Segoe UI" w:cs="Arial"/>
                <w:sz w:val="22"/>
              </w:rPr>
              <w:t xml:space="preserve"> внешних задач BPMS, связанных с безопасностью</w:t>
            </w:r>
            <w:r w:rsidR="3B39BB49" w:rsidRPr="3B39BB49">
              <w:rPr>
                <w:rFonts w:eastAsia="Segoe UI" w:cs="Arial"/>
                <w:sz w:val="22"/>
              </w:rPr>
              <w:t xml:space="preserve"> </w:t>
            </w:r>
            <w:r w:rsidR="3B39BB49" w:rsidRPr="3B39BB49">
              <w:rPr>
                <w:rFonts w:eastAsia="Times New Roman" w:cs="Arial"/>
                <w:color w:val="000000" w:themeColor="text1"/>
                <w:sz w:val="22"/>
              </w:rPr>
              <w:t>zqa-admin-workflow-workers</w:t>
            </w:r>
          </w:p>
        </w:tc>
      </w:tr>
      <w:tr w:rsidR="00B575E5" w:rsidRPr="007E69A3" w14:paraId="30E11139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4CF9" w14:textId="77777777" w:rsidR="00B575E5" w:rsidRPr="007E69A3" w:rsidRDefault="00B575E5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1CB51" w14:textId="4E4D2165" w:rsidR="00B575E5" w:rsidRPr="007E69A3" w:rsidRDefault="00003A60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003A60">
              <w:rPr>
                <w:rFonts w:eastAsia="Times New Roman" w:cs="Arial"/>
                <w:color w:val="000000"/>
                <w:sz w:val="22"/>
              </w:rPr>
              <w:t>zqa-analysisrequests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BA9D" w14:textId="7B1CC535" w:rsidR="00B575E5" w:rsidRPr="008222E7" w:rsidRDefault="2FBFFDC2" w:rsidP="3B39BB49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</w:rPr>
            </w:pPr>
            <w:r w:rsidRPr="008222E7">
              <w:rPr>
                <w:rFonts w:eastAsia="Segoe UI" w:cs="Arial"/>
                <w:sz w:val="22"/>
              </w:rPr>
              <w:t xml:space="preserve">Сервис </w:t>
            </w:r>
            <w:r w:rsidR="18C2AFB6" w:rsidRPr="008222E7">
              <w:rPr>
                <w:rFonts w:eastAsia="Segoe UI" w:cs="Arial"/>
                <w:sz w:val="22"/>
              </w:rPr>
              <w:t>заявок</w:t>
            </w:r>
            <w:r w:rsidR="3B39BB49" w:rsidRPr="3B39BB49">
              <w:rPr>
                <w:rFonts w:eastAsia="Segoe UI" w:cs="Arial"/>
                <w:sz w:val="22"/>
              </w:rPr>
              <w:t xml:space="preserve"> </w:t>
            </w:r>
            <w:r w:rsidR="3B39BB49" w:rsidRPr="3B39BB49">
              <w:rPr>
                <w:rFonts w:eastAsia="Times New Roman" w:cs="Arial"/>
                <w:color w:val="000000" w:themeColor="text1"/>
                <w:sz w:val="22"/>
              </w:rPr>
              <w:t>zqa-analysisrequests</w:t>
            </w:r>
          </w:p>
        </w:tc>
      </w:tr>
      <w:tr w:rsidR="00003A60" w:rsidRPr="006C3DC9" w14:paraId="208D184D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B436" w14:textId="77777777" w:rsidR="00003A60" w:rsidRPr="007E69A3" w:rsidRDefault="00003A60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134DD" w14:textId="65538065" w:rsidR="00003A60" w:rsidRPr="00003A60" w:rsidRDefault="00003A60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003A60">
              <w:rPr>
                <w:rFonts w:eastAsia="Times New Roman" w:cs="Arial"/>
                <w:color w:val="000000"/>
                <w:sz w:val="22"/>
              </w:rPr>
              <w:t>zqa-analysisrequests-simple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D36E" w14:textId="0A0FAAD2" w:rsidR="00003A60" w:rsidRPr="00987C80" w:rsidRDefault="7A359281" w:rsidP="3B39BB49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  <w:lang w:val="en-US"/>
              </w:rPr>
            </w:pPr>
            <w:r w:rsidRPr="008222E7">
              <w:rPr>
                <w:rFonts w:eastAsia="Arial" w:cs="Arial"/>
                <w:sz w:val="22"/>
              </w:rPr>
              <w:t>Сервис</w:t>
            </w:r>
            <w:r w:rsidRPr="00987C80">
              <w:rPr>
                <w:rFonts w:eastAsia="Arial" w:cs="Arial"/>
                <w:sz w:val="22"/>
                <w:lang w:val="en-US"/>
              </w:rPr>
              <w:t xml:space="preserve"> </w:t>
            </w:r>
            <w:r w:rsidRPr="008222E7">
              <w:rPr>
                <w:rFonts w:eastAsia="Arial" w:cs="Arial"/>
                <w:sz w:val="22"/>
              </w:rPr>
              <w:t>заявок</w:t>
            </w:r>
            <w:r w:rsidRPr="00987C80">
              <w:rPr>
                <w:rFonts w:eastAsia="Arial" w:cs="Arial"/>
                <w:sz w:val="22"/>
                <w:lang w:val="en-US"/>
              </w:rPr>
              <w:t>.</w:t>
            </w:r>
            <w:r w:rsidR="18C2AFB6" w:rsidRPr="00987C80">
              <w:rPr>
                <w:rFonts w:eastAsia="Arial" w:cs="Arial"/>
                <w:sz w:val="22"/>
                <w:lang w:val="en-US"/>
              </w:rPr>
              <w:t xml:space="preserve"> </w:t>
            </w:r>
            <w:r w:rsidR="3B39BB49" w:rsidRPr="3B39BB49">
              <w:rPr>
                <w:rFonts w:eastAsia="Arial" w:cs="Arial"/>
                <w:sz w:val="22"/>
              </w:rPr>
              <w:t>Упрощенное</w:t>
            </w:r>
            <w:r w:rsidR="3B39BB49" w:rsidRPr="00987C80">
              <w:rPr>
                <w:rFonts w:eastAsia="Arial" w:cs="Arial"/>
                <w:sz w:val="22"/>
                <w:lang w:val="en-US"/>
              </w:rPr>
              <w:t xml:space="preserve"> API </w:t>
            </w:r>
            <w:r w:rsidR="3B39BB49" w:rsidRPr="00987C80">
              <w:rPr>
                <w:rFonts w:eastAsia="Times New Roman" w:cs="Arial"/>
                <w:color w:val="000000" w:themeColor="text1"/>
                <w:sz w:val="22"/>
                <w:lang w:val="en-US"/>
              </w:rPr>
              <w:t>zqa-analysisrequests-simple</w:t>
            </w:r>
          </w:p>
        </w:tc>
      </w:tr>
      <w:tr w:rsidR="00003A60" w:rsidRPr="006C3DC9" w14:paraId="5F8F9DBF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3CC6" w14:textId="77777777" w:rsidR="00003A60" w:rsidRPr="00987C80" w:rsidRDefault="00003A60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16E77" w14:textId="2939A029" w:rsidR="00003A60" w:rsidRPr="00E912A0" w:rsidRDefault="00003A60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E912A0">
              <w:rPr>
                <w:rFonts w:eastAsia="Times New Roman" w:cs="Arial"/>
                <w:color w:val="000000"/>
                <w:sz w:val="22"/>
                <w:lang w:val="en-US"/>
              </w:rPr>
              <w:t>zqa-analysisrequests-simple-workflow-workers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B2B4" w14:textId="56822C7D" w:rsidR="00003A60" w:rsidRPr="00632342" w:rsidRDefault="5521078B" w:rsidP="4C90B756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  <w:lang w:val="en-US"/>
              </w:rPr>
            </w:pPr>
            <w:r w:rsidRPr="008222E7">
              <w:rPr>
                <w:rFonts w:eastAsia="Segoe UI" w:cs="Arial"/>
                <w:sz w:val="22"/>
              </w:rPr>
              <w:t>Сервис</w:t>
            </w:r>
            <w:r w:rsidRPr="00ED68FF">
              <w:rPr>
                <w:rFonts w:eastAsia="Segoe UI" w:cs="Arial"/>
                <w:sz w:val="22"/>
                <w:lang w:val="en-US"/>
              </w:rPr>
              <w:t xml:space="preserve"> </w:t>
            </w:r>
            <w:r w:rsidRPr="008222E7">
              <w:rPr>
                <w:rFonts w:eastAsia="Segoe UI" w:cs="Arial"/>
                <w:sz w:val="22"/>
              </w:rPr>
              <w:t>обработчиков</w:t>
            </w:r>
            <w:r w:rsidRPr="00ED68FF">
              <w:rPr>
                <w:rFonts w:eastAsia="Segoe UI" w:cs="Arial"/>
                <w:sz w:val="22"/>
                <w:lang w:val="en-US"/>
              </w:rPr>
              <w:t xml:space="preserve"> </w:t>
            </w:r>
            <w:r w:rsidRPr="008222E7">
              <w:rPr>
                <w:rFonts w:eastAsia="Segoe UI" w:cs="Arial"/>
                <w:sz w:val="22"/>
              </w:rPr>
              <w:t>внешних</w:t>
            </w:r>
            <w:r w:rsidRPr="00ED68FF">
              <w:rPr>
                <w:rFonts w:eastAsia="Segoe UI" w:cs="Arial"/>
                <w:sz w:val="22"/>
                <w:lang w:val="en-US"/>
              </w:rPr>
              <w:t xml:space="preserve"> </w:t>
            </w:r>
            <w:r w:rsidRPr="008222E7">
              <w:rPr>
                <w:rFonts w:eastAsia="Segoe UI" w:cs="Arial"/>
                <w:sz w:val="22"/>
              </w:rPr>
              <w:t>задач</w:t>
            </w:r>
            <w:r w:rsidRPr="00ED68FF">
              <w:rPr>
                <w:rFonts w:eastAsia="Segoe UI" w:cs="Arial"/>
                <w:sz w:val="22"/>
                <w:lang w:val="en-US"/>
              </w:rPr>
              <w:t xml:space="preserve"> </w:t>
            </w:r>
            <w:r w:rsidRPr="008222E7">
              <w:rPr>
                <w:rFonts w:eastAsia="Segoe UI" w:cs="Arial"/>
                <w:sz w:val="22"/>
                <w:lang w:val="en-US"/>
              </w:rPr>
              <w:t>BPMS</w:t>
            </w:r>
            <w:r w:rsidRPr="00ED68FF">
              <w:rPr>
                <w:rFonts w:eastAsia="Segoe UI" w:cs="Arial"/>
                <w:sz w:val="22"/>
                <w:lang w:val="en-US"/>
              </w:rPr>
              <w:t xml:space="preserve">, </w:t>
            </w:r>
            <w:r w:rsidRPr="008222E7">
              <w:rPr>
                <w:rFonts w:eastAsia="Segoe UI" w:cs="Arial"/>
                <w:sz w:val="22"/>
              </w:rPr>
              <w:t>связанных</w:t>
            </w:r>
            <w:r w:rsidRPr="00ED68FF">
              <w:rPr>
                <w:rFonts w:eastAsia="Segoe UI" w:cs="Arial"/>
                <w:sz w:val="22"/>
                <w:lang w:val="en-US"/>
              </w:rPr>
              <w:t xml:space="preserve"> </w:t>
            </w:r>
            <w:r w:rsidRPr="008222E7">
              <w:rPr>
                <w:rFonts w:eastAsia="Segoe UI" w:cs="Arial"/>
                <w:sz w:val="22"/>
              </w:rPr>
              <w:t>с</w:t>
            </w:r>
            <w:r w:rsidRPr="00ED68FF">
              <w:rPr>
                <w:rFonts w:eastAsia="Segoe UI" w:cs="Arial"/>
                <w:sz w:val="22"/>
                <w:lang w:val="en-US"/>
              </w:rPr>
              <w:t xml:space="preserve"> </w:t>
            </w:r>
            <w:r w:rsidRPr="008222E7">
              <w:rPr>
                <w:rFonts w:eastAsia="Segoe UI" w:cs="Arial"/>
                <w:sz w:val="22"/>
              </w:rPr>
              <w:t>заявками</w:t>
            </w:r>
            <w:r w:rsidR="4C90B756" w:rsidRPr="00ED68FF">
              <w:rPr>
                <w:rFonts w:eastAsia="Segoe UI" w:cs="Arial"/>
                <w:sz w:val="22"/>
                <w:lang w:val="en-US"/>
              </w:rPr>
              <w:t xml:space="preserve"> 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zqa-analysisrequests-simple-workflow-workers</w:t>
            </w:r>
          </w:p>
        </w:tc>
      </w:tr>
      <w:tr w:rsidR="00003A60" w:rsidRPr="006C3DC9" w14:paraId="23AD9329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DCF9" w14:textId="77777777" w:rsidR="00003A60" w:rsidRPr="00ED68FF" w:rsidRDefault="00003A60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F3983" w14:textId="46BDC6BF" w:rsidR="00003A60" w:rsidRPr="00E912A0" w:rsidRDefault="00003A60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03A60">
              <w:rPr>
                <w:rFonts w:eastAsia="Times New Roman" w:cs="Arial"/>
                <w:color w:val="000000"/>
                <w:sz w:val="22"/>
                <w:lang w:val="en-US"/>
              </w:rPr>
              <w:t>zqa-analysisrequests-workflow-workers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367F" w14:textId="6E292D5D" w:rsidR="00003A60" w:rsidRPr="00632342" w:rsidRDefault="1452EC8A" w:rsidP="4C90B756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  <w:lang w:val="en-US"/>
              </w:rPr>
            </w:pPr>
            <w:r w:rsidRPr="008222E7">
              <w:rPr>
                <w:rFonts w:eastAsia="Segoe UI" w:cs="Arial"/>
                <w:sz w:val="22"/>
              </w:rPr>
              <w:t>Сервис</w:t>
            </w:r>
            <w:r w:rsidRPr="00ED68FF">
              <w:rPr>
                <w:rFonts w:eastAsia="Segoe UI" w:cs="Arial"/>
                <w:sz w:val="22"/>
                <w:lang w:val="en-US"/>
              </w:rPr>
              <w:t xml:space="preserve"> </w:t>
            </w:r>
            <w:r w:rsidRPr="008222E7">
              <w:rPr>
                <w:rFonts w:eastAsia="Segoe UI" w:cs="Arial"/>
                <w:sz w:val="22"/>
              </w:rPr>
              <w:t>обработчиков</w:t>
            </w:r>
            <w:r w:rsidR="7121221C" w:rsidRPr="00ED68FF">
              <w:rPr>
                <w:rFonts w:eastAsia="Segoe UI" w:cs="Arial"/>
                <w:sz w:val="22"/>
                <w:lang w:val="en-US"/>
              </w:rPr>
              <w:t xml:space="preserve"> </w:t>
            </w:r>
            <w:r w:rsidR="7121221C" w:rsidRPr="008222E7">
              <w:rPr>
                <w:rFonts w:eastAsia="Segoe UI" w:cs="Arial"/>
                <w:sz w:val="22"/>
              </w:rPr>
              <w:t>внешних</w:t>
            </w:r>
            <w:r w:rsidR="7121221C" w:rsidRPr="00ED68FF">
              <w:rPr>
                <w:rFonts w:eastAsia="Segoe UI" w:cs="Arial"/>
                <w:sz w:val="22"/>
                <w:lang w:val="en-US"/>
              </w:rPr>
              <w:t xml:space="preserve"> </w:t>
            </w:r>
            <w:r w:rsidR="7121221C" w:rsidRPr="008222E7">
              <w:rPr>
                <w:rFonts w:eastAsia="Segoe UI" w:cs="Arial"/>
                <w:sz w:val="22"/>
              </w:rPr>
              <w:t>задач</w:t>
            </w:r>
            <w:r w:rsidR="7121221C" w:rsidRPr="00ED68FF">
              <w:rPr>
                <w:rFonts w:eastAsia="Segoe UI" w:cs="Arial"/>
                <w:sz w:val="22"/>
                <w:lang w:val="en-US"/>
              </w:rPr>
              <w:t xml:space="preserve"> </w:t>
            </w:r>
            <w:r w:rsidR="7121221C" w:rsidRPr="008222E7">
              <w:rPr>
                <w:rFonts w:eastAsia="Segoe UI" w:cs="Arial"/>
                <w:sz w:val="22"/>
                <w:lang w:val="en-US"/>
              </w:rPr>
              <w:t>BPMS</w:t>
            </w:r>
            <w:r w:rsidR="7121221C" w:rsidRPr="00ED68FF">
              <w:rPr>
                <w:rFonts w:eastAsia="Segoe UI" w:cs="Arial"/>
                <w:sz w:val="22"/>
                <w:lang w:val="en-US"/>
              </w:rPr>
              <w:t xml:space="preserve">, </w:t>
            </w:r>
            <w:r w:rsidR="7121221C" w:rsidRPr="008222E7">
              <w:rPr>
                <w:rFonts w:eastAsia="Segoe UI" w:cs="Arial"/>
                <w:sz w:val="22"/>
              </w:rPr>
              <w:t>связанных</w:t>
            </w:r>
            <w:r w:rsidR="7121221C" w:rsidRPr="00ED68FF">
              <w:rPr>
                <w:rFonts w:eastAsia="Segoe UI" w:cs="Arial"/>
                <w:sz w:val="22"/>
                <w:lang w:val="en-US"/>
              </w:rPr>
              <w:t xml:space="preserve"> </w:t>
            </w:r>
            <w:r w:rsidR="7121221C" w:rsidRPr="008222E7">
              <w:rPr>
                <w:rFonts w:eastAsia="Segoe UI" w:cs="Arial"/>
                <w:sz w:val="22"/>
              </w:rPr>
              <w:t>с</w:t>
            </w:r>
            <w:r w:rsidR="7121221C" w:rsidRPr="00ED68FF">
              <w:rPr>
                <w:rFonts w:eastAsia="Segoe UI" w:cs="Arial"/>
                <w:sz w:val="22"/>
                <w:lang w:val="en-US"/>
              </w:rPr>
              <w:t xml:space="preserve"> </w:t>
            </w:r>
            <w:r w:rsidR="7121221C" w:rsidRPr="008222E7">
              <w:rPr>
                <w:rFonts w:eastAsia="Segoe UI" w:cs="Arial"/>
                <w:sz w:val="22"/>
              </w:rPr>
              <w:t>заявками</w:t>
            </w:r>
            <w:r w:rsidR="4C90B756" w:rsidRPr="00ED68FF">
              <w:rPr>
                <w:rFonts w:eastAsia="Segoe UI" w:cs="Arial"/>
                <w:sz w:val="22"/>
                <w:lang w:val="en-US"/>
              </w:rPr>
              <w:t xml:space="preserve"> 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zqa-analysisrequests-workflow-workers</w:t>
            </w:r>
          </w:p>
        </w:tc>
      </w:tr>
      <w:tr w:rsidR="00003A60" w:rsidRPr="006C3DC9" w14:paraId="4E3910EF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680F" w14:textId="77777777" w:rsidR="00003A60" w:rsidRPr="00ED68FF" w:rsidRDefault="00003A60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BD2F9" w14:textId="7D9BEB92" w:rsidR="00003A60" w:rsidRPr="00E912A0" w:rsidRDefault="00003A60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03A60">
              <w:rPr>
                <w:rFonts w:eastAsia="Times New Roman" w:cs="Arial"/>
                <w:color w:val="000000"/>
                <w:sz w:val="22"/>
                <w:lang w:val="en-US"/>
              </w:rPr>
              <w:t>zqa-camunda-materiallots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9E41" w14:textId="4ECBB324" w:rsidR="00003A60" w:rsidRPr="008222E7" w:rsidRDefault="5DF99C7C" w:rsidP="1B6A95E7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  <w:lang w:val="en-US"/>
              </w:rPr>
            </w:pPr>
            <w:r w:rsidRPr="008222E7">
              <w:rPr>
                <w:rFonts w:eastAsia="Arial" w:cs="Arial"/>
                <w:sz w:val="22"/>
                <w:lang w:val="en-US"/>
              </w:rPr>
              <w:t>Сервис мониторинга запасов</w:t>
            </w:r>
            <w:r w:rsidR="3B39BB49" w:rsidRPr="3B39BB49">
              <w:rPr>
                <w:rFonts w:eastAsia="Arial" w:cs="Arial"/>
                <w:sz w:val="22"/>
                <w:lang w:val="en-US"/>
              </w:rPr>
              <w:t xml:space="preserve"> </w:t>
            </w:r>
            <w:r w:rsidR="1B6A95E7" w:rsidRPr="1B6A95E7">
              <w:rPr>
                <w:rFonts w:eastAsia="Times New Roman" w:cs="Arial"/>
                <w:color w:val="000000" w:themeColor="text1"/>
                <w:sz w:val="22"/>
                <w:lang w:val="en-US"/>
              </w:rPr>
              <w:t>zqa-camunda-materiallots</w:t>
            </w:r>
          </w:p>
        </w:tc>
      </w:tr>
      <w:tr w:rsidR="00003A60" w:rsidRPr="00003A60" w14:paraId="12CA640E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C8AC" w14:textId="77777777" w:rsidR="00003A60" w:rsidRPr="00003A60" w:rsidRDefault="00003A60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63F69" w14:textId="264F910C" w:rsidR="00003A60" w:rsidRPr="00003A60" w:rsidRDefault="00003A60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03A60">
              <w:rPr>
                <w:rFonts w:eastAsia="Times New Roman" w:cs="Arial"/>
                <w:color w:val="000000"/>
                <w:sz w:val="22"/>
                <w:lang w:val="en-US"/>
              </w:rPr>
              <w:t>zqa-camunda-sampling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5937" w14:textId="3D051C43" w:rsidR="00003A60" w:rsidRPr="00987C80" w:rsidRDefault="29876CB3" w:rsidP="1B6A95E7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</w:rPr>
            </w:pPr>
            <w:r w:rsidRPr="008222E7">
              <w:rPr>
                <w:rFonts w:eastAsia="Arial" w:cs="Arial"/>
                <w:sz w:val="22"/>
              </w:rPr>
              <w:t>Сервис обработчиков</w:t>
            </w:r>
            <w:r w:rsidR="5DF99C7C" w:rsidRPr="008222E7">
              <w:rPr>
                <w:rFonts w:eastAsia="Arial" w:cs="Arial"/>
                <w:sz w:val="22"/>
              </w:rPr>
              <w:t xml:space="preserve"> внешних задач </w:t>
            </w:r>
            <w:r w:rsidR="5DF99C7C" w:rsidRPr="008222E7">
              <w:rPr>
                <w:rFonts w:eastAsia="Arial" w:cs="Arial"/>
                <w:sz w:val="22"/>
                <w:lang w:val="en-US"/>
              </w:rPr>
              <w:t>BPMS</w:t>
            </w:r>
            <w:r w:rsidR="5DF99C7C" w:rsidRPr="008222E7">
              <w:rPr>
                <w:rFonts w:eastAsia="Arial" w:cs="Arial"/>
                <w:sz w:val="22"/>
              </w:rPr>
              <w:t>, связанных с отбором проб</w:t>
            </w:r>
            <w:r w:rsidR="1B6A95E7" w:rsidRPr="1B6A95E7">
              <w:rPr>
                <w:rFonts w:eastAsia="Arial" w:cs="Arial"/>
                <w:sz w:val="22"/>
              </w:rPr>
              <w:t xml:space="preserve"> </w:t>
            </w:r>
            <w:r w:rsidR="1B6A95E7" w:rsidRPr="1B6A95E7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1B6A95E7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1B6A95E7" w:rsidRPr="1B6A95E7">
              <w:rPr>
                <w:rFonts w:eastAsia="Times New Roman" w:cs="Arial"/>
                <w:color w:val="000000" w:themeColor="text1"/>
                <w:sz w:val="22"/>
                <w:lang w:val="en-US"/>
              </w:rPr>
              <w:t>camunda</w:t>
            </w:r>
            <w:r w:rsidR="1B6A95E7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1B6A95E7" w:rsidRPr="1B6A95E7">
              <w:rPr>
                <w:rFonts w:eastAsia="Times New Roman" w:cs="Arial"/>
                <w:color w:val="000000" w:themeColor="text1"/>
                <w:sz w:val="22"/>
                <w:lang w:val="en-US"/>
              </w:rPr>
              <w:t>sampling</w:t>
            </w:r>
          </w:p>
        </w:tc>
      </w:tr>
      <w:tr w:rsidR="00003A60" w:rsidRPr="00003A60" w14:paraId="62AA7231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4315" w14:textId="77777777" w:rsidR="00003A60" w:rsidRPr="00844769" w:rsidRDefault="00003A60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16E4C" w14:textId="705AF3EC" w:rsidR="00003A60" w:rsidRPr="00003A60" w:rsidRDefault="00003A60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03A60">
              <w:rPr>
                <w:rFonts w:eastAsia="Times New Roman" w:cs="Arial"/>
                <w:color w:val="000000"/>
                <w:sz w:val="22"/>
                <w:lang w:val="en-US"/>
              </w:rPr>
              <w:t>zqa-certification-configuration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2238" w14:textId="1925DCF0" w:rsidR="00003A60" w:rsidRPr="00632342" w:rsidRDefault="40044DFE" w:rsidP="49F6A7C1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  <w:lang w:val="en-US"/>
              </w:rPr>
            </w:pPr>
            <w:r w:rsidRPr="008222E7">
              <w:rPr>
                <w:rFonts w:eastAsia="Segoe UI" w:cs="Arial"/>
                <w:sz w:val="22"/>
                <w:lang w:val="en-US"/>
              </w:rPr>
              <w:t>Сервис настройки</w:t>
            </w:r>
            <w:r w:rsidR="29876CB3" w:rsidRPr="008222E7">
              <w:rPr>
                <w:rFonts w:eastAsia="Segoe UI" w:cs="Arial"/>
                <w:sz w:val="22"/>
                <w:lang w:val="en-US"/>
              </w:rPr>
              <w:t xml:space="preserve"> паспортизации</w:t>
            </w:r>
            <w:r w:rsidR="1B6A95E7" w:rsidRPr="1B6A95E7">
              <w:rPr>
                <w:rFonts w:eastAsia="Segoe UI" w:cs="Arial"/>
                <w:sz w:val="22"/>
                <w:lang w:val="en-US"/>
              </w:rPr>
              <w:t xml:space="preserve"> </w:t>
            </w:r>
            <w:r w:rsidR="49F6A7C1" w:rsidRPr="49F6A7C1">
              <w:rPr>
                <w:rFonts w:eastAsia="Times New Roman" w:cs="Arial"/>
                <w:color w:val="000000" w:themeColor="text1"/>
                <w:sz w:val="22"/>
                <w:lang w:val="en-US"/>
              </w:rPr>
              <w:t>zqa-certification-configuration</w:t>
            </w:r>
          </w:p>
        </w:tc>
      </w:tr>
      <w:tr w:rsidR="00003A60" w:rsidRPr="00003A60" w14:paraId="2D44F108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3BE7" w14:textId="77777777" w:rsidR="00003A60" w:rsidRPr="00003A60" w:rsidRDefault="00003A60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5D7FF" w14:textId="4FA6908B" w:rsidR="00003A60" w:rsidRPr="00003A60" w:rsidRDefault="00003A60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03A60">
              <w:rPr>
                <w:rFonts w:eastAsia="Times New Roman" w:cs="Arial"/>
                <w:color w:val="000000"/>
                <w:sz w:val="22"/>
                <w:lang w:val="en-US"/>
              </w:rPr>
              <w:t>zqa-changelog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42A1" w14:textId="1E0D4F21" w:rsidR="00003A60" w:rsidRPr="008222E7" w:rsidRDefault="3742E831" w:rsidP="49F6A7C1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  <w:lang w:val="en-US"/>
              </w:rPr>
            </w:pPr>
            <w:r w:rsidRPr="008222E7">
              <w:rPr>
                <w:rFonts w:eastAsia="Arial" w:cs="Arial"/>
                <w:sz w:val="22"/>
                <w:lang w:val="en-US"/>
              </w:rPr>
              <w:t>Сервис изменений</w:t>
            </w:r>
            <w:r w:rsidR="49F6A7C1" w:rsidRPr="49F6A7C1">
              <w:rPr>
                <w:rFonts w:eastAsia="Arial" w:cs="Arial"/>
                <w:sz w:val="22"/>
                <w:lang w:val="en-US"/>
              </w:rPr>
              <w:t xml:space="preserve"> </w:t>
            </w:r>
            <w:r w:rsidR="49F6A7C1" w:rsidRPr="49F6A7C1">
              <w:rPr>
                <w:rFonts w:eastAsia="Times New Roman" w:cs="Arial"/>
                <w:color w:val="000000" w:themeColor="text1"/>
                <w:sz w:val="22"/>
                <w:lang w:val="en-US"/>
              </w:rPr>
              <w:t>zqa-changelog</w:t>
            </w:r>
          </w:p>
        </w:tc>
      </w:tr>
      <w:tr w:rsidR="00003A60" w:rsidRPr="00003A60" w14:paraId="14A1EC6F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35E5" w14:textId="77777777" w:rsidR="00003A60" w:rsidRPr="00003A60" w:rsidRDefault="00003A60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46031" w14:textId="6D5F2A29" w:rsidR="00003A60" w:rsidRPr="00003A60" w:rsidRDefault="00003A60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03A60">
              <w:rPr>
                <w:rFonts w:eastAsia="Times New Roman" w:cs="Arial"/>
                <w:color w:val="000000"/>
                <w:sz w:val="22"/>
                <w:lang w:val="en-US"/>
              </w:rPr>
              <w:t>zqa-comments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1503" w14:textId="188E3A65" w:rsidR="08F2E3A1" w:rsidRPr="008222E7" w:rsidRDefault="08F2E3A1" w:rsidP="49F6A7C1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  <w:lang w:val="en-US"/>
              </w:rPr>
            </w:pPr>
            <w:r w:rsidRPr="008222E7">
              <w:rPr>
                <w:rFonts w:eastAsia="Arial" w:cs="Arial"/>
                <w:sz w:val="22"/>
                <w:lang w:val="en-US"/>
              </w:rPr>
              <w:t>Сервис комментариев</w:t>
            </w:r>
            <w:r w:rsidR="49F6A7C1" w:rsidRPr="49F6A7C1">
              <w:rPr>
                <w:rFonts w:eastAsia="Arial" w:cs="Arial"/>
                <w:sz w:val="22"/>
                <w:lang w:val="en-US"/>
              </w:rPr>
              <w:t xml:space="preserve"> </w:t>
            </w:r>
            <w:r w:rsidR="49F6A7C1" w:rsidRPr="49F6A7C1">
              <w:rPr>
                <w:rFonts w:eastAsia="Times New Roman" w:cs="Arial"/>
                <w:color w:val="000000" w:themeColor="text1"/>
                <w:sz w:val="22"/>
                <w:lang w:val="en-US"/>
              </w:rPr>
              <w:t>zqa-comments</w:t>
            </w:r>
          </w:p>
        </w:tc>
      </w:tr>
      <w:tr w:rsidR="00CF57EB" w:rsidRPr="00003A60" w14:paraId="1FCCF10F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4922" w14:textId="77777777" w:rsidR="00CF57EB" w:rsidRPr="00003A60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9825C" w14:textId="4DBF343B" w:rsidR="00CF57EB" w:rsidRPr="00003A60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zqa-comments-workflow-workers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B134" w14:textId="7058DAF8" w:rsidR="00CF57EB" w:rsidRPr="00987C80" w:rsidRDefault="10F5D62A" w:rsidP="49F6A7C1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</w:rPr>
            </w:pPr>
            <w:r w:rsidRPr="008222E7">
              <w:rPr>
                <w:rFonts w:eastAsia="Arial" w:cs="Arial"/>
                <w:sz w:val="22"/>
              </w:rPr>
              <w:t xml:space="preserve">Сервис </w:t>
            </w:r>
            <w:r w:rsidR="0A006669" w:rsidRPr="008222E7">
              <w:rPr>
                <w:rFonts w:eastAsia="Arial" w:cs="Arial"/>
                <w:sz w:val="22"/>
              </w:rPr>
              <w:t>обработчиков</w:t>
            </w:r>
            <w:r w:rsidR="33FC04D6" w:rsidRPr="008222E7">
              <w:rPr>
                <w:rFonts w:eastAsia="Arial" w:cs="Arial"/>
                <w:sz w:val="22"/>
              </w:rPr>
              <w:t xml:space="preserve"> внешних задач </w:t>
            </w:r>
            <w:r w:rsidR="33FC04D6" w:rsidRPr="008222E7">
              <w:rPr>
                <w:rFonts w:eastAsia="Arial" w:cs="Arial"/>
                <w:sz w:val="22"/>
                <w:lang w:val="en-US"/>
              </w:rPr>
              <w:t>BPMS</w:t>
            </w:r>
            <w:r w:rsidR="33FC04D6" w:rsidRPr="008222E7">
              <w:rPr>
                <w:rFonts w:eastAsia="Arial" w:cs="Arial"/>
                <w:sz w:val="22"/>
              </w:rPr>
              <w:t>, связанных с комментариями</w:t>
            </w:r>
            <w:r w:rsidR="49F6A7C1" w:rsidRPr="49F6A7C1">
              <w:rPr>
                <w:rFonts w:eastAsia="Arial" w:cs="Arial"/>
                <w:sz w:val="22"/>
              </w:rPr>
              <w:t xml:space="preserve"> </w:t>
            </w:r>
            <w:r w:rsidR="49F6A7C1" w:rsidRPr="49F6A7C1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49F6A7C1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9F6A7C1" w:rsidRPr="49F6A7C1">
              <w:rPr>
                <w:rFonts w:eastAsia="Times New Roman" w:cs="Arial"/>
                <w:color w:val="000000" w:themeColor="text1"/>
                <w:sz w:val="22"/>
                <w:lang w:val="en-US"/>
              </w:rPr>
              <w:t>comments</w:t>
            </w:r>
            <w:r w:rsidR="49F6A7C1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9F6A7C1" w:rsidRPr="49F6A7C1">
              <w:rPr>
                <w:rFonts w:eastAsia="Times New Roman" w:cs="Arial"/>
                <w:color w:val="000000" w:themeColor="text1"/>
                <w:sz w:val="22"/>
                <w:lang w:val="en-US"/>
              </w:rPr>
              <w:t>workflow</w:t>
            </w:r>
            <w:r w:rsidR="49F6A7C1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9F6A7C1" w:rsidRPr="49F6A7C1">
              <w:rPr>
                <w:rFonts w:eastAsia="Times New Roman" w:cs="Arial"/>
                <w:color w:val="000000" w:themeColor="text1"/>
                <w:sz w:val="22"/>
                <w:lang w:val="en-US"/>
              </w:rPr>
              <w:t>workers</w:t>
            </w:r>
          </w:p>
        </w:tc>
      </w:tr>
      <w:tr w:rsidR="00CF57EB" w:rsidRPr="00003A60" w14:paraId="5B9E7A1B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3EB6" w14:textId="77777777" w:rsidR="00CF57EB" w:rsidRPr="00844769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79BC5" w14:textId="361372F1" w:rsidR="00CF57EB" w:rsidRPr="00003A60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zqa-contentstorage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8B43" w14:textId="1BC49307" w:rsidR="00CF57EB" w:rsidRPr="00987C80" w:rsidRDefault="42B200E2" w:rsidP="49F6A7C1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>Сервис хранилища файлового контента</w:t>
            </w:r>
            <w:r w:rsidR="49F6A7C1" w:rsidRPr="00987C80">
              <w:rPr>
                <w:rFonts w:eastAsia="Arial" w:cs="Arial"/>
                <w:sz w:val="22"/>
              </w:rPr>
              <w:t xml:space="preserve"> </w:t>
            </w:r>
            <w:r w:rsidR="49F6A7C1" w:rsidRPr="49F6A7C1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49F6A7C1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9F6A7C1" w:rsidRPr="49F6A7C1">
              <w:rPr>
                <w:rFonts w:eastAsia="Times New Roman" w:cs="Arial"/>
                <w:color w:val="000000" w:themeColor="text1"/>
                <w:sz w:val="22"/>
                <w:lang w:val="en-US"/>
              </w:rPr>
              <w:t>contentstorage</w:t>
            </w:r>
          </w:p>
        </w:tc>
      </w:tr>
      <w:tr w:rsidR="00CF57EB" w:rsidRPr="00003A60" w14:paraId="0907C486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AD47" w14:textId="77777777" w:rsidR="00CF57EB" w:rsidRPr="00987C80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65237" w14:textId="45FFD46C" w:rsidR="00CF57EB" w:rsidRPr="00003A60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zqa-directories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BE28" w14:textId="1B711B22" w:rsidR="00CF57EB" w:rsidRPr="00C77A8D" w:rsidRDefault="69FA2AEF" w:rsidP="004C7E00">
            <w:pPr>
              <w:spacing w:after="0" w:line="240" w:lineRule="auto"/>
              <w:ind w:firstLine="0"/>
              <w:jc w:val="left"/>
              <w:rPr>
                <w:rFonts w:eastAsia="Arial" w:cs="Arial"/>
                <w:sz w:val="22"/>
              </w:rPr>
            </w:pPr>
            <w:r w:rsidRPr="00C77A8D">
              <w:rPr>
                <w:rFonts w:eastAsia="Arial" w:cs="Arial"/>
                <w:sz w:val="22"/>
              </w:rPr>
              <w:t>Сервис справочных данных</w:t>
            </w:r>
            <w:r w:rsidR="49F6A7C1" w:rsidRPr="00C77A8D">
              <w:rPr>
                <w:rFonts w:eastAsia="Arial" w:cs="Arial"/>
                <w:sz w:val="22"/>
              </w:rPr>
              <w:t xml:space="preserve"> </w:t>
            </w:r>
            <w:r w:rsidR="49F6A7C1" w:rsidRPr="49F6A7C1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49F6A7C1" w:rsidRPr="00C77A8D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9F6A7C1" w:rsidRPr="49F6A7C1">
              <w:rPr>
                <w:rFonts w:eastAsia="Times New Roman" w:cs="Arial"/>
                <w:color w:val="000000" w:themeColor="text1"/>
                <w:sz w:val="22"/>
                <w:lang w:val="en-US"/>
              </w:rPr>
              <w:t>directories</w:t>
            </w:r>
          </w:p>
        </w:tc>
      </w:tr>
      <w:tr w:rsidR="00CF57EB" w:rsidRPr="00003A60" w14:paraId="4E7E4A80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FA85" w14:textId="77777777" w:rsidR="00CF57EB" w:rsidRPr="00C77A8D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69A02" w14:textId="24D38E86" w:rsidR="00CF57EB" w:rsidRPr="00003A60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zqa-documents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0276" w14:textId="6E682290" w:rsidR="00CF57EB" w:rsidRPr="008222E7" w:rsidRDefault="572A0700" w:rsidP="49F6A7C1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  <w:lang w:val="en-US"/>
              </w:rPr>
            </w:pPr>
            <w:r w:rsidRPr="008222E7">
              <w:rPr>
                <w:rFonts w:eastAsia="Arial" w:cs="Arial"/>
                <w:sz w:val="22"/>
                <w:lang w:val="en-US"/>
              </w:rPr>
              <w:t>Сервис документов</w:t>
            </w:r>
            <w:r w:rsidR="49F6A7C1" w:rsidRPr="49F6A7C1">
              <w:rPr>
                <w:rFonts w:eastAsia="Arial" w:cs="Arial"/>
                <w:sz w:val="22"/>
                <w:lang w:val="en-US"/>
              </w:rPr>
              <w:t xml:space="preserve"> </w:t>
            </w:r>
            <w:r w:rsidR="49F6A7C1" w:rsidRPr="49F6A7C1">
              <w:rPr>
                <w:rFonts w:eastAsia="Times New Roman" w:cs="Arial"/>
                <w:color w:val="000000" w:themeColor="text1"/>
                <w:sz w:val="22"/>
                <w:lang w:val="en-US"/>
              </w:rPr>
              <w:t>zqa-documents</w:t>
            </w:r>
          </w:p>
        </w:tc>
      </w:tr>
      <w:tr w:rsidR="00CF57EB" w:rsidRPr="00003A60" w14:paraId="52D49DCA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05B0" w14:textId="77777777" w:rsidR="00CF57EB" w:rsidRPr="00003A60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52D51" w14:textId="3A541326" w:rsidR="00CF57EB" w:rsidRPr="00003A60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zqa-documents-workflow-workers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6A59" w14:textId="1BEF49D1" w:rsidR="00CF57EB" w:rsidRPr="00987C80" w:rsidRDefault="77070D3A" w:rsidP="17C100B4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</w:rPr>
            </w:pPr>
            <w:r w:rsidRPr="008222E7">
              <w:rPr>
                <w:rFonts w:eastAsia="Arial" w:cs="Arial"/>
                <w:sz w:val="22"/>
              </w:rPr>
              <w:t>Сервис обработчиков</w:t>
            </w:r>
            <w:r w:rsidR="3A2848A4" w:rsidRPr="008222E7">
              <w:rPr>
                <w:rFonts w:eastAsia="Arial" w:cs="Arial"/>
                <w:sz w:val="22"/>
              </w:rPr>
              <w:t xml:space="preserve"> внешних задач </w:t>
            </w:r>
            <w:r w:rsidR="3A2848A4" w:rsidRPr="008222E7">
              <w:rPr>
                <w:rFonts w:eastAsia="Arial" w:cs="Arial"/>
                <w:sz w:val="22"/>
                <w:lang w:val="en-US"/>
              </w:rPr>
              <w:t>BPMS</w:t>
            </w:r>
            <w:r w:rsidR="3A2848A4" w:rsidRPr="008222E7">
              <w:rPr>
                <w:rFonts w:eastAsia="Arial" w:cs="Arial"/>
                <w:sz w:val="22"/>
              </w:rPr>
              <w:t>, связанных с документами</w:t>
            </w:r>
            <w:r w:rsidR="49F6A7C1" w:rsidRPr="49F6A7C1">
              <w:rPr>
                <w:rFonts w:eastAsia="Arial" w:cs="Arial"/>
                <w:sz w:val="22"/>
              </w:rPr>
              <w:t xml:space="preserve"> </w:t>
            </w:r>
            <w:r w:rsidR="49F6A7C1" w:rsidRPr="49F6A7C1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49F6A7C1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9F6A7C1" w:rsidRPr="49F6A7C1">
              <w:rPr>
                <w:rFonts w:eastAsia="Times New Roman" w:cs="Arial"/>
                <w:color w:val="000000" w:themeColor="text1"/>
                <w:sz w:val="22"/>
                <w:lang w:val="en-US"/>
              </w:rPr>
              <w:t>documents</w:t>
            </w:r>
            <w:r w:rsidR="49F6A7C1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9F6A7C1" w:rsidRPr="49F6A7C1">
              <w:rPr>
                <w:rFonts w:eastAsia="Times New Roman" w:cs="Arial"/>
                <w:color w:val="000000" w:themeColor="text1"/>
                <w:sz w:val="22"/>
                <w:lang w:val="en-US"/>
              </w:rPr>
              <w:t>workflow</w:t>
            </w:r>
            <w:r w:rsidR="49F6A7C1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49F6A7C1" w:rsidRPr="49F6A7C1">
              <w:rPr>
                <w:rFonts w:eastAsia="Times New Roman" w:cs="Arial"/>
                <w:color w:val="000000" w:themeColor="text1"/>
                <w:sz w:val="22"/>
                <w:lang w:val="en-US"/>
              </w:rPr>
              <w:t>workers</w:t>
            </w:r>
          </w:p>
        </w:tc>
      </w:tr>
      <w:tr w:rsidR="00CF57EB" w:rsidRPr="006C3DC9" w14:paraId="34864037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02D1" w14:textId="77777777" w:rsidR="00CF57EB" w:rsidRPr="00844769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AE159" w14:textId="1CF278EE" w:rsidR="00CF57EB" w:rsidRPr="00003A60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zqa-eqp-import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C981" w14:textId="57ED69E4" w:rsidR="00CF57EB" w:rsidRPr="008222E7" w:rsidRDefault="3243A87C" w:rsidP="17C100B4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  <w:lang w:val="en-US"/>
              </w:rPr>
            </w:pPr>
            <w:r w:rsidRPr="008222E7">
              <w:rPr>
                <w:rFonts w:eastAsia="Arial" w:cs="Arial"/>
                <w:sz w:val="22"/>
                <w:lang w:val="en-US"/>
              </w:rPr>
              <w:t>Сервис импортеров</w:t>
            </w:r>
            <w:r w:rsidR="17C100B4" w:rsidRPr="17C100B4">
              <w:rPr>
                <w:rFonts w:eastAsia="Arial" w:cs="Arial"/>
                <w:sz w:val="22"/>
                <w:lang w:val="en-US"/>
              </w:rPr>
              <w:t xml:space="preserve"> </w:t>
            </w:r>
            <w:r w:rsidR="17C100B4" w:rsidRPr="17C100B4">
              <w:rPr>
                <w:rFonts w:eastAsia="Times New Roman" w:cs="Arial"/>
                <w:color w:val="000000" w:themeColor="text1"/>
                <w:sz w:val="22"/>
                <w:lang w:val="en-US"/>
              </w:rPr>
              <w:t>zqa-eqp-import</w:t>
            </w:r>
          </w:p>
        </w:tc>
      </w:tr>
      <w:tr w:rsidR="00CF57EB" w:rsidRPr="00003A60" w14:paraId="6F886446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D00F" w14:textId="77777777" w:rsidR="00CF57EB" w:rsidRPr="00003A60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18B9E" w14:textId="30CD7CA5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zqa-equipment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00C5" w14:textId="4A3988F6" w:rsidR="00CF57EB" w:rsidRPr="008222E7" w:rsidRDefault="3243A87C" w:rsidP="17C100B4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  <w:lang w:val="en-US"/>
              </w:rPr>
            </w:pPr>
            <w:r w:rsidRPr="008222E7">
              <w:rPr>
                <w:rFonts w:eastAsia="Arial" w:cs="Arial"/>
                <w:sz w:val="22"/>
                <w:lang w:val="en-US"/>
              </w:rPr>
              <w:t>Сервис оборудования</w:t>
            </w:r>
            <w:r w:rsidR="17C100B4" w:rsidRPr="17C100B4">
              <w:rPr>
                <w:rFonts w:eastAsia="Arial" w:cs="Arial"/>
                <w:sz w:val="22"/>
                <w:lang w:val="en-US"/>
              </w:rPr>
              <w:t xml:space="preserve"> </w:t>
            </w:r>
            <w:r w:rsidR="17C100B4" w:rsidRPr="17C100B4">
              <w:rPr>
                <w:rFonts w:eastAsia="Times New Roman" w:cs="Arial"/>
                <w:color w:val="000000" w:themeColor="text1"/>
                <w:sz w:val="22"/>
                <w:lang w:val="en-US"/>
              </w:rPr>
              <w:t>zqa-equipment</w:t>
            </w:r>
          </w:p>
        </w:tc>
      </w:tr>
      <w:tr w:rsidR="00CF57EB" w:rsidRPr="00003A60" w14:paraId="4ECAC64E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A68B" w14:textId="77777777" w:rsidR="00CF57EB" w:rsidRPr="00003A60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101E1" w14:textId="677FF0E5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zqa-equipment-workflow-workers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F758" w14:textId="5999FC6D" w:rsidR="00CF57EB" w:rsidRPr="00987C80" w:rsidRDefault="418A82D2" w:rsidP="17C100B4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</w:rPr>
            </w:pPr>
            <w:r w:rsidRPr="008222E7">
              <w:rPr>
                <w:rFonts w:eastAsia="Arial" w:cs="Arial"/>
                <w:sz w:val="22"/>
              </w:rPr>
              <w:t xml:space="preserve">Сервис обработчиков внешних задач </w:t>
            </w:r>
            <w:r w:rsidRPr="008222E7">
              <w:rPr>
                <w:rFonts w:eastAsia="Arial" w:cs="Arial"/>
                <w:sz w:val="22"/>
                <w:lang w:val="en-US"/>
              </w:rPr>
              <w:t>BPMS</w:t>
            </w:r>
            <w:r w:rsidRPr="008222E7">
              <w:rPr>
                <w:rFonts w:eastAsia="Arial" w:cs="Arial"/>
                <w:sz w:val="22"/>
              </w:rPr>
              <w:t>, связанных с оборудованием</w:t>
            </w:r>
            <w:r w:rsidR="17C100B4" w:rsidRPr="17C100B4">
              <w:rPr>
                <w:rFonts w:eastAsia="Arial" w:cs="Arial"/>
                <w:sz w:val="22"/>
              </w:rPr>
              <w:t xml:space="preserve"> </w:t>
            </w:r>
            <w:r w:rsidR="17C100B4" w:rsidRPr="17C100B4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17C100B4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17C100B4" w:rsidRPr="17C100B4">
              <w:rPr>
                <w:rFonts w:eastAsia="Times New Roman" w:cs="Arial"/>
                <w:color w:val="000000" w:themeColor="text1"/>
                <w:sz w:val="22"/>
                <w:lang w:val="en-US"/>
              </w:rPr>
              <w:t>equipment</w:t>
            </w:r>
            <w:r w:rsidR="17C100B4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17C100B4" w:rsidRPr="17C100B4">
              <w:rPr>
                <w:rFonts w:eastAsia="Times New Roman" w:cs="Arial"/>
                <w:color w:val="000000" w:themeColor="text1"/>
                <w:sz w:val="22"/>
                <w:lang w:val="en-US"/>
              </w:rPr>
              <w:t>workflow</w:t>
            </w:r>
            <w:r w:rsidR="17C100B4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17C100B4" w:rsidRPr="17C100B4">
              <w:rPr>
                <w:rFonts w:eastAsia="Times New Roman" w:cs="Arial"/>
                <w:color w:val="000000" w:themeColor="text1"/>
                <w:sz w:val="22"/>
                <w:lang w:val="en-US"/>
              </w:rPr>
              <w:t>workers</w:t>
            </w:r>
          </w:p>
        </w:tc>
      </w:tr>
      <w:tr w:rsidR="00CF57EB" w:rsidRPr="00003A60" w14:paraId="1A83E06F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FC8B" w14:textId="77777777" w:rsidR="00CF57EB" w:rsidRPr="00844769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B5C95" w14:textId="5EAB5847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zqa-events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6BD0" w14:textId="75215023" w:rsidR="00CF57EB" w:rsidRPr="008222E7" w:rsidRDefault="418A82D2" w:rsidP="12EEBE81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  <w:lang w:val="en-US"/>
              </w:rPr>
            </w:pPr>
            <w:r w:rsidRPr="008222E7">
              <w:rPr>
                <w:rFonts w:eastAsia="Arial" w:cs="Arial"/>
                <w:sz w:val="22"/>
                <w:lang w:val="en-US"/>
              </w:rPr>
              <w:t xml:space="preserve">Сервис </w:t>
            </w:r>
            <w:r w:rsidR="29DE9B93" w:rsidRPr="008222E7">
              <w:rPr>
                <w:rFonts w:eastAsia="Arial" w:cs="Arial"/>
                <w:sz w:val="22"/>
                <w:lang w:val="en-US"/>
              </w:rPr>
              <w:t>мероприятий</w:t>
            </w:r>
            <w:r w:rsidR="12EEBE81" w:rsidRPr="12EEBE81">
              <w:rPr>
                <w:rFonts w:eastAsia="Arial" w:cs="Arial"/>
                <w:sz w:val="22"/>
                <w:lang w:val="en-US"/>
              </w:rPr>
              <w:t xml:space="preserve"> </w:t>
            </w:r>
            <w:r w:rsidR="12EEBE81" w:rsidRPr="12EEBE81">
              <w:rPr>
                <w:rFonts w:eastAsia="Times New Roman" w:cs="Arial"/>
                <w:color w:val="000000" w:themeColor="text1"/>
                <w:sz w:val="22"/>
                <w:lang w:val="en-US"/>
              </w:rPr>
              <w:t>zqa-events</w:t>
            </w:r>
          </w:p>
        </w:tc>
      </w:tr>
      <w:tr w:rsidR="00CF57EB" w:rsidRPr="00003A60" w14:paraId="2B470B58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CAE2" w14:textId="77777777" w:rsidR="00CF57EB" w:rsidRPr="00003A60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90CC2" w14:textId="62581B12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zqa-events-generator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1AFC" w14:textId="085B8E1B" w:rsidR="00CF57EB" w:rsidRPr="00987C80" w:rsidRDefault="29DE9B93" w:rsidP="12EEBE81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</w:rPr>
            </w:pPr>
            <w:r w:rsidRPr="008222E7">
              <w:rPr>
                <w:rFonts w:eastAsia="Arial" w:cs="Arial"/>
                <w:sz w:val="22"/>
              </w:rPr>
              <w:t xml:space="preserve">Сервис </w:t>
            </w:r>
            <w:r w:rsidR="6D775A18" w:rsidRPr="008222E7">
              <w:rPr>
                <w:rFonts w:eastAsia="Arial" w:cs="Arial"/>
                <w:sz w:val="22"/>
              </w:rPr>
              <w:t>генерирования</w:t>
            </w:r>
            <w:r w:rsidRPr="008222E7">
              <w:rPr>
                <w:rFonts w:eastAsia="Arial" w:cs="Arial"/>
                <w:sz w:val="22"/>
              </w:rPr>
              <w:t xml:space="preserve"> событий о тревожных признаках</w:t>
            </w:r>
            <w:r w:rsidR="12EEBE81" w:rsidRPr="12EEBE81">
              <w:rPr>
                <w:rFonts w:eastAsia="Arial" w:cs="Arial"/>
                <w:sz w:val="22"/>
              </w:rPr>
              <w:t xml:space="preserve"> </w:t>
            </w:r>
            <w:r w:rsidR="12EEBE81" w:rsidRPr="12EEBE81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12EEBE81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12EEBE81" w:rsidRPr="12EEBE81">
              <w:rPr>
                <w:rFonts w:eastAsia="Times New Roman" w:cs="Arial"/>
                <w:color w:val="000000" w:themeColor="text1"/>
                <w:sz w:val="22"/>
                <w:lang w:val="en-US"/>
              </w:rPr>
              <w:t>events</w:t>
            </w:r>
            <w:r w:rsidR="12EEBE81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12EEBE81" w:rsidRPr="12EEBE81">
              <w:rPr>
                <w:rFonts w:eastAsia="Times New Roman" w:cs="Arial"/>
                <w:color w:val="000000" w:themeColor="text1"/>
                <w:sz w:val="22"/>
                <w:lang w:val="en-US"/>
              </w:rPr>
              <w:t>generator</w:t>
            </w:r>
          </w:p>
        </w:tc>
      </w:tr>
      <w:tr w:rsidR="00CF57EB" w:rsidRPr="00003A60" w14:paraId="532790D8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F1F3" w14:textId="77777777" w:rsidR="00CF57EB" w:rsidRPr="00844769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2C68D" w14:textId="606F54EA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zqa-events-workflow-workers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EFCE" w14:textId="3846038D" w:rsidR="00CF57EB" w:rsidRPr="00987C80" w:rsidRDefault="6D775A18" w:rsidP="12EEBE81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</w:rPr>
            </w:pPr>
            <w:r w:rsidRPr="008222E7">
              <w:rPr>
                <w:rFonts w:eastAsia="Arial" w:cs="Arial"/>
                <w:sz w:val="22"/>
              </w:rPr>
              <w:t xml:space="preserve">Сервис </w:t>
            </w:r>
            <w:r w:rsidR="3A6BDDD2" w:rsidRPr="008222E7">
              <w:rPr>
                <w:rFonts w:eastAsia="Arial" w:cs="Arial"/>
                <w:sz w:val="22"/>
              </w:rPr>
              <w:t>обработчиков</w:t>
            </w:r>
            <w:r w:rsidRPr="008222E7">
              <w:rPr>
                <w:rFonts w:eastAsia="Arial" w:cs="Arial"/>
                <w:sz w:val="22"/>
              </w:rPr>
              <w:t xml:space="preserve"> внешних задач </w:t>
            </w:r>
            <w:r w:rsidRPr="008222E7">
              <w:rPr>
                <w:rFonts w:eastAsia="Arial" w:cs="Arial"/>
                <w:sz w:val="22"/>
                <w:lang w:val="en-US"/>
              </w:rPr>
              <w:t>BPMS</w:t>
            </w:r>
            <w:r w:rsidRPr="008222E7">
              <w:rPr>
                <w:rFonts w:eastAsia="Arial" w:cs="Arial"/>
                <w:sz w:val="22"/>
              </w:rPr>
              <w:t>, связанных с мероприятиями</w:t>
            </w:r>
            <w:r w:rsidR="12EEBE81" w:rsidRPr="12EEBE81">
              <w:rPr>
                <w:rFonts w:eastAsia="Arial" w:cs="Arial"/>
                <w:sz w:val="22"/>
              </w:rPr>
              <w:t xml:space="preserve"> </w:t>
            </w:r>
            <w:r w:rsidR="12EEBE81" w:rsidRPr="12EEBE81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12EEBE81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12EEBE81" w:rsidRPr="12EEBE81">
              <w:rPr>
                <w:rFonts w:eastAsia="Times New Roman" w:cs="Arial"/>
                <w:color w:val="000000" w:themeColor="text1"/>
                <w:sz w:val="22"/>
                <w:lang w:val="en-US"/>
              </w:rPr>
              <w:t>events</w:t>
            </w:r>
            <w:r w:rsidR="12EEBE81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12EEBE81" w:rsidRPr="12EEBE81">
              <w:rPr>
                <w:rFonts w:eastAsia="Times New Roman" w:cs="Arial"/>
                <w:color w:val="000000" w:themeColor="text1"/>
                <w:sz w:val="22"/>
                <w:lang w:val="en-US"/>
              </w:rPr>
              <w:t>workflow</w:t>
            </w:r>
            <w:r w:rsidR="12EEBE81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12EEBE81" w:rsidRPr="12EEBE81">
              <w:rPr>
                <w:rFonts w:eastAsia="Times New Roman" w:cs="Arial"/>
                <w:color w:val="000000" w:themeColor="text1"/>
                <w:sz w:val="22"/>
                <w:lang w:val="en-US"/>
              </w:rPr>
              <w:t>workers</w:t>
            </w:r>
          </w:p>
        </w:tc>
      </w:tr>
      <w:tr w:rsidR="00CF57EB" w:rsidRPr="00003A60" w14:paraId="19C8E39C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5445" w14:textId="77777777" w:rsidR="00CF57EB" w:rsidRPr="00844769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9CD30" w14:textId="2632C8CD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zqa-generator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500C" w14:textId="3911FD14" w:rsidR="00CF57EB" w:rsidRPr="00987C80" w:rsidRDefault="234753C0" w:rsidP="75E4167F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>Сервис генератора</w:t>
            </w:r>
            <w:r w:rsidR="3A6BDDD2" w:rsidRPr="00987C80">
              <w:rPr>
                <w:rFonts w:eastAsia="Arial" w:cs="Arial"/>
                <w:sz w:val="22"/>
              </w:rPr>
              <w:t xml:space="preserve"> запланированных задач</w:t>
            </w:r>
            <w:r w:rsidR="12EEBE81" w:rsidRPr="00987C80">
              <w:rPr>
                <w:rFonts w:eastAsia="Arial" w:cs="Arial"/>
                <w:sz w:val="22"/>
              </w:rPr>
              <w:t xml:space="preserve"> 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generator</w:t>
            </w:r>
          </w:p>
        </w:tc>
      </w:tr>
      <w:tr w:rsidR="00CF57EB" w:rsidRPr="00003A60" w14:paraId="3E68851A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A19A" w14:textId="77777777" w:rsidR="00CF57EB" w:rsidRPr="00987C80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056A1" w14:textId="53144DAE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zqa-i9n-analysisrequests-iqc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357B" w14:textId="34C0EC87" w:rsidR="00CF57EB" w:rsidRPr="00987C80" w:rsidRDefault="5C22BAF0" w:rsidP="75E4167F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</w:rPr>
            </w:pPr>
            <w:r w:rsidRPr="008222E7">
              <w:rPr>
                <w:rFonts w:eastAsia="Arial" w:cs="Arial"/>
                <w:sz w:val="22"/>
              </w:rPr>
              <w:t xml:space="preserve">Сервис </w:t>
            </w:r>
            <w:r w:rsidR="1491EF2C" w:rsidRPr="008222E7">
              <w:rPr>
                <w:rFonts w:eastAsia="Arial" w:cs="Arial"/>
                <w:sz w:val="22"/>
              </w:rPr>
              <w:t>интеграции</w:t>
            </w:r>
            <w:r w:rsidRPr="008222E7">
              <w:rPr>
                <w:rFonts w:eastAsia="Arial" w:cs="Arial"/>
                <w:sz w:val="22"/>
              </w:rPr>
              <w:t xml:space="preserve"> заявок с внутрилабораторным контролем</w:t>
            </w:r>
            <w:r w:rsidR="75E4167F" w:rsidRPr="75E4167F">
              <w:rPr>
                <w:rFonts w:eastAsia="Arial" w:cs="Arial"/>
                <w:sz w:val="22"/>
              </w:rPr>
              <w:t xml:space="preserve"> 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i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9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n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analysisrequests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iqc</w:t>
            </w:r>
          </w:p>
        </w:tc>
      </w:tr>
      <w:tr w:rsidR="00CF57EB" w:rsidRPr="006C3DC9" w14:paraId="1ABF4ABA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33CC" w14:textId="77777777" w:rsidR="00CF57EB" w:rsidRPr="00844769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E035C" w14:textId="7FAAC25B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zqa-i9n-analysisrequests-ziiot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A9A1" w14:textId="021FDF8A" w:rsidR="00CF57EB" w:rsidRPr="008222E7" w:rsidRDefault="24CC59A4" w:rsidP="75E4167F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  <w:lang w:val="en-US"/>
              </w:rPr>
            </w:pPr>
            <w:r w:rsidRPr="008222E7">
              <w:rPr>
                <w:rFonts w:eastAsia="Arial" w:cs="Arial"/>
                <w:sz w:val="22"/>
              </w:rPr>
              <w:t>Сервис</w:t>
            </w:r>
            <w:r w:rsidRPr="00987C80">
              <w:rPr>
                <w:rFonts w:eastAsia="Arial" w:cs="Arial"/>
                <w:sz w:val="22"/>
                <w:lang w:val="en-US"/>
              </w:rPr>
              <w:t xml:space="preserve"> </w:t>
            </w:r>
            <w:r w:rsidRPr="008222E7">
              <w:rPr>
                <w:rFonts w:eastAsia="Arial" w:cs="Arial"/>
                <w:sz w:val="22"/>
              </w:rPr>
              <w:t>интеграции</w:t>
            </w:r>
            <w:r w:rsidR="1491EF2C" w:rsidRPr="00987C80">
              <w:rPr>
                <w:rFonts w:eastAsia="Arial" w:cs="Arial"/>
                <w:sz w:val="22"/>
                <w:lang w:val="en-US"/>
              </w:rPr>
              <w:t xml:space="preserve"> </w:t>
            </w:r>
            <w:r w:rsidR="1491EF2C" w:rsidRPr="008222E7">
              <w:rPr>
                <w:rFonts w:eastAsia="Arial" w:cs="Arial"/>
                <w:sz w:val="22"/>
              </w:rPr>
              <w:t>заявок</w:t>
            </w:r>
            <w:r w:rsidR="1491EF2C" w:rsidRPr="00987C80">
              <w:rPr>
                <w:rFonts w:eastAsia="Arial" w:cs="Arial"/>
                <w:sz w:val="22"/>
                <w:lang w:val="en-US"/>
              </w:rPr>
              <w:t xml:space="preserve"> </w:t>
            </w:r>
            <w:r w:rsidR="1491EF2C" w:rsidRPr="008222E7">
              <w:rPr>
                <w:rFonts w:eastAsia="Arial" w:cs="Arial"/>
                <w:sz w:val="22"/>
              </w:rPr>
              <w:t>с</w:t>
            </w:r>
            <w:r w:rsidR="1491EF2C" w:rsidRPr="00987C80">
              <w:rPr>
                <w:rFonts w:eastAsia="Arial" w:cs="Arial"/>
                <w:sz w:val="22"/>
                <w:lang w:val="en-US"/>
              </w:rPr>
              <w:t xml:space="preserve"> </w:t>
            </w:r>
            <w:r w:rsidR="00D41214" w:rsidRPr="008222E7">
              <w:rPr>
                <w:rFonts w:eastAsia="Arial" w:cs="Arial"/>
                <w:sz w:val="22"/>
              </w:rPr>
              <w:t>П</w:t>
            </w:r>
            <w:r w:rsidR="568193F0" w:rsidRPr="008222E7">
              <w:rPr>
                <w:rFonts w:eastAsia="Arial" w:cs="Arial"/>
                <w:sz w:val="22"/>
              </w:rPr>
              <w:t>латформой</w:t>
            </w:r>
            <w:r w:rsidR="75E4167F" w:rsidRPr="00987C80">
              <w:rPr>
                <w:rFonts w:eastAsia="Arial" w:cs="Arial"/>
                <w:sz w:val="22"/>
                <w:lang w:val="en-US"/>
              </w:rPr>
              <w:t xml:space="preserve"> 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zqa-i9n-analysisrequests-ziiot</w:t>
            </w:r>
          </w:p>
        </w:tc>
      </w:tr>
      <w:tr w:rsidR="00CF57EB" w:rsidRPr="00003A60" w14:paraId="0787595A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7944" w14:textId="77777777" w:rsidR="00CF57EB" w:rsidRPr="00987C80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AF667" w14:textId="7375B668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zqa-i9n-techs-ziiot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98F2" w14:textId="48BD6668" w:rsidR="00CF57EB" w:rsidRPr="00987C80" w:rsidRDefault="24CC59A4" w:rsidP="75E4167F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</w:rPr>
            </w:pPr>
            <w:r w:rsidRPr="008222E7">
              <w:rPr>
                <w:rFonts w:eastAsia="Arial" w:cs="Arial"/>
                <w:sz w:val="22"/>
              </w:rPr>
              <w:t xml:space="preserve">Сервис </w:t>
            </w:r>
            <w:r w:rsidR="662B201E" w:rsidRPr="008222E7">
              <w:rPr>
                <w:rFonts w:eastAsia="Arial" w:cs="Arial"/>
                <w:sz w:val="22"/>
              </w:rPr>
              <w:t>интеграции</w:t>
            </w:r>
            <w:r w:rsidRPr="008222E7">
              <w:rPr>
                <w:rFonts w:eastAsia="Arial" w:cs="Arial"/>
                <w:sz w:val="22"/>
              </w:rPr>
              <w:t xml:space="preserve"> методик с </w:t>
            </w:r>
            <w:r w:rsidR="00D41214" w:rsidRPr="008222E7">
              <w:rPr>
                <w:rFonts w:eastAsia="Arial" w:cs="Arial"/>
                <w:sz w:val="22"/>
              </w:rPr>
              <w:t>П</w:t>
            </w:r>
            <w:r w:rsidR="568193F0" w:rsidRPr="008222E7">
              <w:rPr>
                <w:rFonts w:eastAsia="Arial" w:cs="Arial"/>
                <w:sz w:val="22"/>
              </w:rPr>
              <w:t>латформой</w:t>
            </w:r>
            <w:r w:rsidR="75E4167F" w:rsidRPr="75E4167F">
              <w:rPr>
                <w:rFonts w:eastAsia="Arial" w:cs="Arial"/>
                <w:sz w:val="22"/>
              </w:rPr>
              <w:t xml:space="preserve"> 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i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9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n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techs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ziiot</w:t>
            </w:r>
          </w:p>
        </w:tc>
      </w:tr>
      <w:tr w:rsidR="00CF57EB" w:rsidRPr="00003A60" w14:paraId="446FC855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DE24" w14:textId="77777777" w:rsidR="00CF57EB" w:rsidRPr="00844769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EF567" w14:textId="6781E5E1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zqa-inspection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4098" w14:textId="00E5347E" w:rsidR="00CF57EB" w:rsidRPr="00987C80" w:rsidRDefault="662B201E" w:rsidP="75E4167F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</w:rPr>
            </w:pPr>
            <w:r w:rsidRPr="008222E7">
              <w:rPr>
                <w:rFonts w:eastAsia="Arial" w:cs="Arial"/>
                <w:sz w:val="22"/>
              </w:rPr>
              <w:t xml:space="preserve">Сервис </w:t>
            </w:r>
            <w:r w:rsidR="0603C69E" w:rsidRPr="008222E7">
              <w:rPr>
                <w:rFonts w:eastAsia="Arial" w:cs="Arial"/>
                <w:sz w:val="22"/>
              </w:rPr>
              <w:t>входного контроля</w:t>
            </w:r>
            <w:r w:rsidRPr="008222E7">
              <w:rPr>
                <w:rFonts w:eastAsia="Arial" w:cs="Arial"/>
                <w:sz w:val="22"/>
              </w:rPr>
              <w:t xml:space="preserve"> партии материала и производственного контроля</w:t>
            </w:r>
            <w:r w:rsidR="75E4167F" w:rsidRPr="75E4167F">
              <w:rPr>
                <w:rFonts w:eastAsia="Arial" w:cs="Arial"/>
                <w:sz w:val="22"/>
              </w:rPr>
              <w:t xml:space="preserve"> 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inspection</w:t>
            </w:r>
          </w:p>
        </w:tc>
      </w:tr>
      <w:tr w:rsidR="00CF57EB" w:rsidRPr="00003A60" w14:paraId="5128F048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107C" w14:textId="77777777" w:rsidR="00CF57EB" w:rsidRPr="00844769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B4B19" w14:textId="5F24C450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zqa-iqc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E70F" w14:textId="18C578E5" w:rsidR="00CF57EB" w:rsidRPr="00987C80" w:rsidRDefault="4DB2E4C3" w:rsidP="75E4167F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</w:rPr>
            </w:pPr>
            <w:r w:rsidRPr="00987C80">
              <w:rPr>
                <w:rFonts w:eastAsia="Arial" w:cs="Arial"/>
                <w:sz w:val="22"/>
              </w:rPr>
              <w:t xml:space="preserve">Сервис </w:t>
            </w:r>
            <w:r w:rsidR="008266EB" w:rsidRPr="008222E7">
              <w:rPr>
                <w:rFonts w:eastAsia="Arial" w:cs="Arial"/>
                <w:sz w:val="22"/>
              </w:rPr>
              <w:t>внутрилабораторного контроля</w:t>
            </w:r>
            <w:r w:rsidR="75E4167F" w:rsidRPr="75E4167F">
              <w:rPr>
                <w:rFonts w:eastAsia="Arial" w:cs="Arial"/>
                <w:sz w:val="22"/>
              </w:rPr>
              <w:t xml:space="preserve"> 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iqc</w:t>
            </w:r>
          </w:p>
        </w:tc>
      </w:tr>
      <w:tr w:rsidR="00CF57EB" w:rsidRPr="00003A60" w14:paraId="712E03CE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FDC2" w14:textId="77777777" w:rsidR="00CF57EB" w:rsidRPr="00987C80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AE37A" w14:textId="350D1265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zqa-iqc-workflow-workers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9DA8" w14:textId="1368D870" w:rsidR="00CF57EB" w:rsidRPr="00987C80" w:rsidRDefault="4DB2E4C3" w:rsidP="75E4167F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 w:themeColor="text1"/>
                <w:sz w:val="22"/>
              </w:rPr>
            </w:pPr>
            <w:r w:rsidRPr="008222E7">
              <w:rPr>
                <w:rFonts w:eastAsia="Arial" w:cs="Arial"/>
                <w:sz w:val="22"/>
              </w:rPr>
              <w:t>Сервис обработчиков</w:t>
            </w:r>
            <w:r w:rsidR="09B4E3B5" w:rsidRPr="008222E7">
              <w:rPr>
                <w:rFonts w:eastAsia="Arial" w:cs="Arial"/>
                <w:sz w:val="22"/>
              </w:rPr>
              <w:t xml:space="preserve"> внешних задач </w:t>
            </w:r>
            <w:r w:rsidR="09B4E3B5" w:rsidRPr="008222E7">
              <w:rPr>
                <w:rFonts w:eastAsia="Arial" w:cs="Arial"/>
                <w:sz w:val="22"/>
                <w:lang w:val="en-US"/>
              </w:rPr>
              <w:t>BPMS</w:t>
            </w:r>
            <w:r w:rsidR="09B4E3B5" w:rsidRPr="008222E7">
              <w:rPr>
                <w:rFonts w:eastAsia="Arial" w:cs="Arial"/>
                <w:sz w:val="22"/>
              </w:rPr>
              <w:t xml:space="preserve">, связанных с </w:t>
            </w:r>
            <w:r w:rsidR="008266EB" w:rsidRPr="008222E7">
              <w:rPr>
                <w:rFonts w:eastAsia="Arial" w:cs="Arial"/>
                <w:sz w:val="22"/>
              </w:rPr>
              <w:t>внутрилабораторным контролем</w:t>
            </w:r>
            <w:r w:rsidR="75E4167F" w:rsidRPr="75E4167F">
              <w:rPr>
                <w:rFonts w:eastAsia="Arial" w:cs="Arial"/>
                <w:sz w:val="22"/>
              </w:rPr>
              <w:t xml:space="preserve"> 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iqc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workflow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workers</w:t>
            </w:r>
          </w:p>
        </w:tc>
      </w:tr>
      <w:tr w:rsidR="00CF57EB" w:rsidRPr="00003A60" w14:paraId="0BE70E45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70CE" w14:textId="77777777" w:rsidR="00CF57EB" w:rsidRPr="00844769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64349" w14:textId="43A2E0F4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zqa-jsonmasks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270D" w14:textId="063A90E2" w:rsidR="00CF57EB" w:rsidRPr="00003A60" w:rsidRDefault="267F1CBB" w:rsidP="4C90B756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Сервис масок</w:t>
            </w:r>
            <w:r w:rsidR="4C90B756" w:rsidRPr="4C90B756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zqa-jsonmasks</w:t>
            </w:r>
          </w:p>
        </w:tc>
      </w:tr>
      <w:tr w:rsidR="00CF57EB" w:rsidRPr="00003A60" w14:paraId="46602F0D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A16A" w14:textId="77777777" w:rsidR="00CF57EB" w:rsidRPr="00003A60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58AA" w14:textId="2737D0AB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zqa-masks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66F2" w14:textId="5E8C0B30" w:rsidR="00CF57EB" w:rsidRPr="00003A60" w:rsidRDefault="267F1CBB" w:rsidP="4C90B756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Сервис масок</w:t>
            </w:r>
            <w:r w:rsidR="4C90B756" w:rsidRPr="4C90B756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4C90B756" w:rsidRPr="4C90B756">
              <w:rPr>
                <w:rFonts w:eastAsia="Times New Roman" w:cs="Arial"/>
                <w:color w:val="000000" w:themeColor="text1"/>
                <w:sz w:val="22"/>
                <w:lang w:val="en-US"/>
              </w:rPr>
              <w:t>zqa-masks</w:t>
            </w:r>
          </w:p>
        </w:tc>
      </w:tr>
      <w:tr w:rsidR="00CF57EB" w:rsidRPr="00003A60" w14:paraId="35E22A81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7F90" w14:textId="77777777" w:rsidR="00CF57EB" w:rsidRPr="00003A60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373C7" w14:textId="4D8CF055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zqa-materials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898A" w14:textId="1650C14A" w:rsidR="00CF57EB" w:rsidRPr="00003A60" w:rsidRDefault="267F1CBB" w:rsidP="75E4167F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Сервис материалов</w:t>
            </w:r>
            <w:r w:rsidR="75E4167F" w:rsidRPr="75E4167F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zqa-materials</w:t>
            </w:r>
          </w:p>
        </w:tc>
      </w:tr>
      <w:tr w:rsidR="00CF57EB" w:rsidRPr="00003A60" w14:paraId="56DDA790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0E29" w14:textId="77777777" w:rsidR="00CF57EB" w:rsidRPr="00003A60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CF736" w14:textId="2758BC84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zqa-materials-workflow-workers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B4ED" w14:textId="1C3866DA" w:rsidR="00CF57EB" w:rsidRPr="00987C80" w:rsidRDefault="267F1CBB" w:rsidP="75E4167F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8222E7">
              <w:rPr>
                <w:rFonts w:eastAsia="Arial" w:cs="Arial"/>
                <w:color w:val="000000" w:themeColor="text1"/>
                <w:sz w:val="22"/>
              </w:rPr>
              <w:t xml:space="preserve">Сервис обработчиков внешних задач </w:t>
            </w: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BPMS</w:t>
            </w:r>
            <w:r w:rsidRPr="008222E7">
              <w:rPr>
                <w:rFonts w:eastAsia="Arial" w:cs="Arial"/>
                <w:color w:val="000000" w:themeColor="text1"/>
                <w:sz w:val="22"/>
              </w:rPr>
              <w:t>, связанных с материалами</w:t>
            </w:r>
            <w:r w:rsidR="75E4167F" w:rsidRPr="75E4167F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materials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workflow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workers</w:t>
            </w:r>
          </w:p>
        </w:tc>
      </w:tr>
      <w:tr w:rsidR="00CF57EB" w:rsidRPr="00003A60" w14:paraId="5630AAA5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0B2C" w14:textId="77777777" w:rsidR="00CF57EB" w:rsidRPr="008222E7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98341" w14:textId="20325BF2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zqa-normdocs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4082" w14:textId="4179B0F1" w:rsidR="00CF57EB" w:rsidRPr="00987C80" w:rsidRDefault="267F1CBB" w:rsidP="75E4167F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987C80">
              <w:rPr>
                <w:rFonts w:eastAsia="Arial" w:cs="Arial"/>
                <w:color w:val="000000" w:themeColor="text1"/>
                <w:sz w:val="22"/>
              </w:rPr>
              <w:t>Сервис нормативных документов</w:t>
            </w:r>
            <w:r w:rsidR="75E4167F" w:rsidRPr="00987C80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normdocs</w:t>
            </w:r>
          </w:p>
        </w:tc>
      </w:tr>
      <w:tr w:rsidR="00CF57EB" w:rsidRPr="00003A60" w14:paraId="2CA5F346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07406" w14:textId="77777777" w:rsidR="00CF57EB" w:rsidRPr="00987C80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FC8F9" w14:textId="59278D58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zqa-normdocs-workflow-workers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B42E" w14:textId="5E069C52" w:rsidR="00CF57EB" w:rsidRPr="00987C80" w:rsidRDefault="267F1CBB" w:rsidP="75E4167F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8222E7">
              <w:rPr>
                <w:rFonts w:eastAsia="Arial" w:cs="Arial"/>
                <w:color w:val="000000" w:themeColor="text1"/>
                <w:sz w:val="22"/>
              </w:rPr>
              <w:t xml:space="preserve">Сервис обработчиков внешних задач </w:t>
            </w: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BPMS</w:t>
            </w:r>
            <w:r w:rsidRPr="008222E7">
              <w:rPr>
                <w:rFonts w:eastAsia="Arial" w:cs="Arial"/>
                <w:color w:val="000000" w:themeColor="text1"/>
                <w:sz w:val="22"/>
              </w:rPr>
              <w:t>, связанных с нормативными документами</w:t>
            </w:r>
            <w:r w:rsidR="75E4167F" w:rsidRPr="75E4167F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normdocs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workflow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workers</w:t>
            </w:r>
          </w:p>
        </w:tc>
      </w:tr>
      <w:tr w:rsidR="00CF57EB" w:rsidRPr="00003A60" w14:paraId="1759CAD2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1F6B" w14:textId="77777777" w:rsidR="00CF57EB" w:rsidRPr="008222E7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A039F" w14:textId="4FDA3084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zqa-notifications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BAA3" w14:textId="3E4A8008" w:rsidR="00CF57EB" w:rsidRPr="00987C80" w:rsidRDefault="267F1CBB" w:rsidP="75E4167F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8222E7">
              <w:rPr>
                <w:rFonts w:eastAsia="Arial" w:cs="Arial"/>
                <w:color w:val="000000" w:themeColor="text1"/>
                <w:sz w:val="22"/>
              </w:rPr>
              <w:t xml:space="preserve">Сервис уведомлений (вспомогательный сервис для </w:t>
            </w: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gRPC</w:t>
            </w:r>
            <w:r w:rsidRPr="008222E7">
              <w:rPr>
                <w:rFonts w:eastAsia="Arial" w:cs="Arial"/>
                <w:color w:val="000000" w:themeColor="text1"/>
                <w:sz w:val="22"/>
              </w:rPr>
              <w:t xml:space="preserve"> клиентов)</w:t>
            </w:r>
            <w:r w:rsidR="75E4167F" w:rsidRPr="75E4167F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notifications</w:t>
            </w:r>
          </w:p>
        </w:tc>
      </w:tr>
      <w:tr w:rsidR="00CF57EB" w:rsidRPr="00003A60" w14:paraId="347C29B8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8F9C" w14:textId="77777777" w:rsidR="00CF57EB" w:rsidRPr="008222E7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C10BE" w14:textId="3B32CCD3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zqa-personnel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FDED" w14:textId="2C6155D1" w:rsidR="00CF57EB" w:rsidRPr="00003A60" w:rsidRDefault="267F1CBB" w:rsidP="75E4167F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Сервис персонала</w:t>
            </w:r>
            <w:r w:rsidR="75E4167F" w:rsidRPr="75E4167F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zqa-personnel</w:t>
            </w:r>
          </w:p>
        </w:tc>
      </w:tr>
      <w:tr w:rsidR="00CF57EB" w:rsidRPr="00003A60" w14:paraId="23B163AB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C537" w14:textId="77777777" w:rsidR="00CF57EB" w:rsidRPr="00003A60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2C5AC" w14:textId="12213F29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zqa-personnel-workflow-workers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002C" w14:textId="4AE114CE" w:rsidR="00CF57EB" w:rsidRPr="00987C80" w:rsidRDefault="267F1CBB" w:rsidP="31A446AB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8222E7">
              <w:rPr>
                <w:rFonts w:eastAsia="Arial" w:cs="Arial"/>
                <w:color w:val="000000" w:themeColor="text1"/>
                <w:sz w:val="22"/>
              </w:rPr>
              <w:t xml:space="preserve">Сервис обработчиков внешних задач </w:t>
            </w: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BPMS</w:t>
            </w:r>
            <w:r w:rsidRPr="008222E7">
              <w:rPr>
                <w:rFonts w:eastAsia="Arial" w:cs="Arial"/>
                <w:color w:val="000000" w:themeColor="text1"/>
                <w:sz w:val="22"/>
              </w:rPr>
              <w:t>, связанных с персоналом</w:t>
            </w:r>
            <w:r w:rsidR="75E4167F" w:rsidRPr="75E4167F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personnel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workflow</w:t>
            </w:r>
            <w:r w:rsidR="75E4167F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5E4167F" w:rsidRPr="75E4167F">
              <w:rPr>
                <w:rFonts w:eastAsia="Times New Roman" w:cs="Arial"/>
                <w:color w:val="000000" w:themeColor="text1"/>
                <w:sz w:val="22"/>
                <w:lang w:val="en-US"/>
              </w:rPr>
              <w:t>workers</w:t>
            </w:r>
          </w:p>
        </w:tc>
      </w:tr>
      <w:tr w:rsidR="00CF57EB" w:rsidRPr="00003A60" w14:paraId="59A5B3BE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CD7D" w14:textId="77777777" w:rsidR="00CF57EB" w:rsidRPr="008222E7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023C1" w14:textId="57F4ABDB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zqa-properties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79CE" w14:textId="25A2E5D6" w:rsidR="00CF57EB" w:rsidRPr="00987C80" w:rsidRDefault="267F1CBB" w:rsidP="31A446AB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8222E7">
              <w:rPr>
                <w:rFonts w:eastAsia="Arial" w:cs="Arial"/>
                <w:color w:val="000000" w:themeColor="text1"/>
                <w:sz w:val="22"/>
              </w:rPr>
              <w:t>Сервис дополнительных свойств объектов системы</w:t>
            </w:r>
            <w:r w:rsidR="31A446AB" w:rsidRPr="31A446AB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31A446AB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properties</w:t>
            </w:r>
          </w:p>
        </w:tc>
      </w:tr>
      <w:tr w:rsidR="00CF57EB" w:rsidRPr="00003A60" w14:paraId="02EA9054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BDEA" w14:textId="77777777" w:rsidR="00CF57EB" w:rsidRPr="008222E7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58409" w14:textId="0B8B8C6A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zqa-properties-observer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38CA" w14:textId="3DBF04FE" w:rsidR="00CF57EB" w:rsidRPr="00987C80" w:rsidRDefault="267F1CBB" w:rsidP="31A446AB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8222E7">
              <w:rPr>
                <w:rFonts w:eastAsia="Arial" w:cs="Arial"/>
                <w:color w:val="000000" w:themeColor="text1"/>
                <w:sz w:val="22"/>
              </w:rPr>
              <w:t>Сервис наблюдения за значениями свойств ОМ</w:t>
            </w:r>
            <w:r w:rsidR="31A446AB" w:rsidRPr="31A446AB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31A446AB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properties</w:t>
            </w:r>
            <w:r w:rsidR="31A446AB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observer</w:t>
            </w:r>
          </w:p>
        </w:tc>
      </w:tr>
      <w:tr w:rsidR="00CF57EB" w:rsidRPr="00003A60" w14:paraId="576AF972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A1E5" w14:textId="77777777" w:rsidR="00CF57EB" w:rsidRPr="008222E7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186FC" w14:textId="48EC9E90" w:rsidR="00CF57EB" w:rsidRPr="00CF57EB" w:rsidRDefault="00CF57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CF57EB">
              <w:rPr>
                <w:rFonts w:eastAsia="Times New Roman" w:cs="Arial"/>
                <w:color w:val="000000"/>
                <w:sz w:val="22"/>
                <w:lang w:val="en-US"/>
              </w:rPr>
              <w:t>zqa-qms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659C" w14:textId="0E4E62A6" w:rsidR="00CF57EB" w:rsidRPr="00003A60" w:rsidRDefault="267F1CBB" w:rsidP="31A446AB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Сервис СМК</w:t>
            </w:r>
            <w:r w:rsidR="31A446AB" w:rsidRPr="31A446AB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zqa-qms</w:t>
            </w:r>
          </w:p>
        </w:tc>
      </w:tr>
      <w:tr w:rsidR="00CF57EB" w:rsidRPr="00003A60" w14:paraId="60AA516B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CFA4" w14:textId="77777777" w:rsidR="00CF57EB" w:rsidRPr="00003A60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0B565" w14:textId="5332EB56" w:rsidR="00CF57EB" w:rsidRPr="00CF57EB" w:rsidRDefault="00150B1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150B16">
              <w:rPr>
                <w:rFonts w:eastAsia="Times New Roman" w:cs="Arial"/>
                <w:color w:val="000000"/>
                <w:sz w:val="22"/>
                <w:lang w:val="en-US"/>
              </w:rPr>
              <w:t>zqa-relations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D656" w14:textId="1191834C" w:rsidR="00CF57EB" w:rsidRPr="00003A60" w:rsidRDefault="267F1CBB" w:rsidP="31A446AB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Сервис отношений</w:t>
            </w:r>
            <w:r w:rsidR="31A446AB" w:rsidRPr="31A446AB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zqa-relations</w:t>
            </w:r>
          </w:p>
        </w:tc>
      </w:tr>
      <w:tr w:rsidR="00CF57EB" w:rsidRPr="00003A60" w14:paraId="5859B71B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D1C1" w14:textId="77777777" w:rsidR="00CF57EB" w:rsidRPr="00003A60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DB282" w14:textId="0ACE2DAF" w:rsidR="00CF57EB" w:rsidRPr="00CF57EB" w:rsidRDefault="00150B1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150B16">
              <w:rPr>
                <w:rFonts w:eastAsia="Times New Roman" w:cs="Arial"/>
                <w:color w:val="000000"/>
                <w:sz w:val="22"/>
                <w:lang w:val="en-US"/>
              </w:rPr>
              <w:t>zqa-rooms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CD16" w14:textId="7B3D0B12" w:rsidR="00CF57EB" w:rsidRPr="00003A60" w:rsidRDefault="267F1CBB" w:rsidP="31A446AB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Сервис помещений</w:t>
            </w:r>
            <w:r w:rsidR="31A446AB" w:rsidRPr="31A446AB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zqa-rooms</w:t>
            </w:r>
          </w:p>
        </w:tc>
      </w:tr>
      <w:tr w:rsidR="00CF57EB" w:rsidRPr="00003A60" w14:paraId="09875272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2E1B" w14:textId="77777777" w:rsidR="00CF57EB" w:rsidRPr="00003A60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BB846" w14:textId="613F3AFA" w:rsidR="00CF57EB" w:rsidRPr="00CF57EB" w:rsidRDefault="00150B1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150B16">
              <w:rPr>
                <w:rFonts w:eastAsia="Times New Roman" w:cs="Arial"/>
                <w:color w:val="000000"/>
                <w:sz w:val="22"/>
                <w:lang w:val="en-US"/>
              </w:rPr>
              <w:t>zqa-samplelogs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0F92" w14:textId="56521ACD" w:rsidR="00CF57EB" w:rsidRPr="00987C80" w:rsidRDefault="267F1CBB" w:rsidP="31A446AB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987C80">
              <w:rPr>
                <w:rFonts w:eastAsia="Arial" w:cs="Arial"/>
                <w:color w:val="000000" w:themeColor="text1"/>
                <w:sz w:val="22"/>
              </w:rPr>
              <w:t>Сервис журналов образцов</w:t>
            </w:r>
            <w:r w:rsidR="31A446AB" w:rsidRPr="00987C80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31A446AB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samplelogs</w:t>
            </w:r>
          </w:p>
        </w:tc>
      </w:tr>
      <w:tr w:rsidR="00CF57EB" w:rsidRPr="00003A60" w14:paraId="578F62FC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F981" w14:textId="77777777" w:rsidR="00CF57EB" w:rsidRPr="00987C80" w:rsidRDefault="00CF57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6C4C0" w14:textId="787ADA7D" w:rsidR="00CF57EB" w:rsidRPr="00CF57EB" w:rsidRDefault="00150B1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150B16">
              <w:rPr>
                <w:rFonts w:eastAsia="Times New Roman" w:cs="Arial"/>
                <w:color w:val="000000"/>
                <w:sz w:val="22"/>
                <w:lang w:val="en-US"/>
              </w:rPr>
              <w:t>zqa-samplemasks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A907" w14:textId="21B4E55F" w:rsidR="00CF57EB" w:rsidRPr="00987C80" w:rsidRDefault="267F1CBB" w:rsidP="31A446AB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8222E7">
              <w:rPr>
                <w:rFonts w:eastAsia="Arial" w:cs="Arial"/>
                <w:color w:val="000000" w:themeColor="text1"/>
                <w:sz w:val="22"/>
              </w:rPr>
              <w:t>Сервис генерирования кода образца по маске (вспомогательный сервис)</w:t>
            </w:r>
            <w:r w:rsidR="31A446AB" w:rsidRPr="31A446AB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31A446AB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samplemasks</w:t>
            </w:r>
          </w:p>
        </w:tc>
      </w:tr>
      <w:tr w:rsidR="00714DEB" w:rsidRPr="00003A60" w14:paraId="34FE009E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E133" w14:textId="77777777" w:rsidR="00714DEB" w:rsidRPr="008222E7" w:rsidRDefault="00714D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F3EE3" w14:textId="2C628A51" w:rsidR="00714DEB" w:rsidRPr="00150B16" w:rsidRDefault="00714D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14DEB">
              <w:rPr>
                <w:rFonts w:eastAsia="Times New Roman" w:cs="Arial"/>
                <w:color w:val="000000"/>
                <w:sz w:val="22"/>
                <w:lang w:val="en-US"/>
              </w:rPr>
              <w:t>zqa-samples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70BF" w14:textId="26185ACB" w:rsidR="00714DEB" w:rsidRPr="00987C80" w:rsidRDefault="267F1CBB" w:rsidP="31A446AB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987C80">
              <w:rPr>
                <w:rFonts w:eastAsia="Arial" w:cs="Arial"/>
                <w:color w:val="000000" w:themeColor="text1"/>
                <w:sz w:val="22"/>
              </w:rPr>
              <w:t>Сервис образцов и результатов</w:t>
            </w:r>
            <w:r w:rsidR="31A446AB" w:rsidRPr="00987C80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31A446AB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samples</w:t>
            </w:r>
          </w:p>
        </w:tc>
      </w:tr>
      <w:tr w:rsidR="00714DEB" w:rsidRPr="00003A60" w14:paraId="0121E998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31CB" w14:textId="77777777" w:rsidR="00714DEB" w:rsidRPr="00987C80" w:rsidRDefault="00714D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4E9D3" w14:textId="5D7E356E" w:rsidR="00714DEB" w:rsidRPr="00150B16" w:rsidRDefault="00714D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14DEB">
              <w:rPr>
                <w:rFonts w:eastAsia="Times New Roman" w:cs="Arial"/>
                <w:color w:val="000000"/>
                <w:sz w:val="22"/>
                <w:lang w:val="en-US"/>
              </w:rPr>
              <w:t>zqa-samples-workflow-workers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1C85" w14:textId="400924ED" w:rsidR="00714DEB" w:rsidRPr="00987C80" w:rsidRDefault="267F1CBB" w:rsidP="31A446AB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8222E7">
              <w:rPr>
                <w:rFonts w:eastAsia="Arial" w:cs="Arial"/>
                <w:color w:val="000000" w:themeColor="text1"/>
                <w:sz w:val="22"/>
              </w:rPr>
              <w:t xml:space="preserve">Сервис обработчиков внешних задач </w:t>
            </w: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BPMS</w:t>
            </w:r>
            <w:r w:rsidRPr="008222E7">
              <w:rPr>
                <w:rFonts w:eastAsia="Arial" w:cs="Arial"/>
                <w:color w:val="000000" w:themeColor="text1"/>
                <w:sz w:val="22"/>
              </w:rPr>
              <w:t>, связанных с образцами и результатами</w:t>
            </w:r>
            <w:r w:rsidR="31A446AB" w:rsidRPr="31A446AB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31A446AB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samples</w:t>
            </w:r>
            <w:r w:rsidR="31A446AB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workflow</w:t>
            </w:r>
            <w:r w:rsidR="31A446AB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workers</w:t>
            </w:r>
          </w:p>
        </w:tc>
      </w:tr>
      <w:tr w:rsidR="00714DEB" w:rsidRPr="006C3DC9" w14:paraId="2D8EDC66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30F1" w14:textId="77777777" w:rsidR="00714DEB" w:rsidRPr="008222E7" w:rsidRDefault="00714D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E59AD" w14:textId="4BA2F2A5" w:rsidR="00714DEB" w:rsidRPr="00150B16" w:rsidRDefault="00714D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14DEB">
              <w:rPr>
                <w:rFonts w:eastAsia="Times New Roman" w:cs="Arial"/>
                <w:color w:val="000000"/>
                <w:sz w:val="22"/>
                <w:lang w:val="en-US"/>
              </w:rPr>
              <w:t>zqa-sampletemplates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30AB" w14:textId="55FD0C08" w:rsidR="00714DEB" w:rsidRPr="00003A60" w:rsidRDefault="267F1CBB" w:rsidP="31A446AB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Сервис шаблонов образцов</w:t>
            </w:r>
            <w:r w:rsidR="31A446AB" w:rsidRPr="31A446AB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zqa-sampletemplates</w:t>
            </w:r>
          </w:p>
        </w:tc>
      </w:tr>
      <w:tr w:rsidR="00714DEB" w:rsidRPr="006C3DC9" w14:paraId="615DF6A2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8822" w14:textId="77777777" w:rsidR="00714DEB" w:rsidRPr="00003A60" w:rsidRDefault="00714D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4570" w14:textId="4752388E" w:rsidR="00714DEB" w:rsidRPr="00150B16" w:rsidRDefault="00714D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14DEB">
              <w:rPr>
                <w:rFonts w:eastAsia="Times New Roman" w:cs="Arial"/>
                <w:color w:val="000000"/>
                <w:sz w:val="22"/>
                <w:lang w:val="en-US"/>
              </w:rPr>
              <w:t>zqa-samplingpoints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9F4B" w14:textId="705EDD79" w:rsidR="00714DEB" w:rsidRPr="00003A60" w:rsidRDefault="267F1CBB" w:rsidP="31A446AB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Сервис точек отбора</w:t>
            </w:r>
            <w:r w:rsidR="31A446AB" w:rsidRPr="31A446AB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zqa-samplingpoints</w:t>
            </w:r>
          </w:p>
        </w:tc>
      </w:tr>
      <w:tr w:rsidR="00714DEB" w:rsidRPr="006C3DC9" w14:paraId="7B764E2A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CC80" w14:textId="77777777" w:rsidR="00714DEB" w:rsidRPr="00003A60" w:rsidRDefault="00714D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4EBF" w14:textId="6E8E212B" w:rsidR="00714DEB" w:rsidRPr="00714DEB" w:rsidRDefault="00714D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14DEB">
              <w:rPr>
                <w:rFonts w:eastAsia="Times New Roman" w:cs="Arial"/>
                <w:color w:val="000000"/>
                <w:sz w:val="22"/>
                <w:lang w:val="en-US"/>
              </w:rPr>
              <w:t>zqa-samplingpoints-workflow-workers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E626" w14:textId="7559C21E" w:rsidR="00714DEB" w:rsidRPr="008222E7" w:rsidRDefault="267F1CBB" w:rsidP="31A446AB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8222E7">
              <w:rPr>
                <w:rFonts w:eastAsia="Arial" w:cs="Arial"/>
                <w:color w:val="000000" w:themeColor="text1"/>
                <w:sz w:val="22"/>
              </w:rPr>
              <w:t>Сервис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8222E7">
              <w:rPr>
                <w:rFonts w:eastAsia="Arial" w:cs="Arial"/>
                <w:color w:val="000000" w:themeColor="text1"/>
                <w:sz w:val="22"/>
              </w:rPr>
              <w:t>обработчиков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8222E7">
              <w:rPr>
                <w:rFonts w:eastAsia="Arial" w:cs="Arial"/>
                <w:color w:val="000000" w:themeColor="text1"/>
                <w:sz w:val="22"/>
              </w:rPr>
              <w:t>внешних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8222E7">
              <w:rPr>
                <w:rFonts w:eastAsia="Arial" w:cs="Arial"/>
                <w:color w:val="000000" w:themeColor="text1"/>
                <w:sz w:val="22"/>
              </w:rPr>
              <w:t>задач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BPMS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, </w:t>
            </w:r>
            <w:r w:rsidRPr="008222E7">
              <w:rPr>
                <w:rFonts w:eastAsia="Arial" w:cs="Arial"/>
                <w:color w:val="000000" w:themeColor="text1"/>
                <w:sz w:val="22"/>
              </w:rPr>
              <w:t>связанных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8222E7">
              <w:rPr>
                <w:rFonts w:eastAsia="Arial" w:cs="Arial"/>
                <w:color w:val="000000" w:themeColor="text1"/>
                <w:sz w:val="22"/>
              </w:rPr>
              <w:t>с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8222E7">
              <w:rPr>
                <w:rFonts w:eastAsia="Arial" w:cs="Arial"/>
                <w:color w:val="000000" w:themeColor="text1"/>
                <w:sz w:val="22"/>
              </w:rPr>
              <w:t>точками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8222E7">
              <w:rPr>
                <w:rFonts w:eastAsia="Arial" w:cs="Arial"/>
                <w:color w:val="000000" w:themeColor="text1"/>
                <w:sz w:val="22"/>
              </w:rPr>
              <w:t>отбора</w:t>
            </w:r>
            <w:r w:rsidR="31A446AB"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zqa-samplingpoints-workflow-workers</w:t>
            </w:r>
          </w:p>
        </w:tc>
      </w:tr>
      <w:tr w:rsidR="00714DEB" w:rsidRPr="00003A60" w14:paraId="4295797D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A187" w14:textId="77777777" w:rsidR="00714DEB" w:rsidRPr="00987C80" w:rsidRDefault="00714D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98AEA" w14:textId="4FC75E78" w:rsidR="00714DEB" w:rsidRPr="00714DEB" w:rsidRDefault="00714D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14DEB">
              <w:rPr>
                <w:rFonts w:eastAsia="Times New Roman" w:cs="Arial"/>
                <w:color w:val="000000"/>
                <w:sz w:val="22"/>
                <w:lang w:val="en-US"/>
              </w:rPr>
              <w:t>zqa-schedulers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08CE" w14:textId="71EDFF31" w:rsidR="00714DEB" w:rsidRPr="00987C80" w:rsidRDefault="267F1CBB" w:rsidP="31A446AB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987C80">
              <w:rPr>
                <w:rFonts w:eastAsia="Arial" w:cs="Arial"/>
                <w:color w:val="000000" w:themeColor="text1"/>
                <w:sz w:val="22"/>
              </w:rPr>
              <w:t>Сервис расписания (например ГАК)</w:t>
            </w:r>
            <w:r w:rsidR="31A446AB" w:rsidRPr="00987C80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31A446AB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schedulers</w:t>
            </w:r>
          </w:p>
        </w:tc>
      </w:tr>
      <w:tr w:rsidR="00714DEB" w:rsidRPr="00003A60" w14:paraId="6F38F9F6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3193" w14:textId="77777777" w:rsidR="00714DEB" w:rsidRPr="00987C80" w:rsidRDefault="00714D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EB62F" w14:textId="1BD1850B" w:rsidR="00714DEB" w:rsidRPr="00714DEB" w:rsidRDefault="00714D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14DEB">
              <w:rPr>
                <w:rFonts w:eastAsia="Times New Roman" w:cs="Arial"/>
                <w:color w:val="000000"/>
                <w:sz w:val="22"/>
                <w:lang w:val="en-US"/>
              </w:rPr>
              <w:t>zqa-schedulers-workflow-workers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047C" w14:textId="59B097B3" w:rsidR="00714DEB" w:rsidRPr="00987C80" w:rsidRDefault="267F1CBB" w:rsidP="31A446AB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8222E7">
              <w:rPr>
                <w:rFonts w:eastAsia="Arial" w:cs="Arial"/>
                <w:color w:val="000000" w:themeColor="text1"/>
                <w:sz w:val="22"/>
              </w:rPr>
              <w:t xml:space="preserve">Сервис обработчиков внешних задач </w:t>
            </w: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BPMS</w:t>
            </w:r>
            <w:r w:rsidRPr="008222E7">
              <w:rPr>
                <w:rFonts w:eastAsia="Arial" w:cs="Arial"/>
                <w:color w:val="000000" w:themeColor="text1"/>
                <w:sz w:val="22"/>
              </w:rPr>
              <w:t>, связанных с расписаниями</w:t>
            </w:r>
            <w:r w:rsidR="31A446AB" w:rsidRPr="31A446AB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31A446AB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schedulers</w:t>
            </w:r>
            <w:r w:rsidR="31A446AB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workflow</w:t>
            </w:r>
            <w:r w:rsidR="31A446AB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workers</w:t>
            </w:r>
          </w:p>
        </w:tc>
      </w:tr>
      <w:tr w:rsidR="00714DEB" w:rsidRPr="00003A60" w14:paraId="1118D0DE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6370" w14:textId="77777777" w:rsidR="00714DEB" w:rsidRPr="008222E7" w:rsidRDefault="00714D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78FF0" w14:textId="6BA4A09B" w:rsidR="00714DEB" w:rsidRPr="00714DEB" w:rsidRDefault="00714D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14DEB">
              <w:rPr>
                <w:rFonts w:eastAsia="Times New Roman" w:cs="Arial"/>
                <w:color w:val="000000"/>
                <w:sz w:val="22"/>
                <w:lang w:val="en-US"/>
              </w:rPr>
              <w:t>zqa-scripts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B245" w14:textId="3B622250" w:rsidR="00714DEB" w:rsidRPr="00987C80" w:rsidRDefault="267F1CBB" w:rsidP="31A446AB">
            <w:pPr>
              <w:spacing w:after="0"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987C80">
              <w:rPr>
                <w:rFonts w:eastAsia="Arial" w:cs="Arial"/>
                <w:color w:val="000000" w:themeColor="text1"/>
                <w:sz w:val="22"/>
              </w:rPr>
              <w:t>Сервис расчетов методик</w:t>
            </w:r>
            <w:r w:rsidR="31A446AB" w:rsidRPr="00987C80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31A446AB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>scripts</w:t>
            </w:r>
          </w:p>
        </w:tc>
      </w:tr>
      <w:tr w:rsidR="00714DEB" w:rsidRPr="00003A60" w14:paraId="777A4FA8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3287" w14:textId="77777777" w:rsidR="00714DEB" w:rsidRPr="00987C80" w:rsidRDefault="00714D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835BD" w14:textId="3FD58FE2" w:rsidR="00714DEB" w:rsidRPr="00714DEB" w:rsidRDefault="00714DEB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714DEB">
              <w:rPr>
                <w:rFonts w:eastAsia="Times New Roman" w:cs="Arial"/>
                <w:color w:val="000000"/>
                <w:sz w:val="22"/>
                <w:lang w:val="en-US"/>
              </w:rPr>
              <w:t>zqa-sequences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858D" w14:textId="2792A7F2" w:rsidR="00714DEB" w:rsidRPr="00003A60" w:rsidRDefault="267F1CBB" w:rsidP="31A446AB">
            <w:pPr>
              <w:spacing w:after="0"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Сервис счетчиков</w:t>
            </w:r>
            <w:r w:rsidR="31A446AB" w:rsidRPr="31A446AB">
              <w:rPr>
                <w:rFonts w:eastAsia="Times New Roman" w:cs="Arial"/>
                <w:color w:val="000000" w:themeColor="text1"/>
                <w:sz w:val="22"/>
                <w:lang w:val="en-US"/>
              </w:rPr>
              <w:t xml:space="preserve"> zqa-sequences</w:t>
            </w:r>
          </w:p>
        </w:tc>
      </w:tr>
      <w:tr w:rsidR="00714DEB" w:rsidRPr="00003A60" w14:paraId="0EF0B763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26A8" w14:textId="77777777" w:rsidR="00714DEB" w:rsidRPr="00003A60" w:rsidRDefault="00714D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1F564" w14:textId="796ECEE1" w:rsidR="00714DEB" w:rsidRPr="00714DEB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400D6">
              <w:rPr>
                <w:rFonts w:eastAsia="Times New Roman" w:cs="Arial"/>
                <w:color w:val="000000"/>
                <w:sz w:val="22"/>
                <w:lang w:val="en-US"/>
              </w:rPr>
              <w:t>zqa-sequences-workflow-workers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C8A1" w14:textId="74F69D72" w:rsidR="00714DEB" w:rsidRPr="00987C80" w:rsidRDefault="267F1CBB" w:rsidP="73915ABE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8222E7">
              <w:rPr>
                <w:rFonts w:eastAsia="Arial" w:cs="Arial"/>
                <w:color w:val="000000" w:themeColor="text1"/>
                <w:sz w:val="22"/>
              </w:rPr>
              <w:t xml:space="preserve">Сервис обработчиков внешних задач </w:t>
            </w: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BPMS</w:t>
            </w:r>
            <w:r w:rsidRPr="008222E7">
              <w:rPr>
                <w:rFonts w:eastAsia="Arial" w:cs="Arial"/>
                <w:color w:val="000000" w:themeColor="text1"/>
                <w:sz w:val="22"/>
              </w:rPr>
              <w:t>, связанных со счетчиками</w:t>
            </w:r>
            <w:r w:rsidR="73915ABE" w:rsidRPr="73915ABE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3915ABE" w:rsidRPr="73915ABE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73915ABE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3915ABE" w:rsidRPr="73915ABE">
              <w:rPr>
                <w:rFonts w:eastAsia="Times New Roman" w:cs="Arial"/>
                <w:color w:val="000000" w:themeColor="text1"/>
                <w:sz w:val="22"/>
                <w:lang w:val="en-US"/>
              </w:rPr>
              <w:t>sequences</w:t>
            </w:r>
            <w:r w:rsidR="73915ABE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3915ABE" w:rsidRPr="73915ABE">
              <w:rPr>
                <w:rFonts w:eastAsia="Times New Roman" w:cs="Arial"/>
                <w:color w:val="000000" w:themeColor="text1"/>
                <w:sz w:val="22"/>
                <w:lang w:val="en-US"/>
              </w:rPr>
              <w:t>workflow</w:t>
            </w:r>
            <w:r w:rsidR="73915ABE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3915ABE" w:rsidRPr="73915ABE">
              <w:rPr>
                <w:rFonts w:eastAsia="Times New Roman" w:cs="Arial"/>
                <w:color w:val="000000" w:themeColor="text1"/>
                <w:sz w:val="22"/>
                <w:lang w:val="en-US"/>
              </w:rPr>
              <w:t>workers</w:t>
            </w:r>
          </w:p>
        </w:tc>
      </w:tr>
      <w:tr w:rsidR="00714DEB" w:rsidRPr="006C3DC9" w14:paraId="528ED99D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CE1F" w14:textId="77777777" w:rsidR="00714DEB" w:rsidRPr="008222E7" w:rsidRDefault="00714D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35015" w14:textId="39F15174" w:rsidR="00714DEB" w:rsidRPr="00714DEB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400D6">
              <w:rPr>
                <w:rFonts w:eastAsia="Times New Roman" w:cs="Arial"/>
                <w:color w:val="000000"/>
                <w:sz w:val="22"/>
                <w:lang w:val="en-US"/>
              </w:rPr>
              <w:t>zqa-sm-workschedule-workflow-workers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00C8" w14:textId="609946C5" w:rsidR="00714DEB" w:rsidRPr="008222E7" w:rsidRDefault="267F1CBB" w:rsidP="73915ABE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8222E7">
              <w:rPr>
                <w:rFonts w:eastAsia="Arial" w:cs="Arial"/>
                <w:color w:val="000000" w:themeColor="text1"/>
                <w:sz w:val="22"/>
              </w:rPr>
              <w:t>Сервис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8222E7">
              <w:rPr>
                <w:rFonts w:eastAsia="Arial" w:cs="Arial"/>
                <w:color w:val="000000" w:themeColor="text1"/>
                <w:sz w:val="22"/>
              </w:rPr>
              <w:t>обработчиков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8222E7">
              <w:rPr>
                <w:rFonts w:eastAsia="Arial" w:cs="Arial"/>
                <w:color w:val="000000" w:themeColor="text1"/>
                <w:sz w:val="22"/>
              </w:rPr>
              <w:t>внешних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8222E7">
              <w:rPr>
                <w:rFonts w:eastAsia="Arial" w:cs="Arial"/>
                <w:color w:val="000000" w:themeColor="text1"/>
                <w:sz w:val="22"/>
              </w:rPr>
              <w:t>задач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BPMS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, </w:t>
            </w:r>
            <w:r w:rsidRPr="008222E7">
              <w:rPr>
                <w:rFonts w:eastAsia="Arial" w:cs="Arial"/>
                <w:color w:val="000000" w:themeColor="text1"/>
                <w:sz w:val="22"/>
              </w:rPr>
              <w:t>связанных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8222E7">
              <w:rPr>
                <w:rFonts w:eastAsia="Arial" w:cs="Arial"/>
                <w:color w:val="000000" w:themeColor="text1"/>
                <w:sz w:val="22"/>
              </w:rPr>
              <w:t>с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8222E7">
              <w:rPr>
                <w:rFonts w:eastAsia="Arial" w:cs="Arial"/>
                <w:color w:val="000000" w:themeColor="text1"/>
                <w:sz w:val="22"/>
              </w:rPr>
              <w:t>планом</w:t>
            </w:r>
            <w:r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8222E7">
              <w:rPr>
                <w:rFonts w:eastAsia="Arial" w:cs="Arial"/>
                <w:color w:val="000000" w:themeColor="text1"/>
                <w:sz w:val="22"/>
              </w:rPr>
              <w:t>работ</w:t>
            </w:r>
            <w:r w:rsidR="73915ABE" w:rsidRPr="00987C80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73915ABE" w:rsidRPr="73915ABE">
              <w:rPr>
                <w:rFonts w:eastAsia="Times New Roman" w:cs="Arial"/>
                <w:color w:val="000000" w:themeColor="text1"/>
                <w:sz w:val="22"/>
                <w:lang w:val="en-US"/>
              </w:rPr>
              <w:t>zqa-sm-workschedule-workflow-workers</w:t>
            </w:r>
          </w:p>
        </w:tc>
      </w:tr>
      <w:tr w:rsidR="00714DEB" w:rsidRPr="00003A60" w14:paraId="5A32B425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4C02" w14:textId="77777777" w:rsidR="00714DEB" w:rsidRPr="00987C80" w:rsidRDefault="00714DEB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AECAE" w14:textId="6D460A68" w:rsidR="00714DEB" w:rsidRPr="00714DEB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400D6">
              <w:rPr>
                <w:rFonts w:eastAsia="Times New Roman" w:cs="Arial"/>
                <w:color w:val="000000"/>
                <w:sz w:val="22"/>
                <w:lang w:val="en-US"/>
              </w:rPr>
              <w:t>zqa-specs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7DBE" w14:textId="6A740687" w:rsidR="00714DEB" w:rsidRPr="00003A60" w:rsidRDefault="267F1CBB" w:rsidP="73915ABE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Сервис спецификаций</w:t>
            </w:r>
            <w:r w:rsidR="73915ABE" w:rsidRPr="73915ABE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73915ABE" w:rsidRPr="73915ABE">
              <w:rPr>
                <w:rFonts w:eastAsia="Times New Roman" w:cs="Arial"/>
                <w:color w:val="000000" w:themeColor="text1"/>
                <w:sz w:val="22"/>
                <w:lang w:val="en-US"/>
              </w:rPr>
              <w:t>zqa-specs</w:t>
            </w:r>
          </w:p>
        </w:tc>
      </w:tr>
      <w:tr w:rsidR="000400D6" w:rsidRPr="00003A60" w14:paraId="79C38C50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4ADD" w14:textId="77777777" w:rsidR="000400D6" w:rsidRPr="00003A60" w:rsidRDefault="000400D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FED01" w14:textId="356D9E42" w:rsidR="000400D6" w:rsidRPr="00714DEB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400D6">
              <w:rPr>
                <w:rFonts w:eastAsia="Times New Roman" w:cs="Arial"/>
                <w:color w:val="000000"/>
                <w:sz w:val="22"/>
                <w:lang w:val="en-US"/>
              </w:rPr>
              <w:t>zqa-techs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2EC8" w14:textId="50AB0B22" w:rsidR="000400D6" w:rsidRPr="00003A60" w:rsidRDefault="267F1CBB" w:rsidP="73915ABE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Сервис методик</w:t>
            </w:r>
            <w:r w:rsidR="73915ABE" w:rsidRPr="73915ABE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73915ABE" w:rsidRPr="73915ABE">
              <w:rPr>
                <w:rFonts w:eastAsia="Times New Roman" w:cs="Arial"/>
                <w:color w:val="000000" w:themeColor="text1"/>
                <w:sz w:val="22"/>
                <w:lang w:val="en-US"/>
              </w:rPr>
              <w:t>zqa-techs</w:t>
            </w:r>
          </w:p>
        </w:tc>
      </w:tr>
      <w:tr w:rsidR="000400D6" w:rsidRPr="00003A60" w14:paraId="70876F02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851F" w14:textId="77777777" w:rsidR="000400D6" w:rsidRPr="00003A60" w:rsidRDefault="000400D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3B640" w14:textId="468333C2" w:rsidR="000400D6" w:rsidRPr="00714DEB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400D6">
              <w:rPr>
                <w:rFonts w:eastAsia="Times New Roman" w:cs="Arial"/>
                <w:color w:val="000000"/>
                <w:sz w:val="22"/>
                <w:lang w:val="en-US"/>
              </w:rPr>
              <w:t>zqa-techs-workflow-workers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93BC" w14:textId="27B5F6CA" w:rsidR="000400D6" w:rsidRPr="00987C80" w:rsidRDefault="267F1CBB" w:rsidP="73915ABE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8222E7">
              <w:rPr>
                <w:rFonts w:eastAsia="Arial" w:cs="Arial"/>
                <w:color w:val="000000" w:themeColor="text1"/>
                <w:sz w:val="22"/>
              </w:rPr>
              <w:t xml:space="preserve">Сервис обработчиков внешних задач </w:t>
            </w: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BPMS</w:t>
            </w:r>
            <w:r w:rsidRPr="008222E7">
              <w:rPr>
                <w:rFonts w:eastAsia="Arial" w:cs="Arial"/>
                <w:color w:val="000000" w:themeColor="text1"/>
                <w:sz w:val="22"/>
              </w:rPr>
              <w:t>, связанных с методиками</w:t>
            </w:r>
            <w:r w:rsidR="73915ABE" w:rsidRPr="73915ABE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3915ABE" w:rsidRPr="73915ABE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73915ABE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3915ABE" w:rsidRPr="73915ABE">
              <w:rPr>
                <w:rFonts w:eastAsia="Times New Roman" w:cs="Arial"/>
                <w:color w:val="000000" w:themeColor="text1"/>
                <w:sz w:val="22"/>
                <w:lang w:val="en-US"/>
              </w:rPr>
              <w:t>techs</w:t>
            </w:r>
            <w:r w:rsidR="73915ABE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3915ABE" w:rsidRPr="73915ABE">
              <w:rPr>
                <w:rFonts w:eastAsia="Times New Roman" w:cs="Arial"/>
                <w:color w:val="000000" w:themeColor="text1"/>
                <w:sz w:val="22"/>
                <w:lang w:val="en-US"/>
              </w:rPr>
              <w:t>workflow</w:t>
            </w:r>
            <w:r w:rsidR="73915ABE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3915ABE" w:rsidRPr="73915ABE">
              <w:rPr>
                <w:rFonts w:eastAsia="Times New Roman" w:cs="Arial"/>
                <w:color w:val="000000" w:themeColor="text1"/>
                <w:sz w:val="22"/>
                <w:lang w:val="en-US"/>
              </w:rPr>
              <w:t>workers</w:t>
            </w:r>
          </w:p>
        </w:tc>
      </w:tr>
      <w:tr w:rsidR="000400D6" w:rsidRPr="00003A60" w14:paraId="599BF6F2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ABB6" w14:textId="77777777" w:rsidR="000400D6" w:rsidRPr="008222E7" w:rsidRDefault="000400D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A4EEB" w14:textId="04F85269" w:rsidR="000400D6" w:rsidRPr="00714DEB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400D6">
              <w:rPr>
                <w:rFonts w:eastAsia="Times New Roman" w:cs="Arial"/>
                <w:color w:val="000000"/>
                <w:sz w:val="22"/>
                <w:lang w:val="en-US"/>
              </w:rPr>
              <w:t>zqa-workflow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5321" w14:textId="729F4504" w:rsidR="000400D6" w:rsidRPr="00987C80" w:rsidRDefault="267F1CBB" w:rsidP="5409BCFC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8222E7">
              <w:rPr>
                <w:rFonts w:eastAsia="Arial" w:cs="Arial"/>
                <w:color w:val="000000" w:themeColor="text1"/>
                <w:sz w:val="22"/>
              </w:rPr>
              <w:t>Сервис рабочих процессов (поиск, запуск)</w:t>
            </w:r>
            <w:r w:rsidR="73915ABE" w:rsidRPr="73915ABE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5409BCFC" w:rsidRPr="5409BCFC">
              <w:rPr>
                <w:rFonts w:eastAsia="Times New Roman" w:cs="Arial"/>
                <w:color w:val="000000" w:themeColor="text1"/>
                <w:sz w:val="22"/>
                <w:lang w:val="en-US"/>
              </w:rPr>
              <w:t>zqa</w:t>
            </w:r>
            <w:r w:rsidR="5409BCFC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5409BCFC" w:rsidRPr="5409BCFC">
              <w:rPr>
                <w:rFonts w:eastAsia="Times New Roman" w:cs="Arial"/>
                <w:color w:val="000000" w:themeColor="text1"/>
                <w:sz w:val="22"/>
                <w:lang w:val="en-US"/>
              </w:rPr>
              <w:t>workflow</w:t>
            </w:r>
          </w:p>
        </w:tc>
      </w:tr>
      <w:tr w:rsidR="000400D6" w:rsidRPr="00003A60" w14:paraId="7D34C494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547A" w14:textId="77777777" w:rsidR="000400D6" w:rsidRPr="008222E7" w:rsidRDefault="000400D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EA470" w14:textId="5172F04F" w:rsidR="000400D6" w:rsidRPr="00714DEB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400D6">
              <w:rPr>
                <w:rFonts w:eastAsia="Times New Roman" w:cs="Arial"/>
                <w:color w:val="000000"/>
                <w:sz w:val="22"/>
                <w:lang w:val="en-US"/>
              </w:rPr>
              <w:t>zqm-certification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278B" w14:textId="4C88ED91" w:rsidR="000400D6" w:rsidRPr="00003A60" w:rsidRDefault="267F1CBB" w:rsidP="5409BCFC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Сервис паспортизации</w:t>
            </w:r>
            <w:r w:rsidR="5409BCFC" w:rsidRPr="5409BCFC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5409BCFC" w:rsidRPr="5409BCFC">
              <w:rPr>
                <w:rFonts w:eastAsia="Times New Roman" w:cs="Arial"/>
                <w:color w:val="000000" w:themeColor="text1"/>
                <w:sz w:val="22"/>
                <w:lang w:val="en-US"/>
              </w:rPr>
              <w:t>zqm-certification</w:t>
            </w:r>
          </w:p>
        </w:tc>
      </w:tr>
      <w:tr w:rsidR="000400D6" w:rsidRPr="00003A60" w14:paraId="090A5F64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7EFF" w14:textId="77777777" w:rsidR="000400D6" w:rsidRPr="00003A60" w:rsidRDefault="000400D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AE251" w14:textId="36394341" w:rsidR="000400D6" w:rsidRPr="000400D6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400D6">
              <w:rPr>
                <w:rFonts w:eastAsia="Times New Roman" w:cs="Arial"/>
                <w:color w:val="000000"/>
                <w:sz w:val="22"/>
                <w:lang w:val="en-US"/>
              </w:rPr>
              <w:t>zqm-guaranteed-properties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038F" w14:textId="61E340DB" w:rsidR="000400D6" w:rsidRPr="00987C80" w:rsidRDefault="267F1CBB" w:rsidP="76B23103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987C80">
              <w:rPr>
                <w:rFonts w:eastAsia="Arial" w:cs="Arial"/>
                <w:color w:val="000000" w:themeColor="text1"/>
                <w:sz w:val="22"/>
              </w:rPr>
              <w:t>Сервис гарантийных показателей</w:t>
            </w:r>
            <w:r w:rsidR="5F5B1AC4" w:rsidRPr="00987C80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6B23103" w:rsidRPr="76B23103">
              <w:rPr>
                <w:rFonts w:eastAsia="Times New Roman" w:cs="Arial"/>
                <w:color w:val="000000" w:themeColor="text1"/>
                <w:sz w:val="22"/>
                <w:lang w:val="en-US"/>
              </w:rPr>
              <w:t>zqm</w:t>
            </w:r>
            <w:r w:rsidR="76B23103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6B23103" w:rsidRPr="76B23103">
              <w:rPr>
                <w:rFonts w:eastAsia="Times New Roman" w:cs="Arial"/>
                <w:color w:val="000000" w:themeColor="text1"/>
                <w:sz w:val="22"/>
                <w:lang w:val="en-US"/>
              </w:rPr>
              <w:t>guaranteed</w:t>
            </w:r>
            <w:r w:rsidR="76B23103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6B23103" w:rsidRPr="76B23103">
              <w:rPr>
                <w:rFonts w:eastAsia="Times New Roman" w:cs="Arial"/>
                <w:color w:val="000000" w:themeColor="text1"/>
                <w:sz w:val="22"/>
                <w:lang w:val="en-US"/>
              </w:rPr>
              <w:t>properties</w:t>
            </w:r>
          </w:p>
        </w:tc>
      </w:tr>
      <w:tr w:rsidR="000400D6" w:rsidRPr="00003A60" w14:paraId="1040E045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FD9C" w14:textId="77777777" w:rsidR="000400D6" w:rsidRPr="00987C80" w:rsidRDefault="000400D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C588F" w14:textId="3EE27329" w:rsidR="000400D6" w:rsidRPr="000400D6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400D6">
              <w:rPr>
                <w:rFonts w:eastAsia="Times New Roman" w:cs="Arial"/>
                <w:color w:val="000000"/>
                <w:sz w:val="22"/>
                <w:lang w:val="en-US"/>
              </w:rPr>
              <w:t>zqm-masks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4EC6" w14:textId="19E5FD84" w:rsidR="000400D6" w:rsidRPr="00003A60" w:rsidRDefault="267F1CBB" w:rsidP="351B4EB6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Сервис масок</w:t>
            </w:r>
            <w:r w:rsidR="144827A9" w:rsidRPr="144827A9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351B4EB6" w:rsidRPr="351B4EB6">
              <w:rPr>
                <w:rFonts w:eastAsia="Times New Roman" w:cs="Arial"/>
                <w:color w:val="000000" w:themeColor="text1"/>
                <w:sz w:val="22"/>
                <w:lang w:val="en-US"/>
              </w:rPr>
              <w:t>zqm-masks</w:t>
            </w:r>
          </w:p>
        </w:tc>
      </w:tr>
      <w:tr w:rsidR="000400D6" w:rsidRPr="00003A60" w14:paraId="0BCB5672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FDDE" w14:textId="77777777" w:rsidR="000400D6" w:rsidRPr="00003A60" w:rsidRDefault="000400D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A0684" w14:textId="22131E3D" w:rsidR="000400D6" w:rsidRPr="000400D6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400D6">
              <w:rPr>
                <w:rFonts w:eastAsia="Times New Roman" w:cs="Arial"/>
                <w:color w:val="000000"/>
                <w:sz w:val="22"/>
                <w:lang w:val="en-US"/>
              </w:rPr>
              <w:t>zqm-perform-operations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B9C4" w14:textId="56AE747E" w:rsidR="000400D6" w:rsidRPr="00987C80" w:rsidRDefault="267F1CBB" w:rsidP="76B23103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987C80">
              <w:rPr>
                <w:rFonts w:eastAsia="Arial" w:cs="Arial"/>
                <w:color w:val="000000" w:themeColor="text1"/>
                <w:sz w:val="22"/>
              </w:rPr>
              <w:t>Сервис выполнения операций</w:t>
            </w:r>
            <w:r w:rsidR="76B23103" w:rsidRPr="00987C80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6B23103" w:rsidRPr="76B23103">
              <w:rPr>
                <w:rFonts w:eastAsia="Times New Roman" w:cs="Arial"/>
                <w:color w:val="000000" w:themeColor="text1"/>
                <w:sz w:val="22"/>
                <w:lang w:val="en-US"/>
              </w:rPr>
              <w:t>zqm</w:t>
            </w:r>
            <w:r w:rsidR="76B23103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6B23103" w:rsidRPr="76B23103">
              <w:rPr>
                <w:rFonts w:eastAsia="Times New Roman" w:cs="Arial"/>
                <w:color w:val="000000" w:themeColor="text1"/>
                <w:sz w:val="22"/>
                <w:lang w:val="en-US"/>
              </w:rPr>
              <w:t>perform</w:t>
            </w:r>
            <w:r w:rsidR="76B23103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6B23103" w:rsidRPr="76B23103">
              <w:rPr>
                <w:rFonts w:eastAsia="Times New Roman" w:cs="Arial"/>
                <w:color w:val="000000" w:themeColor="text1"/>
                <w:sz w:val="22"/>
                <w:lang w:val="en-US"/>
              </w:rPr>
              <w:t>operations</w:t>
            </w:r>
          </w:p>
        </w:tc>
      </w:tr>
      <w:tr w:rsidR="000400D6" w:rsidRPr="00003A60" w14:paraId="7692500D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48A5" w14:textId="77777777" w:rsidR="000400D6" w:rsidRPr="00987C80" w:rsidRDefault="000400D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4B58F" w14:textId="593C8BBE" w:rsidR="000400D6" w:rsidRPr="000400D6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400D6">
              <w:rPr>
                <w:rFonts w:eastAsia="Times New Roman" w:cs="Arial"/>
                <w:color w:val="000000"/>
                <w:sz w:val="22"/>
                <w:lang w:val="en-US"/>
              </w:rPr>
              <w:t>zqm-quotas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2410" w14:textId="636561A1" w:rsidR="000400D6" w:rsidRPr="00003A60" w:rsidRDefault="267F1CBB" w:rsidP="738B9942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Сервис квот</w:t>
            </w:r>
            <w:r w:rsidR="76B23103" w:rsidRPr="76B23103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738B9942" w:rsidRPr="738B9942">
              <w:rPr>
                <w:rFonts w:eastAsia="Times New Roman" w:cs="Arial"/>
                <w:color w:val="000000" w:themeColor="text1"/>
                <w:sz w:val="22"/>
                <w:lang w:val="en-US"/>
              </w:rPr>
              <w:t>zqm-quotas</w:t>
            </w:r>
          </w:p>
        </w:tc>
      </w:tr>
      <w:tr w:rsidR="000400D6" w:rsidRPr="00003A60" w14:paraId="1DCC67C9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F8E4" w14:textId="77777777" w:rsidR="000400D6" w:rsidRPr="00003A60" w:rsidRDefault="000400D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80DD6" w14:textId="4AAC1589" w:rsidR="000400D6" w:rsidRPr="000400D6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400D6">
              <w:rPr>
                <w:rFonts w:eastAsia="Times New Roman" w:cs="Arial"/>
                <w:color w:val="000000"/>
                <w:sz w:val="22"/>
                <w:lang w:val="en-US"/>
              </w:rPr>
              <w:t>zqm-research-module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7767" w14:textId="3FF47943" w:rsidR="000400D6" w:rsidRPr="00987C80" w:rsidRDefault="267F1CBB" w:rsidP="738B9942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987C80">
              <w:rPr>
                <w:rFonts w:eastAsia="Arial" w:cs="Arial"/>
                <w:color w:val="000000" w:themeColor="text1"/>
                <w:sz w:val="22"/>
              </w:rPr>
              <w:t>Сервис исследовательского модуля</w:t>
            </w:r>
            <w:r w:rsidR="738B9942" w:rsidRPr="00987C80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38B9942" w:rsidRPr="738B9942">
              <w:rPr>
                <w:rFonts w:eastAsia="Times New Roman" w:cs="Arial"/>
                <w:color w:val="000000" w:themeColor="text1"/>
                <w:sz w:val="22"/>
                <w:lang w:val="en-US"/>
              </w:rPr>
              <w:t>zqm</w:t>
            </w:r>
            <w:r w:rsidR="738B9942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38B9942" w:rsidRPr="738B9942">
              <w:rPr>
                <w:rFonts w:eastAsia="Times New Roman" w:cs="Arial"/>
                <w:color w:val="000000" w:themeColor="text1"/>
                <w:sz w:val="22"/>
                <w:lang w:val="en-US"/>
              </w:rPr>
              <w:t>research</w:t>
            </w:r>
            <w:r w:rsidR="738B9942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38B9942" w:rsidRPr="738B9942">
              <w:rPr>
                <w:rFonts w:eastAsia="Times New Roman" w:cs="Arial"/>
                <w:color w:val="000000" w:themeColor="text1"/>
                <w:sz w:val="22"/>
                <w:lang w:val="en-US"/>
              </w:rPr>
              <w:t>module</w:t>
            </w:r>
          </w:p>
        </w:tc>
      </w:tr>
      <w:tr w:rsidR="000400D6" w:rsidRPr="006C3DC9" w14:paraId="16E2C6CE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8507" w14:textId="77777777" w:rsidR="000400D6" w:rsidRPr="00987C80" w:rsidRDefault="000400D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652CD" w14:textId="79534ACB" w:rsidR="000400D6" w:rsidRPr="000400D6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400D6">
              <w:rPr>
                <w:rFonts w:eastAsia="Times New Roman" w:cs="Arial"/>
                <w:color w:val="000000"/>
                <w:sz w:val="22"/>
                <w:lang w:val="en-US"/>
              </w:rPr>
              <w:t>zqm-testspecification-validator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8CF1" w14:textId="57E0EF25" w:rsidR="000400D6" w:rsidRPr="00003A60" w:rsidRDefault="738B9942" w:rsidP="738B9942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738B9942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Сервис спецификаций </w:t>
            </w:r>
            <w:r w:rsidRPr="738B9942">
              <w:rPr>
                <w:rFonts w:eastAsia="Times New Roman" w:cs="Arial"/>
                <w:color w:val="000000" w:themeColor="text1"/>
                <w:sz w:val="22"/>
                <w:lang w:val="en-US"/>
              </w:rPr>
              <w:t>zqm-testspecification-validator</w:t>
            </w:r>
          </w:p>
        </w:tc>
      </w:tr>
      <w:tr w:rsidR="00644D96" w:rsidRPr="00987C80" w14:paraId="36D14B58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10A9" w14:textId="77777777" w:rsidR="00644D96" w:rsidRPr="004C7E00" w:rsidRDefault="00644D9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CDD77" w14:textId="5637EA43" w:rsidR="00644D96" w:rsidRPr="000400D6" w:rsidRDefault="00644D9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9B5307">
              <w:rPr>
                <w:sz w:val="22"/>
                <w:lang w:val="en-US"/>
              </w:rPr>
              <w:t>zui-app-acs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EF4E" w14:textId="7567E1A9" w:rsidR="00644D96" w:rsidRPr="75FD3EDC" w:rsidRDefault="003A2114" w:rsidP="75FD3EDC">
            <w:pPr>
              <w:spacing w:after="0" w:line="240" w:lineRule="auto"/>
              <w:ind w:firstLine="0"/>
              <w:jc w:val="left"/>
              <w:rPr>
                <w:rFonts w:eastAsia="Arial" w:cs="Arial"/>
                <w:color w:val="000000" w:themeColor="text1"/>
                <w:sz w:val="22"/>
                <w:lang w:val="en-US"/>
              </w:rPr>
            </w:pPr>
            <w:r>
              <w:rPr>
                <w:rFonts w:eastAsia="Arial" w:cs="Arial"/>
                <w:color w:val="000000" w:themeColor="text1"/>
                <w:sz w:val="22"/>
              </w:rPr>
              <w:t xml:space="preserve">Сервис </w:t>
            </w:r>
            <w:r w:rsidRPr="009B5307">
              <w:rPr>
                <w:sz w:val="22"/>
                <w:lang w:val="en-US"/>
              </w:rPr>
              <w:t>zui-app-acs</w:t>
            </w:r>
          </w:p>
        </w:tc>
      </w:tr>
      <w:tr w:rsidR="000400D6" w:rsidRPr="00003A60" w14:paraId="07F6FC9C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5E95" w14:textId="77777777" w:rsidR="000400D6" w:rsidRPr="00003A60" w:rsidRDefault="000400D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C27D5" w14:textId="67A3A1A0" w:rsidR="000400D6" w:rsidRPr="000400D6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400D6">
              <w:rPr>
                <w:rFonts w:eastAsia="Times New Roman" w:cs="Arial"/>
                <w:color w:val="000000"/>
                <w:sz w:val="22"/>
                <w:lang w:val="en-US"/>
              </w:rPr>
              <w:t>zui-app-certification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0EF0" w14:textId="71A1A531" w:rsidR="000400D6" w:rsidRPr="00987C80" w:rsidRDefault="267F1CBB" w:rsidP="738B9942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987C80">
              <w:rPr>
                <w:rFonts w:eastAsia="Arial" w:cs="Arial"/>
                <w:color w:val="000000" w:themeColor="text1"/>
                <w:sz w:val="22"/>
              </w:rPr>
              <w:t>Приложение паспортизации</w:t>
            </w:r>
            <w:r w:rsidR="738B9942" w:rsidRPr="00987C80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38B9942" w:rsidRPr="738B9942">
              <w:rPr>
                <w:rFonts w:eastAsia="Times New Roman" w:cs="Arial"/>
                <w:color w:val="000000" w:themeColor="text1"/>
                <w:sz w:val="22"/>
                <w:lang w:val="en-US"/>
              </w:rPr>
              <w:t>zui</w:t>
            </w:r>
            <w:r w:rsidR="738B9942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38B9942" w:rsidRPr="738B9942">
              <w:rPr>
                <w:rFonts w:eastAsia="Times New Roman" w:cs="Arial"/>
                <w:color w:val="000000" w:themeColor="text1"/>
                <w:sz w:val="22"/>
                <w:lang w:val="en-US"/>
              </w:rPr>
              <w:t>app</w:t>
            </w:r>
            <w:r w:rsidR="738B9942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38B9942" w:rsidRPr="738B9942">
              <w:rPr>
                <w:rFonts w:eastAsia="Times New Roman" w:cs="Arial"/>
                <w:color w:val="000000" w:themeColor="text1"/>
                <w:sz w:val="22"/>
                <w:lang w:val="en-US"/>
              </w:rPr>
              <w:t>certification</w:t>
            </w:r>
          </w:p>
        </w:tc>
      </w:tr>
      <w:tr w:rsidR="000400D6" w:rsidRPr="00003A60" w14:paraId="3F26EABE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5BA1" w14:textId="77777777" w:rsidR="000400D6" w:rsidRPr="00987C80" w:rsidRDefault="000400D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21D41" w14:textId="27D5AF93" w:rsidR="000400D6" w:rsidRPr="000400D6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400D6">
              <w:rPr>
                <w:rFonts w:eastAsia="Times New Roman" w:cs="Arial"/>
                <w:color w:val="000000"/>
                <w:sz w:val="22"/>
                <w:lang w:val="en-US"/>
              </w:rPr>
              <w:t>zui-app-certification-configuration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4ACA" w14:textId="199FA2BF" w:rsidR="000400D6" w:rsidRPr="00003A60" w:rsidRDefault="267F1CBB" w:rsidP="738B9942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267F1CBB">
              <w:rPr>
                <w:rFonts w:eastAsia="Arial" w:cs="Arial"/>
                <w:color w:val="000000" w:themeColor="text1"/>
                <w:sz w:val="22"/>
                <w:lang w:val="en-US"/>
              </w:rPr>
              <w:t>Приложение настройки паспортизации</w:t>
            </w:r>
            <w:r w:rsidR="738B9942" w:rsidRPr="738B9942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738B9942" w:rsidRPr="738B9942">
              <w:rPr>
                <w:rFonts w:eastAsia="Times New Roman" w:cs="Arial"/>
                <w:color w:val="000000" w:themeColor="text1"/>
                <w:sz w:val="22"/>
                <w:lang w:val="en-US"/>
              </w:rPr>
              <w:t>zui-app-certification-configuration</w:t>
            </w:r>
          </w:p>
        </w:tc>
      </w:tr>
      <w:tr w:rsidR="000400D6" w:rsidRPr="00003A60" w14:paraId="2602C747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AB35" w14:textId="77777777" w:rsidR="000400D6" w:rsidRPr="00003A60" w:rsidRDefault="000400D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6E0CD" w14:textId="61B47461" w:rsidR="000400D6" w:rsidRPr="000400D6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400D6">
              <w:rPr>
                <w:rFonts w:eastAsia="Times New Roman" w:cs="Arial"/>
                <w:color w:val="000000"/>
                <w:sz w:val="22"/>
                <w:lang w:val="en-US"/>
              </w:rPr>
              <w:t>zui-app-equipment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FC6E" w14:textId="7A87C382" w:rsidR="000400D6" w:rsidRPr="00987C80" w:rsidRDefault="267F1CBB" w:rsidP="738B9942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987C80">
              <w:rPr>
                <w:rFonts w:eastAsia="Arial" w:cs="Arial"/>
                <w:color w:val="000000" w:themeColor="text1"/>
                <w:sz w:val="22"/>
              </w:rPr>
              <w:t>Приложение оборудования</w:t>
            </w:r>
            <w:r w:rsidR="738B9942" w:rsidRPr="00987C80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38B9942" w:rsidRPr="738B9942">
              <w:rPr>
                <w:rFonts w:eastAsia="Times New Roman" w:cs="Arial"/>
                <w:color w:val="000000" w:themeColor="text1"/>
                <w:sz w:val="22"/>
                <w:lang w:val="en-US"/>
              </w:rPr>
              <w:t>zui</w:t>
            </w:r>
            <w:r w:rsidR="738B9942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38B9942" w:rsidRPr="738B9942">
              <w:rPr>
                <w:rFonts w:eastAsia="Times New Roman" w:cs="Arial"/>
                <w:color w:val="000000" w:themeColor="text1"/>
                <w:sz w:val="22"/>
                <w:lang w:val="en-US"/>
              </w:rPr>
              <w:t>app</w:t>
            </w:r>
            <w:r w:rsidR="738B9942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38B9942" w:rsidRPr="738B9942">
              <w:rPr>
                <w:rFonts w:eastAsia="Times New Roman" w:cs="Arial"/>
                <w:color w:val="000000" w:themeColor="text1"/>
                <w:sz w:val="22"/>
                <w:lang w:val="en-US"/>
              </w:rPr>
              <w:t>equipment</w:t>
            </w:r>
          </w:p>
        </w:tc>
      </w:tr>
      <w:tr w:rsidR="00644D96" w:rsidRPr="00003A60" w14:paraId="1EA2E3B6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423A" w14:textId="77777777" w:rsidR="00644D96" w:rsidRPr="00BD722E" w:rsidRDefault="00644D9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D7552" w14:textId="30666515" w:rsidR="00644D96" w:rsidRPr="000400D6" w:rsidRDefault="00644D9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210561">
              <w:rPr>
                <w:sz w:val="22"/>
                <w:lang w:val="en-US"/>
              </w:rPr>
              <w:t>zui-app-events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CB38" w14:textId="055D4306" w:rsidR="00644D96" w:rsidRPr="00987C80" w:rsidRDefault="00435C53" w:rsidP="75FD3EDC">
            <w:pPr>
              <w:spacing w:after="0" w:line="240" w:lineRule="auto"/>
              <w:ind w:firstLine="0"/>
              <w:jc w:val="left"/>
              <w:rPr>
                <w:rFonts w:eastAsia="Arial" w:cs="Arial"/>
                <w:color w:val="000000" w:themeColor="text1"/>
                <w:sz w:val="22"/>
              </w:rPr>
            </w:pPr>
            <w:r>
              <w:rPr>
                <w:rFonts w:eastAsia="Arial" w:cs="Arial"/>
                <w:color w:val="000000" w:themeColor="text1"/>
                <w:sz w:val="22"/>
              </w:rPr>
              <w:t xml:space="preserve">Сервис </w:t>
            </w:r>
            <w:r w:rsidRPr="00210561">
              <w:rPr>
                <w:sz w:val="22"/>
                <w:lang w:val="en-US"/>
              </w:rPr>
              <w:t>zui-app-events</w:t>
            </w:r>
          </w:p>
        </w:tc>
      </w:tr>
      <w:tr w:rsidR="000400D6" w:rsidRPr="00003A60" w14:paraId="19548CD7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E620" w14:textId="77777777" w:rsidR="000400D6" w:rsidRPr="00987C80" w:rsidRDefault="000400D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42D9F" w14:textId="7A903255" w:rsidR="000400D6" w:rsidRPr="000400D6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400D6">
              <w:rPr>
                <w:rFonts w:eastAsia="Times New Roman" w:cs="Arial"/>
                <w:color w:val="000000"/>
                <w:sz w:val="22"/>
                <w:lang w:val="en-US"/>
              </w:rPr>
              <w:t>zui-app-hr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F7FE" w14:textId="1DB713BD" w:rsidR="000400D6" w:rsidRPr="00AD0734" w:rsidRDefault="267F1CBB" w:rsidP="00F97CE4">
            <w:pPr>
              <w:spacing w:after="0"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AD0734">
              <w:rPr>
                <w:rFonts w:eastAsia="Arial" w:cs="Arial"/>
                <w:color w:val="000000" w:themeColor="text1"/>
                <w:sz w:val="22"/>
              </w:rPr>
              <w:t>Приложение персонала</w:t>
            </w:r>
            <w:r w:rsidR="738B9942" w:rsidRPr="00AD0734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38B9942" w:rsidRPr="738B9942">
              <w:rPr>
                <w:rFonts w:eastAsia="Times New Roman" w:cs="Arial"/>
                <w:color w:val="000000" w:themeColor="text1"/>
                <w:sz w:val="22"/>
                <w:lang w:val="en-US"/>
              </w:rPr>
              <w:t>zui</w:t>
            </w:r>
            <w:r w:rsidR="738B9942" w:rsidRPr="00AD0734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38B9942" w:rsidRPr="738B9942">
              <w:rPr>
                <w:rFonts w:eastAsia="Times New Roman" w:cs="Arial"/>
                <w:color w:val="000000" w:themeColor="text1"/>
                <w:sz w:val="22"/>
                <w:lang w:val="en-US"/>
              </w:rPr>
              <w:t>app</w:t>
            </w:r>
            <w:r w:rsidR="738B9942" w:rsidRPr="00AD0734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38B9942" w:rsidRPr="738B9942">
              <w:rPr>
                <w:rFonts w:eastAsia="Times New Roman" w:cs="Arial"/>
                <w:color w:val="000000" w:themeColor="text1"/>
                <w:sz w:val="22"/>
                <w:lang w:val="en-US"/>
              </w:rPr>
              <w:t>hr</w:t>
            </w:r>
          </w:p>
        </w:tc>
      </w:tr>
      <w:tr w:rsidR="000400D6" w:rsidRPr="00003A60" w14:paraId="32CBC332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7EEF" w14:textId="77777777" w:rsidR="000400D6" w:rsidRPr="00AD0734" w:rsidRDefault="000400D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26EB7" w14:textId="42F563E1" w:rsidR="000400D6" w:rsidRPr="000400D6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400D6">
              <w:rPr>
                <w:rFonts w:eastAsia="Times New Roman" w:cs="Arial"/>
                <w:color w:val="000000"/>
                <w:sz w:val="22"/>
                <w:lang w:val="en-US"/>
              </w:rPr>
              <w:t>zui-app-qms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3ECA" w14:textId="6D4B5CA6" w:rsidR="000400D6" w:rsidRPr="00987C80" w:rsidRDefault="267F1CBB" w:rsidP="77A6589D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987C80">
              <w:rPr>
                <w:rFonts w:eastAsia="Arial" w:cs="Arial"/>
                <w:color w:val="000000" w:themeColor="text1"/>
                <w:sz w:val="22"/>
              </w:rPr>
              <w:t>Приложение СМК</w:t>
            </w:r>
            <w:r w:rsidR="738B9942" w:rsidRPr="00987C80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7A6589D" w:rsidRPr="77A6589D">
              <w:rPr>
                <w:rFonts w:eastAsia="Times New Roman" w:cs="Arial"/>
                <w:color w:val="000000" w:themeColor="text1"/>
                <w:sz w:val="22"/>
                <w:lang w:val="en-US"/>
              </w:rPr>
              <w:t>zui</w:t>
            </w:r>
            <w:r w:rsidR="77A6589D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7A6589D" w:rsidRPr="77A6589D">
              <w:rPr>
                <w:rFonts w:eastAsia="Times New Roman" w:cs="Arial"/>
                <w:color w:val="000000" w:themeColor="text1"/>
                <w:sz w:val="22"/>
                <w:lang w:val="en-US"/>
              </w:rPr>
              <w:t>app</w:t>
            </w:r>
            <w:r w:rsidR="77A6589D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7A6589D" w:rsidRPr="77A6589D">
              <w:rPr>
                <w:rFonts w:eastAsia="Times New Roman" w:cs="Arial"/>
                <w:color w:val="000000" w:themeColor="text1"/>
                <w:sz w:val="22"/>
                <w:lang w:val="en-US"/>
              </w:rPr>
              <w:t>qms</w:t>
            </w:r>
          </w:p>
        </w:tc>
      </w:tr>
      <w:tr w:rsidR="00644D96" w:rsidRPr="006C3DC9" w14:paraId="353DD2D3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D6D9" w14:textId="77777777" w:rsidR="00644D96" w:rsidRPr="00AD0734" w:rsidRDefault="00644D9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134B9" w14:textId="3E2078B7" w:rsidR="00644D96" w:rsidRPr="000400D6" w:rsidRDefault="00644D96" w:rsidP="00644D96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913B24">
              <w:rPr>
                <w:sz w:val="22"/>
                <w:lang w:val="en-US"/>
              </w:rPr>
              <w:t>zui-app-guaranteed-properties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7AA5" w14:textId="0369119B" w:rsidR="00644D96" w:rsidRPr="00670DA1" w:rsidRDefault="00435C53" w:rsidP="75FD3EDC">
            <w:pPr>
              <w:spacing w:after="0" w:line="240" w:lineRule="auto"/>
              <w:ind w:firstLine="0"/>
              <w:jc w:val="left"/>
              <w:rPr>
                <w:rFonts w:eastAsia="Arial" w:cs="Arial"/>
                <w:color w:val="000000" w:themeColor="text1"/>
                <w:sz w:val="22"/>
                <w:lang w:val="en-US"/>
              </w:rPr>
            </w:pPr>
            <w:r>
              <w:rPr>
                <w:rFonts w:eastAsia="Arial" w:cs="Arial"/>
                <w:color w:val="000000" w:themeColor="text1"/>
                <w:sz w:val="22"/>
              </w:rPr>
              <w:t>Сервис</w:t>
            </w:r>
            <w:r w:rsidRPr="00670DA1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913B24">
              <w:rPr>
                <w:sz w:val="22"/>
                <w:lang w:val="en-US"/>
              </w:rPr>
              <w:t>zui-app-guaranteed-properties</w:t>
            </w:r>
          </w:p>
        </w:tc>
      </w:tr>
      <w:tr w:rsidR="00644D96" w:rsidRPr="00003A60" w14:paraId="4DFAB3EE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CBA4" w14:textId="77777777" w:rsidR="00644D96" w:rsidRPr="00670DA1" w:rsidRDefault="00644D9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94A89" w14:textId="6884F4C6" w:rsidR="00644D96" w:rsidRPr="00913B24" w:rsidRDefault="00644D96" w:rsidP="00644D96">
            <w:pPr>
              <w:spacing w:after="0" w:line="240" w:lineRule="auto"/>
              <w:ind w:firstLine="0"/>
              <w:jc w:val="left"/>
              <w:rPr>
                <w:sz w:val="22"/>
                <w:lang w:val="en-US"/>
              </w:rPr>
            </w:pPr>
            <w:r w:rsidRPr="000C3D6F">
              <w:rPr>
                <w:sz w:val="22"/>
                <w:lang w:val="en-US"/>
              </w:rPr>
              <w:t>zui-app-importers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628F" w14:textId="26D88A38" w:rsidR="00644D96" w:rsidRPr="00987C80" w:rsidRDefault="00435C53" w:rsidP="75FD3EDC">
            <w:pPr>
              <w:spacing w:after="0" w:line="240" w:lineRule="auto"/>
              <w:ind w:firstLine="0"/>
              <w:jc w:val="left"/>
              <w:rPr>
                <w:rFonts w:eastAsia="Arial" w:cs="Arial"/>
                <w:color w:val="000000" w:themeColor="text1"/>
                <w:sz w:val="22"/>
              </w:rPr>
            </w:pPr>
            <w:r>
              <w:rPr>
                <w:rFonts w:eastAsia="Arial" w:cs="Arial"/>
                <w:color w:val="000000" w:themeColor="text1"/>
                <w:sz w:val="22"/>
              </w:rPr>
              <w:t xml:space="preserve">Сервис </w:t>
            </w:r>
            <w:r w:rsidRPr="000C3D6F">
              <w:rPr>
                <w:sz w:val="22"/>
                <w:lang w:val="en-US"/>
              </w:rPr>
              <w:t>zui-app-importers</w:t>
            </w:r>
          </w:p>
        </w:tc>
      </w:tr>
      <w:tr w:rsidR="00644D96" w:rsidRPr="00003A60" w14:paraId="756E3483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3EFF" w14:textId="77777777" w:rsidR="00644D96" w:rsidRPr="00AD0734" w:rsidRDefault="00644D9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F6AB8" w14:textId="5A982525" w:rsidR="00644D96" w:rsidRPr="00670DA1" w:rsidRDefault="00644D96" w:rsidP="00644D96">
            <w:pPr>
              <w:spacing w:after="0" w:line="240" w:lineRule="auto"/>
              <w:ind w:firstLine="0"/>
              <w:jc w:val="left"/>
              <w:rPr>
                <w:sz w:val="22"/>
              </w:rPr>
            </w:pPr>
            <w:r w:rsidRPr="000D0185">
              <w:rPr>
                <w:sz w:val="22"/>
                <w:lang w:val="en-US"/>
              </w:rPr>
              <w:t>zui-app-iqc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E384" w14:textId="47C4DD2F" w:rsidR="00644D96" w:rsidRPr="00987C80" w:rsidRDefault="00435C53" w:rsidP="75FD3EDC">
            <w:pPr>
              <w:spacing w:after="0" w:line="240" w:lineRule="auto"/>
              <w:ind w:firstLine="0"/>
              <w:jc w:val="left"/>
              <w:rPr>
                <w:rFonts w:eastAsia="Arial" w:cs="Arial"/>
                <w:color w:val="000000" w:themeColor="text1"/>
                <w:sz w:val="22"/>
              </w:rPr>
            </w:pPr>
            <w:r>
              <w:rPr>
                <w:rFonts w:eastAsia="Arial" w:cs="Arial"/>
                <w:color w:val="000000" w:themeColor="text1"/>
                <w:sz w:val="22"/>
              </w:rPr>
              <w:t xml:space="preserve">Сервис </w:t>
            </w:r>
            <w:r w:rsidRPr="000D0185">
              <w:rPr>
                <w:sz w:val="22"/>
                <w:lang w:val="en-US"/>
              </w:rPr>
              <w:t>zui-app-iqc</w:t>
            </w:r>
          </w:p>
        </w:tc>
      </w:tr>
      <w:tr w:rsidR="00644D96" w:rsidRPr="00003A60" w14:paraId="326BC177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D038" w14:textId="77777777" w:rsidR="00644D96" w:rsidRPr="00AD0734" w:rsidRDefault="00644D9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ED47A" w14:textId="33CC1A23" w:rsidR="00644D96" w:rsidRPr="000D0185" w:rsidRDefault="00644D96" w:rsidP="00644D96">
            <w:pPr>
              <w:spacing w:after="0" w:line="240" w:lineRule="auto"/>
              <w:ind w:firstLine="0"/>
              <w:jc w:val="left"/>
              <w:rPr>
                <w:sz w:val="22"/>
                <w:lang w:val="en-US"/>
              </w:rPr>
            </w:pPr>
            <w:r w:rsidRPr="009951ED">
              <w:rPr>
                <w:sz w:val="22"/>
                <w:lang w:val="en-US"/>
              </w:rPr>
              <w:t>zui-app-masks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27F5" w14:textId="6458D076" w:rsidR="00644D96" w:rsidRPr="00987C80" w:rsidRDefault="00435C53" w:rsidP="75FD3EDC">
            <w:pPr>
              <w:spacing w:after="0" w:line="240" w:lineRule="auto"/>
              <w:ind w:firstLine="0"/>
              <w:jc w:val="left"/>
              <w:rPr>
                <w:rFonts w:eastAsia="Arial" w:cs="Arial"/>
                <w:color w:val="000000" w:themeColor="text1"/>
                <w:sz w:val="22"/>
              </w:rPr>
            </w:pPr>
            <w:r>
              <w:rPr>
                <w:rFonts w:eastAsia="Arial" w:cs="Arial"/>
                <w:color w:val="000000" w:themeColor="text1"/>
                <w:sz w:val="22"/>
              </w:rPr>
              <w:t xml:space="preserve">Сервис </w:t>
            </w:r>
            <w:r w:rsidRPr="009951ED">
              <w:rPr>
                <w:sz w:val="22"/>
                <w:lang w:val="en-US"/>
              </w:rPr>
              <w:t>zui-app-masks</w:t>
            </w:r>
          </w:p>
        </w:tc>
      </w:tr>
      <w:tr w:rsidR="00644D96" w:rsidRPr="00003A60" w14:paraId="72B7724B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ED59" w14:textId="77777777" w:rsidR="00644D96" w:rsidRPr="00AD0734" w:rsidRDefault="00644D9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D663F" w14:textId="104740F7" w:rsidR="00644D96" w:rsidRPr="009951ED" w:rsidRDefault="00644D96" w:rsidP="00644D96">
            <w:pPr>
              <w:spacing w:after="0" w:line="240" w:lineRule="auto"/>
              <w:ind w:firstLine="0"/>
              <w:jc w:val="left"/>
              <w:rPr>
                <w:sz w:val="22"/>
                <w:lang w:val="en-US"/>
              </w:rPr>
            </w:pPr>
            <w:r w:rsidRPr="007A2D9F">
              <w:rPr>
                <w:sz w:val="22"/>
                <w:lang w:val="en-US"/>
              </w:rPr>
              <w:t>zui-app-normdocs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537A" w14:textId="74A2EEDB" w:rsidR="00644D96" w:rsidRPr="00987C80" w:rsidRDefault="00435C53" w:rsidP="75FD3EDC">
            <w:pPr>
              <w:spacing w:after="0" w:line="240" w:lineRule="auto"/>
              <w:ind w:firstLine="0"/>
              <w:jc w:val="left"/>
              <w:rPr>
                <w:rFonts w:eastAsia="Arial" w:cs="Arial"/>
                <w:color w:val="000000" w:themeColor="text1"/>
                <w:sz w:val="22"/>
              </w:rPr>
            </w:pPr>
            <w:r>
              <w:rPr>
                <w:rFonts w:eastAsia="Arial" w:cs="Arial"/>
                <w:color w:val="000000" w:themeColor="text1"/>
                <w:sz w:val="22"/>
              </w:rPr>
              <w:t xml:space="preserve">Сервис </w:t>
            </w:r>
            <w:r w:rsidRPr="007A2D9F">
              <w:rPr>
                <w:sz w:val="22"/>
                <w:lang w:val="en-US"/>
              </w:rPr>
              <w:t>zui-app-normdocs</w:t>
            </w:r>
          </w:p>
        </w:tc>
      </w:tr>
      <w:tr w:rsidR="00644D96" w:rsidRPr="006C3DC9" w14:paraId="1FAB735F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1676" w14:textId="77777777" w:rsidR="00644D96" w:rsidRPr="00AD0734" w:rsidRDefault="00644D9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05B52" w14:textId="6FA8D895" w:rsidR="00644D96" w:rsidRPr="007A2D9F" w:rsidRDefault="00644D96" w:rsidP="00644D96">
            <w:pPr>
              <w:spacing w:after="0" w:line="240" w:lineRule="auto"/>
              <w:ind w:firstLine="0"/>
              <w:jc w:val="left"/>
              <w:rPr>
                <w:sz w:val="22"/>
                <w:lang w:val="en-US"/>
              </w:rPr>
            </w:pPr>
            <w:r w:rsidRPr="00483483">
              <w:rPr>
                <w:sz w:val="22"/>
                <w:lang w:val="en-US"/>
              </w:rPr>
              <w:t>zui-app-operation-performance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4A4E" w14:textId="1972BFFA" w:rsidR="00644D96" w:rsidRPr="00670DA1" w:rsidRDefault="00435C53" w:rsidP="75FD3EDC">
            <w:pPr>
              <w:spacing w:after="0" w:line="240" w:lineRule="auto"/>
              <w:ind w:firstLine="0"/>
              <w:jc w:val="left"/>
              <w:rPr>
                <w:rFonts w:eastAsia="Arial" w:cs="Arial"/>
                <w:color w:val="000000" w:themeColor="text1"/>
                <w:sz w:val="22"/>
                <w:lang w:val="en-US"/>
              </w:rPr>
            </w:pPr>
            <w:r>
              <w:rPr>
                <w:rFonts w:eastAsia="Arial" w:cs="Arial"/>
                <w:color w:val="000000" w:themeColor="text1"/>
                <w:sz w:val="22"/>
              </w:rPr>
              <w:t>Сервис</w:t>
            </w:r>
            <w:r w:rsidRPr="00670DA1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483483">
              <w:rPr>
                <w:sz w:val="22"/>
                <w:lang w:val="en-US"/>
              </w:rPr>
              <w:t>zui-app-operation-performance</w:t>
            </w:r>
          </w:p>
        </w:tc>
      </w:tr>
      <w:tr w:rsidR="00644D96" w:rsidRPr="00003A60" w14:paraId="505121B9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928B" w14:textId="77777777" w:rsidR="00644D96" w:rsidRPr="00670DA1" w:rsidRDefault="00644D9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DB29A" w14:textId="46A1A55A" w:rsidR="00644D96" w:rsidRPr="00483483" w:rsidRDefault="00644D96" w:rsidP="00644D96">
            <w:pPr>
              <w:spacing w:after="0" w:line="240" w:lineRule="auto"/>
              <w:ind w:firstLine="0"/>
              <w:jc w:val="left"/>
              <w:rPr>
                <w:sz w:val="22"/>
                <w:lang w:val="en-US"/>
              </w:rPr>
            </w:pPr>
            <w:r w:rsidRPr="00027E4A">
              <w:rPr>
                <w:sz w:val="22"/>
                <w:lang w:val="en-US"/>
              </w:rPr>
              <w:t>zui-app-ps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A6CF" w14:textId="00651859" w:rsidR="00644D96" w:rsidRPr="00987C80" w:rsidRDefault="00435C53" w:rsidP="75FD3EDC">
            <w:pPr>
              <w:spacing w:after="0" w:line="240" w:lineRule="auto"/>
              <w:ind w:firstLine="0"/>
              <w:jc w:val="left"/>
              <w:rPr>
                <w:rFonts w:eastAsia="Arial" w:cs="Arial"/>
                <w:color w:val="000000" w:themeColor="text1"/>
                <w:sz w:val="22"/>
              </w:rPr>
            </w:pPr>
            <w:r>
              <w:rPr>
                <w:rFonts w:eastAsia="Arial" w:cs="Arial"/>
                <w:color w:val="000000" w:themeColor="text1"/>
                <w:sz w:val="22"/>
              </w:rPr>
              <w:t xml:space="preserve">Сервис </w:t>
            </w:r>
            <w:r w:rsidRPr="00027E4A">
              <w:rPr>
                <w:sz w:val="22"/>
                <w:lang w:val="en-US"/>
              </w:rPr>
              <w:t>zui-app-ps</w:t>
            </w:r>
          </w:p>
        </w:tc>
      </w:tr>
      <w:tr w:rsidR="00644D96" w:rsidRPr="006C3DC9" w14:paraId="32D8A174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38AF" w14:textId="77777777" w:rsidR="00644D96" w:rsidRPr="00AD0734" w:rsidRDefault="00644D9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9B25" w14:textId="3E68A8FA" w:rsidR="00644D96" w:rsidRPr="00483483" w:rsidRDefault="00644D96" w:rsidP="00644D96">
            <w:pPr>
              <w:spacing w:after="0" w:line="240" w:lineRule="auto"/>
              <w:ind w:firstLine="0"/>
              <w:jc w:val="left"/>
              <w:rPr>
                <w:sz w:val="22"/>
                <w:lang w:val="en-US"/>
              </w:rPr>
            </w:pPr>
            <w:r w:rsidRPr="00251DA7">
              <w:rPr>
                <w:sz w:val="22"/>
                <w:lang w:val="en-US"/>
              </w:rPr>
              <w:t>zui-app-ps-planning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A0CD" w14:textId="53D8765E" w:rsidR="00644D96" w:rsidRPr="00670DA1" w:rsidRDefault="00435C53" w:rsidP="75FD3EDC">
            <w:pPr>
              <w:spacing w:after="0" w:line="240" w:lineRule="auto"/>
              <w:ind w:firstLine="0"/>
              <w:jc w:val="left"/>
              <w:rPr>
                <w:rFonts w:eastAsia="Arial" w:cs="Arial"/>
                <w:color w:val="000000" w:themeColor="text1"/>
                <w:sz w:val="22"/>
                <w:lang w:val="en-US"/>
              </w:rPr>
            </w:pPr>
            <w:r>
              <w:rPr>
                <w:rFonts w:eastAsia="Arial" w:cs="Arial"/>
                <w:color w:val="000000" w:themeColor="text1"/>
                <w:sz w:val="22"/>
              </w:rPr>
              <w:t>Сервис</w:t>
            </w:r>
            <w:r w:rsidRPr="00670DA1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251DA7">
              <w:rPr>
                <w:sz w:val="22"/>
                <w:lang w:val="en-US"/>
              </w:rPr>
              <w:t>zui-app-ps-planning</w:t>
            </w:r>
          </w:p>
        </w:tc>
      </w:tr>
      <w:tr w:rsidR="00644D96" w:rsidRPr="006C3DC9" w14:paraId="117891C0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DDEC" w14:textId="77777777" w:rsidR="00644D96" w:rsidRPr="00670DA1" w:rsidRDefault="00644D9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385BF" w14:textId="7FA4E216" w:rsidR="00644D96" w:rsidRPr="00251DA7" w:rsidRDefault="00644D96" w:rsidP="00644D96">
            <w:pPr>
              <w:spacing w:after="0" w:line="240" w:lineRule="auto"/>
              <w:ind w:firstLine="0"/>
              <w:jc w:val="left"/>
              <w:rPr>
                <w:sz w:val="22"/>
                <w:lang w:val="en-US"/>
              </w:rPr>
            </w:pPr>
            <w:r w:rsidRPr="008D5A7B">
              <w:rPr>
                <w:sz w:val="22"/>
                <w:lang w:val="en-US"/>
              </w:rPr>
              <w:t>zui-app-ps-store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B027" w14:textId="761F7EF2" w:rsidR="00644D96" w:rsidRPr="00670DA1" w:rsidRDefault="00435C53" w:rsidP="75FD3EDC">
            <w:pPr>
              <w:spacing w:after="0" w:line="240" w:lineRule="auto"/>
              <w:ind w:firstLine="0"/>
              <w:jc w:val="left"/>
              <w:rPr>
                <w:rFonts w:eastAsia="Arial" w:cs="Arial"/>
                <w:color w:val="000000" w:themeColor="text1"/>
                <w:sz w:val="22"/>
                <w:lang w:val="en-US"/>
              </w:rPr>
            </w:pPr>
            <w:r>
              <w:rPr>
                <w:rFonts w:eastAsia="Arial" w:cs="Arial"/>
                <w:color w:val="000000" w:themeColor="text1"/>
                <w:sz w:val="22"/>
              </w:rPr>
              <w:t>Сервис</w:t>
            </w:r>
            <w:r w:rsidRPr="00670DA1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8D5A7B">
              <w:rPr>
                <w:sz w:val="22"/>
                <w:lang w:val="en-US"/>
              </w:rPr>
              <w:t>zui-app-ps-store</w:t>
            </w:r>
          </w:p>
        </w:tc>
      </w:tr>
      <w:tr w:rsidR="00644D96" w:rsidRPr="006C3DC9" w14:paraId="77F2F1BF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22BF" w14:textId="77777777" w:rsidR="00644D96" w:rsidRPr="00670DA1" w:rsidRDefault="00644D9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9D1BA" w14:textId="0E5E8FA1" w:rsidR="00644D96" w:rsidRPr="008D5A7B" w:rsidRDefault="00644D96" w:rsidP="00644D96">
            <w:pPr>
              <w:spacing w:after="0" w:line="240" w:lineRule="auto"/>
              <w:ind w:firstLine="0"/>
              <w:jc w:val="left"/>
              <w:rPr>
                <w:sz w:val="22"/>
                <w:lang w:val="en-US"/>
              </w:rPr>
            </w:pPr>
            <w:r w:rsidRPr="00BE4B25">
              <w:rPr>
                <w:sz w:val="22"/>
                <w:lang w:val="en-US"/>
              </w:rPr>
              <w:t>zui-app-ps-works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AC55" w14:textId="6172A50D" w:rsidR="00644D96" w:rsidRPr="00670DA1" w:rsidRDefault="00435C53" w:rsidP="75FD3EDC">
            <w:pPr>
              <w:spacing w:after="0" w:line="240" w:lineRule="auto"/>
              <w:ind w:firstLine="0"/>
              <w:jc w:val="left"/>
              <w:rPr>
                <w:rFonts w:eastAsia="Arial" w:cs="Arial"/>
                <w:color w:val="000000" w:themeColor="text1"/>
                <w:sz w:val="22"/>
                <w:lang w:val="en-US"/>
              </w:rPr>
            </w:pPr>
            <w:r>
              <w:rPr>
                <w:rFonts w:eastAsia="Arial" w:cs="Arial"/>
                <w:color w:val="000000" w:themeColor="text1"/>
                <w:sz w:val="22"/>
              </w:rPr>
              <w:t>Сервис</w:t>
            </w:r>
            <w:r w:rsidRPr="00670DA1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Pr="00BE4B25">
              <w:rPr>
                <w:sz w:val="22"/>
                <w:lang w:val="en-US"/>
              </w:rPr>
              <w:t>zui-app-ps-works</w:t>
            </w:r>
          </w:p>
        </w:tc>
      </w:tr>
      <w:tr w:rsidR="00644D96" w:rsidRPr="00003A60" w14:paraId="4057B4F5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B3A8" w14:textId="77777777" w:rsidR="00644D96" w:rsidRPr="00670DA1" w:rsidRDefault="00644D9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A30C9" w14:textId="1C710BC4" w:rsidR="00644D96" w:rsidRPr="00BE4B25" w:rsidRDefault="00644D96" w:rsidP="00644D96">
            <w:pPr>
              <w:spacing w:after="0" w:line="240" w:lineRule="auto"/>
              <w:ind w:firstLine="0"/>
              <w:jc w:val="left"/>
              <w:rPr>
                <w:sz w:val="22"/>
                <w:lang w:val="en-US"/>
              </w:rPr>
            </w:pPr>
            <w:r w:rsidRPr="003C462F">
              <w:rPr>
                <w:sz w:val="22"/>
                <w:lang w:val="en-US"/>
              </w:rPr>
              <w:t>zui-app-qa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797E" w14:textId="061716A1" w:rsidR="00644D96" w:rsidRPr="00987C80" w:rsidRDefault="00435C53" w:rsidP="75FD3EDC">
            <w:pPr>
              <w:spacing w:after="0" w:line="240" w:lineRule="auto"/>
              <w:ind w:firstLine="0"/>
              <w:jc w:val="left"/>
              <w:rPr>
                <w:rFonts w:eastAsia="Arial" w:cs="Arial"/>
                <w:color w:val="000000" w:themeColor="text1"/>
                <w:sz w:val="22"/>
              </w:rPr>
            </w:pPr>
            <w:r>
              <w:rPr>
                <w:rFonts w:eastAsia="Arial" w:cs="Arial"/>
                <w:color w:val="000000" w:themeColor="text1"/>
                <w:sz w:val="22"/>
              </w:rPr>
              <w:t xml:space="preserve">Сервис </w:t>
            </w:r>
            <w:r w:rsidRPr="003C462F">
              <w:rPr>
                <w:sz w:val="22"/>
                <w:lang w:val="en-US"/>
              </w:rPr>
              <w:t>zui-app-qa</w:t>
            </w:r>
          </w:p>
        </w:tc>
      </w:tr>
      <w:tr w:rsidR="00644D96" w:rsidRPr="00003A60" w14:paraId="12027E82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D91B" w14:textId="77777777" w:rsidR="00644D96" w:rsidRPr="00AD0734" w:rsidRDefault="00644D9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6B447" w14:textId="03171DB0" w:rsidR="00644D96" w:rsidRPr="003C462F" w:rsidRDefault="00644D96" w:rsidP="00644D96">
            <w:pPr>
              <w:spacing w:after="0" w:line="240" w:lineRule="auto"/>
              <w:ind w:firstLine="0"/>
              <w:jc w:val="left"/>
              <w:rPr>
                <w:sz w:val="22"/>
                <w:lang w:val="en-US"/>
              </w:rPr>
            </w:pPr>
            <w:r w:rsidRPr="00B3649D">
              <w:rPr>
                <w:sz w:val="22"/>
                <w:lang w:val="en-US"/>
              </w:rPr>
              <w:t>zui-app-rooms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EEF8" w14:textId="2A7834EF" w:rsidR="00644D96" w:rsidRPr="00670DA1" w:rsidRDefault="00435C53" w:rsidP="75FD3EDC">
            <w:pPr>
              <w:spacing w:after="0" w:line="240" w:lineRule="auto"/>
              <w:ind w:firstLine="0"/>
              <w:jc w:val="left"/>
              <w:rPr>
                <w:rFonts w:eastAsia="Arial" w:cs="Arial"/>
                <w:color w:val="000000" w:themeColor="text1"/>
                <w:sz w:val="22"/>
                <w:lang w:val="en-US"/>
              </w:rPr>
            </w:pPr>
            <w:r>
              <w:rPr>
                <w:rFonts w:eastAsia="Arial" w:cs="Arial"/>
                <w:color w:val="000000" w:themeColor="text1"/>
                <w:sz w:val="22"/>
              </w:rPr>
              <w:t xml:space="preserve">Сервис </w:t>
            </w:r>
            <w:r w:rsidRPr="00B3649D">
              <w:rPr>
                <w:sz w:val="22"/>
                <w:lang w:val="en-US"/>
              </w:rPr>
              <w:t>zui-app-rooms</w:t>
            </w:r>
          </w:p>
        </w:tc>
      </w:tr>
      <w:tr w:rsidR="000400D6" w:rsidRPr="00003A60" w14:paraId="14055A22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D942" w14:textId="77777777" w:rsidR="000400D6" w:rsidRPr="00987C80" w:rsidRDefault="000400D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19990" w14:textId="4D8EF2AA" w:rsidR="000400D6" w:rsidRPr="000400D6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400D6">
              <w:rPr>
                <w:rFonts w:eastAsia="Times New Roman" w:cs="Arial"/>
                <w:color w:val="000000"/>
                <w:sz w:val="22"/>
                <w:lang w:val="en-US"/>
              </w:rPr>
              <w:t>zui-app-samplelogs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E1F6" w14:textId="35DD6AF3" w:rsidR="000400D6" w:rsidRPr="00987C80" w:rsidRDefault="267F1CBB" w:rsidP="77A6589D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987C80">
              <w:rPr>
                <w:rFonts w:eastAsia="Arial" w:cs="Arial"/>
                <w:color w:val="000000" w:themeColor="text1"/>
                <w:sz w:val="22"/>
              </w:rPr>
              <w:t>Приложение журналов образца</w:t>
            </w:r>
            <w:r w:rsidR="77A6589D" w:rsidRPr="00987C80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7A6589D" w:rsidRPr="77A6589D">
              <w:rPr>
                <w:rFonts w:eastAsia="Times New Roman" w:cs="Arial"/>
                <w:color w:val="000000" w:themeColor="text1"/>
                <w:sz w:val="22"/>
                <w:lang w:val="en-US"/>
              </w:rPr>
              <w:t>zui</w:t>
            </w:r>
            <w:r w:rsidR="77A6589D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7A6589D" w:rsidRPr="77A6589D">
              <w:rPr>
                <w:rFonts w:eastAsia="Times New Roman" w:cs="Arial"/>
                <w:color w:val="000000" w:themeColor="text1"/>
                <w:sz w:val="22"/>
                <w:lang w:val="en-US"/>
              </w:rPr>
              <w:t>app</w:t>
            </w:r>
            <w:r w:rsidR="77A6589D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7A6589D" w:rsidRPr="77A6589D">
              <w:rPr>
                <w:rFonts w:eastAsia="Times New Roman" w:cs="Arial"/>
                <w:color w:val="000000" w:themeColor="text1"/>
                <w:sz w:val="22"/>
                <w:lang w:val="en-US"/>
              </w:rPr>
              <w:t>samplelogs</w:t>
            </w:r>
          </w:p>
        </w:tc>
      </w:tr>
      <w:tr w:rsidR="000400D6" w:rsidRPr="006C3DC9" w14:paraId="1870B49B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E074" w14:textId="77777777" w:rsidR="000400D6" w:rsidRPr="00987C80" w:rsidRDefault="000400D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99CF3" w14:textId="6DBF5FA2" w:rsidR="000400D6" w:rsidRPr="000400D6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400D6">
              <w:rPr>
                <w:rFonts w:eastAsia="Times New Roman" w:cs="Arial"/>
                <w:color w:val="000000"/>
                <w:sz w:val="22"/>
                <w:lang w:val="en-US"/>
              </w:rPr>
              <w:t>zui-app-sampletemplates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1C2D" w14:textId="0D630ED6" w:rsidR="000400D6" w:rsidRPr="00003A60" w:rsidRDefault="5DE3F657" w:rsidP="77A6589D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5DE3F657">
              <w:rPr>
                <w:rFonts w:eastAsia="Arial" w:cs="Arial"/>
                <w:color w:val="000000" w:themeColor="text1"/>
                <w:sz w:val="22"/>
                <w:lang w:val="en-US"/>
              </w:rPr>
              <w:t>Приложение шаблонов образца</w:t>
            </w:r>
            <w:r w:rsidR="77A6589D" w:rsidRPr="77A6589D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</w:t>
            </w:r>
            <w:r w:rsidR="77A6589D" w:rsidRPr="77A6589D">
              <w:rPr>
                <w:rFonts w:eastAsia="Times New Roman" w:cs="Arial"/>
                <w:color w:val="000000" w:themeColor="text1"/>
                <w:sz w:val="22"/>
                <w:lang w:val="en-US"/>
              </w:rPr>
              <w:t>zui-app-sampletemplates</w:t>
            </w:r>
          </w:p>
        </w:tc>
      </w:tr>
      <w:tr w:rsidR="000400D6" w:rsidRPr="00003A60" w14:paraId="55981E36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1744" w14:textId="77777777" w:rsidR="000400D6" w:rsidRPr="00003A60" w:rsidRDefault="000400D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88637" w14:textId="7BF89A7F" w:rsidR="000400D6" w:rsidRPr="000400D6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400D6">
              <w:rPr>
                <w:rFonts w:eastAsia="Times New Roman" w:cs="Arial"/>
                <w:color w:val="000000"/>
                <w:sz w:val="22"/>
                <w:lang w:val="en-US"/>
              </w:rPr>
              <w:t>zui-app-specs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9EDB" w14:textId="1820B88E" w:rsidR="000400D6" w:rsidRPr="00987C80" w:rsidRDefault="5DE3F657" w:rsidP="77A6589D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987C80">
              <w:rPr>
                <w:rFonts w:eastAsia="Arial" w:cs="Arial"/>
                <w:color w:val="000000" w:themeColor="text1"/>
                <w:sz w:val="22"/>
              </w:rPr>
              <w:t xml:space="preserve">Приложение </w:t>
            </w:r>
            <w:r w:rsidR="457FF4C8" w:rsidRPr="00987C80">
              <w:rPr>
                <w:rFonts w:eastAsia="Arial" w:cs="Arial"/>
                <w:color w:val="000000" w:themeColor="text1"/>
                <w:sz w:val="22"/>
              </w:rPr>
              <w:t>спецификаций</w:t>
            </w:r>
            <w:r w:rsidR="77A6589D" w:rsidRPr="00987C80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7A6589D" w:rsidRPr="77A6589D">
              <w:rPr>
                <w:rFonts w:eastAsia="Times New Roman" w:cs="Arial"/>
                <w:color w:val="000000" w:themeColor="text1"/>
                <w:sz w:val="22"/>
                <w:lang w:val="en-US"/>
              </w:rPr>
              <w:t>zui</w:t>
            </w:r>
            <w:r w:rsidR="77A6589D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7A6589D" w:rsidRPr="77A6589D">
              <w:rPr>
                <w:rFonts w:eastAsia="Times New Roman" w:cs="Arial"/>
                <w:color w:val="000000" w:themeColor="text1"/>
                <w:sz w:val="22"/>
                <w:lang w:val="en-US"/>
              </w:rPr>
              <w:t>app</w:t>
            </w:r>
            <w:r w:rsidR="77A6589D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7A6589D" w:rsidRPr="77A6589D">
              <w:rPr>
                <w:rFonts w:eastAsia="Times New Roman" w:cs="Arial"/>
                <w:color w:val="000000" w:themeColor="text1"/>
                <w:sz w:val="22"/>
                <w:lang w:val="en-US"/>
              </w:rPr>
              <w:t>specs</w:t>
            </w:r>
          </w:p>
        </w:tc>
      </w:tr>
      <w:tr w:rsidR="000400D6" w:rsidRPr="00003A60" w14:paraId="087B4D1F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B473" w14:textId="77777777" w:rsidR="000400D6" w:rsidRPr="00987C80" w:rsidRDefault="000400D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95C05" w14:textId="1BABC3A6" w:rsidR="000400D6" w:rsidRPr="000400D6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400D6">
              <w:rPr>
                <w:rFonts w:eastAsia="Times New Roman" w:cs="Arial"/>
                <w:color w:val="000000"/>
                <w:sz w:val="22"/>
                <w:lang w:val="en-US"/>
              </w:rPr>
              <w:t>zui-app-techs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0728" w14:textId="73BCA638" w:rsidR="000400D6" w:rsidRPr="00987C80" w:rsidRDefault="7495F480" w:rsidP="77A6589D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987C80">
              <w:rPr>
                <w:rFonts w:eastAsia="Arial" w:cs="Arial"/>
                <w:color w:val="000000" w:themeColor="text1"/>
                <w:sz w:val="22"/>
              </w:rPr>
              <w:t>Приложение методик</w:t>
            </w:r>
            <w:r w:rsidR="77A6589D" w:rsidRPr="00987C80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7A6589D" w:rsidRPr="77A6589D">
              <w:rPr>
                <w:rFonts w:eastAsia="Times New Roman" w:cs="Arial"/>
                <w:color w:val="000000" w:themeColor="text1"/>
                <w:sz w:val="22"/>
                <w:lang w:val="en-US"/>
              </w:rPr>
              <w:t>zui</w:t>
            </w:r>
            <w:r w:rsidR="77A6589D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7A6589D" w:rsidRPr="77A6589D">
              <w:rPr>
                <w:rFonts w:eastAsia="Times New Roman" w:cs="Arial"/>
                <w:color w:val="000000" w:themeColor="text1"/>
                <w:sz w:val="22"/>
                <w:lang w:val="en-US"/>
              </w:rPr>
              <w:t>app</w:t>
            </w:r>
            <w:r w:rsidR="77A6589D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7A6589D" w:rsidRPr="77A6589D">
              <w:rPr>
                <w:rFonts w:eastAsia="Times New Roman" w:cs="Arial"/>
                <w:color w:val="000000" w:themeColor="text1"/>
                <w:sz w:val="22"/>
                <w:lang w:val="en-US"/>
              </w:rPr>
              <w:t>techs</w:t>
            </w:r>
          </w:p>
        </w:tc>
      </w:tr>
      <w:tr w:rsidR="000400D6" w:rsidRPr="00003A60" w14:paraId="65FF847E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7CE0" w14:textId="77777777" w:rsidR="000400D6" w:rsidRPr="00987C80" w:rsidRDefault="000400D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A5606" w14:textId="4ABEB5B7" w:rsidR="000400D6" w:rsidRPr="000400D6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0400D6">
              <w:rPr>
                <w:rFonts w:eastAsia="Times New Roman" w:cs="Arial"/>
                <w:color w:val="000000"/>
                <w:sz w:val="22"/>
                <w:lang w:val="en-US"/>
              </w:rPr>
              <w:t>zui-app-testspecification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E3F1" w14:textId="520F9A9F" w:rsidR="000400D6" w:rsidRPr="00987C80" w:rsidRDefault="7495F480" w:rsidP="77A6589D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987C80">
              <w:rPr>
                <w:rFonts w:eastAsia="Arial" w:cs="Arial"/>
                <w:color w:val="000000" w:themeColor="text1"/>
                <w:sz w:val="22"/>
              </w:rPr>
              <w:t xml:space="preserve">Приложение </w:t>
            </w:r>
            <w:r w:rsidR="5D2C737F" w:rsidRPr="00987C80">
              <w:rPr>
                <w:rFonts w:eastAsia="Arial" w:cs="Arial"/>
                <w:color w:val="000000" w:themeColor="text1"/>
                <w:sz w:val="22"/>
              </w:rPr>
              <w:t>спецификаций</w:t>
            </w:r>
            <w:r w:rsidRPr="00987C80">
              <w:rPr>
                <w:rFonts w:eastAsia="Arial" w:cs="Arial"/>
                <w:color w:val="000000" w:themeColor="text1"/>
                <w:sz w:val="22"/>
              </w:rPr>
              <w:t xml:space="preserve"> проверок</w:t>
            </w:r>
            <w:r w:rsidR="77A6589D" w:rsidRPr="00987C80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7A6589D" w:rsidRPr="77A6589D">
              <w:rPr>
                <w:rFonts w:eastAsia="Times New Roman" w:cs="Arial"/>
                <w:color w:val="000000" w:themeColor="text1"/>
                <w:sz w:val="22"/>
                <w:lang w:val="en-US"/>
              </w:rPr>
              <w:t>zui</w:t>
            </w:r>
            <w:r w:rsidR="77A6589D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7A6589D" w:rsidRPr="77A6589D">
              <w:rPr>
                <w:rFonts w:eastAsia="Times New Roman" w:cs="Arial"/>
                <w:color w:val="000000" w:themeColor="text1"/>
                <w:sz w:val="22"/>
                <w:lang w:val="en-US"/>
              </w:rPr>
              <w:t>app</w:t>
            </w:r>
            <w:r w:rsidR="77A6589D" w:rsidRPr="00987C80">
              <w:rPr>
                <w:rFonts w:eastAsia="Times New Roman" w:cs="Arial"/>
                <w:color w:val="000000" w:themeColor="text1"/>
                <w:sz w:val="22"/>
              </w:rPr>
              <w:t>-</w:t>
            </w:r>
            <w:r w:rsidR="77A6589D" w:rsidRPr="77A6589D">
              <w:rPr>
                <w:rFonts w:eastAsia="Times New Roman" w:cs="Arial"/>
                <w:color w:val="000000" w:themeColor="text1"/>
                <w:sz w:val="22"/>
                <w:lang w:val="en-US"/>
              </w:rPr>
              <w:t>testspecification</w:t>
            </w:r>
          </w:p>
        </w:tc>
      </w:tr>
      <w:tr w:rsidR="000400D6" w:rsidRPr="00003A60" w14:paraId="1BA89E56" w14:textId="77777777" w:rsidTr="008222E7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CDD4" w14:textId="77777777" w:rsidR="000400D6" w:rsidRPr="00987C80" w:rsidRDefault="000400D6" w:rsidP="00B575E5">
            <w:pPr>
              <w:pStyle w:val="afc"/>
              <w:numPr>
                <w:ilvl w:val="0"/>
                <w:numId w:val="81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B28A3" w14:textId="07703DAA" w:rsidR="000400D6" w:rsidRPr="000400D6" w:rsidRDefault="000400D6" w:rsidP="00B575E5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00A87BBB">
              <w:rPr>
                <w:sz w:val="22"/>
                <w:lang w:val="en-US"/>
              </w:rPr>
              <w:t>zui-bff-graphql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E142" w14:textId="19217AF0" w:rsidR="000400D6" w:rsidRPr="00987C80" w:rsidRDefault="28472055" w:rsidP="77A6589D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987C80">
              <w:rPr>
                <w:rFonts w:eastAsia="Arial" w:cs="Arial"/>
                <w:color w:val="000000" w:themeColor="text1"/>
                <w:sz w:val="22"/>
              </w:rPr>
              <w:t>Приложение расширения</w:t>
            </w:r>
            <w:r w:rsidR="5D2C737F" w:rsidRPr="00987C80">
              <w:rPr>
                <w:rFonts w:eastAsia="Arial" w:cs="Arial"/>
                <w:color w:val="000000" w:themeColor="text1"/>
                <w:sz w:val="22"/>
              </w:rPr>
              <w:t xml:space="preserve"> схемы </w:t>
            </w:r>
            <w:r w:rsidR="5D2C737F" w:rsidRPr="5D2C737F">
              <w:rPr>
                <w:rFonts w:eastAsia="Arial" w:cs="Arial"/>
                <w:color w:val="000000" w:themeColor="text1"/>
                <w:sz w:val="22"/>
                <w:lang w:val="en-US"/>
              </w:rPr>
              <w:t>graphql</w:t>
            </w:r>
            <w:r w:rsidR="77A6589D" w:rsidRPr="00987C80">
              <w:rPr>
                <w:rFonts w:eastAsia="Arial" w:cs="Arial"/>
                <w:color w:val="000000" w:themeColor="text1"/>
                <w:sz w:val="22"/>
              </w:rPr>
              <w:t xml:space="preserve"> </w:t>
            </w:r>
            <w:r w:rsidR="77A6589D" w:rsidRPr="77A6589D">
              <w:rPr>
                <w:lang w:val="en-US"/>
              </w:rPr>
              <w:t>zui</w:t>
            </w:r>
            <w:r w:rsidR="77A6589D" w:rsidRPr="00987C80">
              <w:t>-</w:t>
            </w:r>
            <w:r w:rsidR="77A6589D" w:rsidRPr="77A6589D">
              <w:rPr>
                <w:lang w:val="en-US"/>
              </w:rPr>
              <w:t>bff</w:t>
            </w:r>
            <w:r w:rsidR="77A6589D" w:rsidRPr="00987C80">
              <w:t>-</w:t>
            </w:r>
            <w:r w:rsidR="77A6589D" w:rsidRPr="77A6589D">
              <w:rPr>
                <w:lang w:val="en-US"/>
              </w:rPr>
              <w:t>graphql</w:t>
            </w:r>
          </w:p>
        </w:tc>
      </w:tr>
    </w:tbl>
    <w:p w14:paraId="06B663A7" w14:textId="3A378244" w:rsidR="001E094B" w:rsidRPr="003C1652" w:rsidRDefault="001E094B" w:rsidP="00E912A0">
      <w:pPr>
        <w:pStyle w:val="2"/>
        <w:overflowPunct/>
        <w:autoSpaceDE/>
        <w:autoSpaceDN/>
        <w:adjustRightInd/>
        <w:textAlignment w:val="auto"/>
        <w:rPr>
          <w:sz w:val="28"/>
        </w:rPr>
      </w:pPr>
      <w:bookmarkStart w:id="67" w:name="_Toc153363140"/>
      <w:bookmarkStart w:id="68" w:name="_Toc153362999"/>
      <w:bookmarkStart w:id="69" w:name="_Toc153367092"/>
      <w:bookmarkStart w:id="70" w:name="_Toc153388701"/>
      <w:r w:rsidRPr="00806EDA">
        <w:rPr>
          <w:sz w:val="28"/>
        </w:rPr>
        <w:t>Р</w:t>
      </w:r>
      <w:bookmarkEnd w:id="67"/>
      <w:r w:rsidRPr="00806EDA">
        <w:rPr>
          <w:sz w:val="28"/>
        </w:rPr>
        <w:t>еестр</w:t>
      </w:r>
      <w:r w:rsidRPr="003C1652">
        <w:rPr>
          <w:sz w:val="28"/>
        </w:rPr>
        <w:t xml:space="preserve"> </w:t>
      </w:r>
      <w:r w:rsidRPr="00806EDA">
        <w:rPr>
          <w:sz w:val="28"/>
        </w:rPr>
        <w:t>базовых</w:t>
      </w:r>
      <w:r w:rsidRPr="003C1652">
        <w:rPr>
          <w:sz w:val="28"/>
        </w:rPr>
        <w:t xml:space="preserve"> </w:t>
      </w:r>
      <w:r w:rsidRPr="00806EDA">
        <w:rPr>
          <w:sz w:val="28"/>
        </w:rPr>
        <w:t>ролей</w:t>
      </w:r>
      <w:r w:rsidRPr="00E912A0">
        <w:rPr>
          <w:sz w:val="28"/>
        </w:rPr>
        <w:t xml:space="preserve"> </w:t>
      </w:r>
      <w:r w:rsidRPr="00806EDA">
        <w:rPr>
          <w:sz w:val="28"/>
        </w:rPr>
        <w:t>Платформы</w:t>
      </w:r>
      <w:bookmarkEnd w:id="57"/>
      <w:bookmarkEnd w:id="68"/>
      <w:bookmarkEnd w:id="69"/>
      <w:bookmarkEnd w:id="70"/>
    </w:p>
    <w:p w14:paraId="1E199F3D" w14:textId="7F329245" w:rsidR="001E094B" w:rsidRPr="007E69A3" w:rsidRDefault="00472094" w:rsidP="00806EDA">
      <w:pPr>
        <w:ind w:firstLine="709"/>
        <w:rPr>
          <w:rFonts w:cs="Arial"/>
          <w:sz w:val="22"/>
        </w:rPr>
      </w:pPr>
      <w:r>
        <w:rPr>
          <w:rFonts w:cs="Arial"/>
          <w:sz w:val="22"/>
        </w:rPr>
        <w:t>Б</w:t>
      </w:r>
      <w:r w:rsidRPr="007E69A3">
        <w:rPr>
          <w:rFonts w:cs="Arial"/>
          <w:sz w:val="22"/>
        </w:rPr>
        <w:t xml:space="preserve">азовые роли </w:t>
      </w:r>
      <w:r>
        <w:rPr>
          <w:rFonts w:cs="Arial"/>
          <w:sz w:val="22"/>
          <w:lang w:val="en-US"/>
        </w:rPr>
        <w:t>Apache</w:t>
      </w:r>
      <w:r w:rsidRPr="007B3534">
        <w:rPr>
          <w:rFonts w:cs="Arial"/>
          <w:sz w:val="22"/>
        </w:rPr>
        <w:t xml:space="preserve"> </w:t>
      </w:r>
      <w:r w:rsidRPr="007E69A3">
        <w:rPr>
          <w:rFonts w:cs="Arial"/>
          <w:sz w:val="22"/>
        </w:rPr>
        <w:t>Keycloak для модулей</w:t>
      </w:r>
      <w:r w:rsidRPr="00877B81">
        <w:rPr>
          <w:rFonts w:cs="Arial"/>
          <w:sz w:val="22"/>
        </w:rPr>
        <w:t xml:space="preserve"> </w:t>
      </w:r>
      <w:r>
        <w:rPr>
          <w:rFonts w:cs="Arial"/>
          <w:color w:val="000000"/>
          <w:sz w:val="22"/>
          <w:lang w:val="en-US" w:eastAsia="ru-RU"/>
        </w:rPr>
        <w:t>ZQL</w:t>
      </w:r>
      <w:r w:rsidRPr="00877B81">
        <w:rPr>
          <w:rFonts w:cs="Arial"/>
          <w:color w:val="000000"/>
          <w:sz w:val="22"/>
          <w:lang w:eastAsia="ru-RU"/>
        </w:rPr>
        <w:t xml:space="preserve"> </w:t>
      </w:r>
      <w:r>
        <w:rPr>
          <w:rFonts w:cs="Arial"/>
          <w:color w:val="000000"/>
          <w:sz w:val="22"/>
          <w:lang w:eastAsia="ru-RU"/>
        </w:rPr>
        <w:t>КОРП ЛИМС</w:t>
      </w:r>
      <w:r w:rsidRPr="007E69A3">
        <w:rPr>
          <w:rFonts w:cs="Arial"/>
          <w:sz w:val="22"/>
        </w:rPr>
        <w:t xml:space="preserve"> представлены </w:t>
      </w:r>
      <w:r>
        <w:rPr>
          <w:rFonts w:cs="Arial"/>
          <w:sz w:val="22"/>
        </w:rPr>
        <w:t>в</w:t>
      </w:r>
      <w:r w:rsidRPr="007E69A3">
        <w:rPr>
          <w:rFonts w:cs="Arial"/>
          <w:sz w:val="22"/>
        </w:rPr>
        <w:t xml:space="preserve"> </w:t>
      </w:r>
      <w:r w:rsidR="004611F3">
        <w:rPr>
          <w:rFonts w:cs="Arial"/>
          <w:sz w:val="22"/>
        </w:rPr>
        <w:fldChar w:fldCharType="begin"/>
      </w:r>
      <w:r w:rsidR="004611F3">
        <w:rPr>
          <w:rFonts w:cs="Arial"/>
          <w:sz w:val="22"/>
        </w:rPr>
        <w:instrText xml:space="preserve"> REF _Ref153363813 \h  \* MERGEFORMAT </w:instrText>
      </w:r>
      <w:r w:rsidR="004611F3">
        <w:rPr>
          <w:rFonts w:cs="Arial"/>
          <w:sz w:val="22"/>
        </w:rPr>
      </w:r>
      <w:r w:rsidR="004611F3">
        <w:rPr>
          <w:rFonts w:cs="Arial"/>
          <w:sz w:val="22"/>
        </w:rPr>
        <w:fldChar w:fldCharType="separate"/>
      </w:r>
      <w:r w:rsidR="004611F3" w:rsidRPr="004611F3">
        <w:rPr>
          <w:rFonts w:cs="Arial"/>
          <w:sz w:val="22"/>
        </w:rPr>
        <w:t>Таблице</w:t>
      </w:r>
      <w:r w:rsidR="004611F3" w:rsidRPr="004611F3">
        <w:rPr>
          <w:rFonts w:cs="Arial"/>
        </w:rPr>
        <w:t xml:space="preserve"> </w:t>
      </w:r>
      <w:r w:rsidR="004611F3">
        <w:rPr>
          <w:rFonts w:cs="Arial"/>
          <w:noProof/>
        </w:rPr>
        <w:t>5</w:t>
      </w:r>
      <w:r w:rsidR="004611F3">
        <w:rPr>
          <w:rFonts w:cs="Arial"/>
          <w:sz w:val="22"/>
        </w:rPr>
        <w:fldChar w:fldCharType="end"/>
      </w:r>
      <w:r w:rsidRPr="00472094">
        <w:rPr>
          <w:rFonts w:cs="Arial"/>
          <w:sz w:val="22"/>
        </w:rPr>
        <w:fldChar w:fldCharType="begin"/>
      </w:r>
      <w:r w:rsidRPr="00472094">
        <w:rPr>
          <w:rFonts w:cs="Arial"/>
          <w:sz w:val="22"/>
        </w:rPr>
        <w:instrText xml:space="preserve"> REF _Ref152235475 \h </w:instrText>
      </w:r>
      <w:r>
        <w:rPr>
          <w:rFonts w:cs="Arial"/>
          <w:sz w:val="22"/>
        </w:rPr>
        <w:instrText xml:space="preserve"> \* MERGEFORMAT </w:instrText>
      </w:r>
      <w:r w:rsidRPr="00472094">
        <w:rPr>
          <w:rFonts w:cs="Arial"/>
          <w:sz w:val="22"/>
        </w:rPr>
      </w:r>
      <w:r w:rsidRPr="00472094">
        <w:rPr>
          <w:rFonts w:cs="Arial"/>
          <w:sz w:val="22"/>
        </w:rPr>
        <w:fldChar w:fldCharType="end"/>
      </w:r>
      <w:r w:rsidR="001E094B" w:rsidRPr="007E69A3">
        <w:rPr>
          <w:rFonts w:cs="Arial"/>
          <w:sz w:val="22"/>
        </w:rPr>
        <w:t>:</w:t>
      </w:r>
    </w:p>
    <w:p w14:paraId="57FEA905" w14:textId="77777777" w:rsidR="001E094B" w:rsidRPr="007E69A3" w:rsidRDefault="001E094B" w:rsidP="00806EDA">
      <w:pPr>
        <w:ind w:firstLine="709"/>
        <w:rPr>
          <w:rFonts w:cs="Arial"/>
          <w:sz w:val="22"/>
        </w:rPr>
      </w:pPr>
      <w:r w:rsidRPr="007E69A3">
        <w:rPr>
          <w:rFonts w:cs="Arial"/>
          <w:sz w:val="22"/>
        </w:rPr>
        <w:t xml:space="preserve">1. </w:t>
      </w:r>
      <w:r w:rsidRPr="007E69A3">
        <w:rPr>
          <w:rFonts w:cs="Arial"/>
          <w:sz w:val="22"/>
          <w:lang w:val="en-US"/>
        </w:rPr>
        <w:t>Admin</w:t>
      </w:r>
      <w:r w:rsidRPr="007E69A3">
        <w:rPr>
          <w:rFonts w:cs="Arial"/>
          <w:sz w:val="22"/>
        </w:rPr>
        <w:t xml:space="preserve"> – имеет права на создание, чтение, обновление и удаление объектов данных в модуле.</w:t>
      </w:r>
    </w:p>
    <w:p w14:paraId="5FA7180E" w14:textId="77777777" w:rsidR="001E094B" w:rsidRPr="007E69A3" w:rsidRDefault="001E094B" w:rsidP="00806EDA">
      <w:pPr>
        <w:ind w:firstLine="709"/>
        <w:rPr>
          <w:rFonts w:cs="Arial"/>
          <w:sz w:val="22"/>
        </w:rPr>
      </w:pPr>
      <w:r w:rsidRPr="007E69A3">
        <w:rPr>
          <w:rFonts w:cs="Arial"/>
          <w:sz w:val="22"/>
        </w:rPr>
        <w:t xml:space="preserve">2. </w:t>
      </w:r>
      <w:r w:rsidRPr="007E69A3">
        <w:rPr>
          <w:rFonts w:cs="Arial"/>
          <w:sz w:val="22"/>
          <w:lang w:val="en-US"/>
        </w:rPr>
        <w:t>Viewer</w:t>
      </w:r>
      <w:r w:rsidRPr="007E69A3">
        <w:rPr>
          <w:rFonts w:cs="Arial"/>
          <w:sz w:val="22"/>
        </w:rPr>
        <w:t xml:space="preserve"> – имеет права на чтение объектов данных в модуле.</w:t>
      </w:r>
    </w:p>
    <w:p w14:paraId="44092059" w14:textId="31EE1CA9" w:rsidR="004611F3" w:rsidRDefault="001E094B" w:rsidP="004611F3">
      <w:pPr>
        <w:pStyle w:val="a3"/>
        <w:keepNext/>
        <w:ind w:firstLine="0"/>
        <w:jc w:val="left"/>
      </w:pPr>
      <w:bookmarkStart w:id="71" w:name="_Ref153363813"/>
      <w:r w:rsidRPr="00806EDA">
        <w:rPr>
          <w:rFonts w:ascii="Arial" w:hAnsi="Arial" w:cs="Arial"/>
          <w:szCs w:val="20"/>
        </w:rPr>
        <w:t xml:space="preserve">Таблица </w:t>
      </w:r>
      <w:r w:rsidRPr="00806EDA">
        <w:rPr>
          <w:rFonts w:ascii="Arial" w:hAnsi="Arial" w:cs="Arial"/>
          <w:szCs w:val="20"/>
        </w:rPr>
        <w:fldChar w:fldCharType="begin"/>
      </w:r>
      <w:r w:rsidRPr="004611F3">
        <w:rPr>
          <w:rFonts w:ascii="Arial" w:hAnsi="Arial" w:cs="Arial"/>
        </w:rPr>
        <w:instrText xml:space="preserve"> SEQ Таблица \* ARABIC </w:instrText>
      </w:r>
      <w:r w:rsidRPr="00806EDA">
        <w:rPr>
          <w:rFonts w:ascii="Arial" w:hAnsi="Arial" w:cs="Arial"/>
          <w:szCs w:val="20"/>
        </w:rPr>
        <w:fldChar w:fldCharType="separate"/>
      </w:r>
      <w:r w:rsidR="00B8325E">
        <w:rPr>
          <w:rFonts w:ascii="Arial" w:hAnsi="Arial" w:cs="Arial"/>
        </w:rPr>
        <w:t>5</w:t>
      </w:r>
      <w:r w:rsidRPr="00806EDA">
        <w:rPr>
          <w:rFonts w:ascii="Arial" w:hAnsi="Arial" w:cs="Arial"/>
          <w:szCs w:val="20"/>
        </w:rPr>
        <w:fldChar w:fldCharType="end"/>
      </w:r>
      <w:bookmarkEnd w:id="71"/>
      <w:r w:rsidR="004611F3" w:rsidRPr="004611F3">
        <w:rPr>
          <w:rFonts w:ascii="Arial" w:hAnsi="Arial" w:cs="Arial"/>
          <w:szCs w:val="20"/>
        </w:rPr>
        <w:t xml:space="preserve"> Р</w:t>
      </w:r>
      <w:r w:rsidR="004611F3" w:rsidRPr="00806EDA">
        <w:rPr>
          <w:rFonts w:ascii="Arial" w:hAnsi="Arial" w:cs="Arial"/>
          <w:szCs w:val="20"/>
        </w:rPr>
        <w:t>еестр базовых ролей</w:t>
      </w:r>
      <w:r w:rsidR="004611F3">
        <w:rPr>
          <w:rFonts w:ascii="Arial" w:hAnsi="Arial" w:cs="Arial"/>
          <w:szCs w:val="20"/>
        </w:rPr>
        <w:t xml:space="preserve"> Платформы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701"/>
        <w:gridCol w:w="1588"/>
        <w:gridCol w:w="1787"/>
        <w:gridCol w:w="1068"/>
        <w:gridCol w:w="2503"/>
      </w:tblGrid>
      <w:tr w:rsidR="00E25F2E" w:rsidRPr="007E69A3" w14:paraId="205AF98C" w14:textId="77777777" w:rsidTr="004611F3">
        <w:trPr>
          <w:trHeight w:val="300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BA"/>
          </w:tcPr>
          <w:p w14:paraId="088ABFB8" w14:textId="77777777" w:rsidR="001E094B" w:rsidRPr="00806EDA" w:rsidRDefault="001E094B" w:rsidP="00806EDA">
            <w:pPr>
              <w:spacing w:line="240" w:lineRule="auto"/>
              <w:ind w:firstLine="0"/>
              <w:jc w:val="center"/>
              <w:rPr>
                <w:rFonts w:cs="Arial"/>
                <w:szCs w:val="20"/>
              </w:rPr>
            </w:pPr>
            <w:r w:rsidRPr="00806EDA">
              <w:rPr>
                <w:rFonts w:cs="Arial"/>
                <w:b/>
                <w:color w:val="FFFFFF"/>
                <w:szCs w:val="20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BA"/>
          </w:tcPr>
          <w:p w14:paraId="4DE9A99E" w14:textId="77777777" w:rsidR="001E094B" w:rsidRPr="00806EDA" w:rsidRDefault="001E094B" w:rsidP="00806EDA">
            <w:pPr>
              <w:spacing w:line="240" w:lineRule="auto"/>
              <w:ind w:firstLine="0"/>
              <w:jc w:val="center"/>
              <w:rPr>
                <w:rFonts w:cs="Arial"/>
                <w:szCs w:val="20"/>
              </w:rPr>
            </w:pPr>
            <w:r w:rsidRPr="00806EDA">
              <w:rPr>
                <w:rFonts w:cs="Arial"/>
                <w:b/>
                <w:color w:val="FFFFFF"/>
                <w:szCs w:val="20"/>
              </w:rPr>
              <w:t>Базовая роль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BA"/>
          </w:tcPr>
          <w:p w14:paraId="181CFFF2" w14:textId="77777777" w:rsidR="001E094B" w:rsidRPr="00806EDA" w:rsidRDefault="001E094B" w:rsidP="00806EDA">
            <w:pPr>
              <w:spacing w:line="240" w:lineRule="auto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  <w:r w:rsidRPr="00806EDA">
              <w:rPr>
                <w:rFonts w:cs="Arial"/>
                <w:b/>
                <w:color w:val="FFFFFF"/>
                <w:szCs w:val="20"/>
                <w:lang w:eastAsia="ru-RU"/>
              </w:rPr>
              <w:t>Наименование Бизнес-системы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BA"/>
          </w:tcPr>
          <w:p w14:paraId="2B93AFD2" w14:textId="77777777" w:rsidR="001E094B" w:rsidRPr="00806EDA" w:rsidRDefault="001E094B" w:rsidP="00806EDA">
            <w:pPr>
              <w:spacing w:line="240" w:lineRule="auto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  <w:r w:rsidRPr="00806EDA">
              <w:rPr>
                <w:rFonts w:cs="Arial"/>
                <w:b/>
                <w:color w:val="FFFFFF"/>
                <w:szCs w:val="20"/>
              </w:rPr>
              <w:t>Модуль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BA"/>
          </w:tcPr>
          <w:p w14:paraId="5BCCDB03" w14:textId="77777777" w:rsidR="001E094B" w:rsidRPr="00806EDA" w:rsidRDefault="001E094B" w:rsidP="00806EDA">
            <w:pPr>
              <w:spacing w:line="240" w:lineRule="auto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  <w:r w:rsidRPr="00806EDA">
              <w:rPr>
                <w:rFonts w:cs="Arial"/>
                <w:b/>
                <w:color w:val="FFFFFF"/>
                <w:szCs w:val="20"/>
              </w:rPr>
              <w:t>Вид доступа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BA"/>
          </w:tcPr>
          <w:p w14:paraId="5CFAE61E" w14:textId="77777777" w:rsidR="001E094B" w:rsidRPr="00806EDA" w:rsidRDefault="001E094B" w:rsidP="00806EDA">
            <w:pPr>
              <w:spacing w:line="240" w:lineRule="auto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  <w:r w:rsidRPr="00806EDA">
              <w:rPr>
                <w:rFonts w:cs="Arial"/>
                <w:b/>
                <w:color w:val="FFFFFF"/>
                <w:szCs w:val="20"/>
              </w:rPr>
              <w:t>Состав</w:t>
            </w:r>
          </w:p>
        </w:tc>
      </w:tr>
      <w:tr w:rsidR="00E25F2E" w:rsidRPr="007E69A3" w14:paraId="4A77F99C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31DF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A12D3" w14:textId="77777777" w:rsidR="001E094B" w:rsidRPr="007E69A3" w:rsidRDefault="001E094B" w:rsidP="00C66BB2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zif-calc-admin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0830" w14:textId="291039A0" w:rsidR="001E094B" w:rsidRPr="00364E66" w:rsidRDefault="00FC4C09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3E39F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Модуль расчетов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F77E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Admin</w:t>
            </w:r>
          </w:p>
        </w:tc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8778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хранения метаданных по расчетным свойствам объектной модели - zif-cm-metadata.</w:t>
            </w:r>
          </w:p>
        </w:tc>
      </w:tr>
      <w:tr w:rsidR="00E25F2E" w:rsidRPr="007E69A3" w14:paraId="7DBBA50A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A88A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1B24A" w14:textId="77777777" w:rsidR="001E094B" w:rsidRPr="007E69A3" w:rsidRDefault="001E094B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zif-calc-viewer</w:t>
            </w: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99F8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BE2D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7A3A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Viewer</w:t>
            </w:r>
          </w:p>
        </w:tc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A72F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</w:tr>
      <w:tr w:rsidR="00E25F2E" w:rsidRPr="007E69A3" w14:paraId="5BC21ADE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7149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1D2B6" w14:textId="77777777" w:rsidR="001E094B" w:rsidRPr="007E69A3" w:rsidRDefault="001E094B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zif-events-admin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7E1C" w14:textId="6E7F87EA" w:rsidR="001E094B" w:rsidRPr="007E69A3" w:rsidRDefault="00FC4C09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BEAE3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Модуль событий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E3E7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Admin</w:t>
            </w:r>
          </w:p>
        </w:tc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DBCC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событий - zif-events.</w:t>
            </w:r>
          </w:p>
        </w:tc>
      </w:tr>
      <w:tr w:rsidR="00E25F2E" w:rsidRPr="007E69A3" w14:paraId="04F541BD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96EE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411F7" w14:textId="77777777" w:rsidR="001E094B" w:rsidRPr="007E69A3" w:rsidRDefault="001E094B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zif-events-viewer</w:t>
            </w: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DA9D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A77B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E97C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Viewer</w:t>
            </w:r>
          </w:p>
        </w:tc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FEAE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</w:tr>
      <w:tr w:rsidR="00E25F2E" w:rsidRPr="007E69A3" w14:paraId="004EC57B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B20C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64DA8" w14:textId="77777777" w:rsidR="001E094B" w:rsidRPr="007E69A3" w:rsidRDefault="001E094B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zif-licensing-admin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CA99" w14:textId="2D8DFF37" w:rsidR="001E094B" w:rsidRPr="007E69A3" w:rsidRDefault="00FC4C09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21BA3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Модуль лицензирования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FDB3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Admin</w:t>
            </w:r>
          </w:p>
        </w:tc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B2C9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лицензирования - zif-licensing.</w:t>
            </w:r>
          </w:p>
        </w:tc>
      </w:tr>
      <w:tr w:rsidR="00E25F2E" w:rsidRPr="007E69A3" w14:paraId="3BF21722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A7EB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8D0F7" w14:textId="77777777" w:rsidR="001E094B" w:rsidRPr="007E69A3" w:rsidRDefault="001E094B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zif-licensing-viewer</w:t>
            </w: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7FDA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AC3A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2BB3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Viewer</w:t>
            </w:r>
          </w:p>
        </w:tc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4AD1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</w:tr>
      <w:tr w:rsidR="005A75CB" w:rsidRPr="006C3DC9" w14:paraId="63B239DF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39B5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8C41A" w14:textId="77777777" w:rsidR="001E094B" w:rsidRPr="007E69A3" w:rsidRDefault="001E094B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zif-mnemoscheme-admin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C9C6" w14:textId="3B84A757" w:rsidR="001E094B" w:rsidRPr="007E69A3" w:rsidRDefault="00FC4C09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490D7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Модуль мнемосхем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4EC4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Admin</w:t>
            </w:r>
          </w:p>
        </w:tc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73B2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</w:t>
            </w: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 xml:space="preserve"> </w:t>
            </w:r>
            <w:r w:rsidRPr="007E69A3">
              <w:rPr>
                <w:rFonts w:eastAsia="Arial" w:cs="Arial"/>
                <w:color w:val="000000"/>
                <w:sz w:val="22"/>
              </w:rPr>
              <w:t>мнемосхем</w:t>
            </w: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 xml:space="preserve"> - zif-mnemoschemes-storage.</w:t>
            </w:r>
          </w:p>
        </w:tc>
      </w:tr>
      <w:tr w:rsidR="00E25F2E" w:rsidRPr="007E69A3" w14:paraId="24F07524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016B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44CE" w14:textId="77777777" w:rsidR="001E094B" w:rsidRPr="007E69A3" w:rsidRDefault="001E094B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zif-mnemoscheme-viewer</w:t>
            </w: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71FF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1157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F7F1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Viewer</w:t>
            </w:r>
          </w:p>
        </w:tc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C160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</w:tr>
      <w:tr w:rsidR="005A75CB" w:rsidRPr="007E69A3" w14:paraId="0ED8DCAF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A3D2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B7C8A" w14:textId="77777777" w:rsidR="001E094B" w:rsidRPr="007E69A3" w:rsidRDefault="001E094B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zif-notifications-admin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59E64" w14:textId="0C22BA30" w:rsidR="001E094B" w:rsidRPr="007E69A3" w:rsidRDefault="00FC4C09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A174E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Модуль уведомлений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CEED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Admin</w:t>
            </w:r>
          </w:p>
        </w:tc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B076E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уведомлений - zif-notifications.</w:t>
            </w:r>
          </w:p>
        </w:tc>
      </w:tr>
      <w:tr w:rsidR="005A75CB" w:rsidRPr="007E69A3" w14:paraId="1A3BBA74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D142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6A6D9" w14:textId="77777777" w:rsidR="001E094B" w:rsidRPr="007E69A3" w:rsidRDefault="001E094B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zif-notifications-viewer</w:t>
            </w: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8C74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0BC4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83EF0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Viewer</w:t>
            </w:r>
          </w:p>
        </w:tc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43C6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</w:tr>
      <w:tr w:rsidR="005A75CB" w:rsidRPr="007E69A3" w14:paraId="12F2F52A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BE79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3E2A0" w14:textId="77777777" w:rsidR="001E094B" w:rsidRPr="007E69A3" w:rsidRDefault="001E094B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zif-om-admin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AA4D0" w14:textId="2EA1F680" w:rsidR="00C15F69" w:rsidRPr="007E69A3" w:rsidRDefault="00FC4C09" w:rsidP="00C66BB2">
            <w:pPr>
              <w:spacing w:line="240" w:lineRule="auto"/>
              <w:ind w:firstLine="0"/>
              <w:jc w:val="left"/>
              <w:rPr>
                <w:rFonts w:cs="Arial"/>
                <w:color w:val="000000"/>
                <w:sz w:val="22"/>
                <w:lang w:eastAsia="ru-RU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16C5E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Модуль объектной модели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743D1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Admin</w:t>
            </w:r>
          </w:p>
        </w:tc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17188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объектной модели - zif-om-object</w:t>
            </w:r>
          </w:p>
          <w:p w14:paraId="34AD489F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справочников - zif-rdm-common</w:t>
            </w:r>
          </w:p>
          <w:p w14:paraId="76C7C9E9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управления ресурсами источников данных объектных моделей - zif-om-datareferences</w:t>
            </w:r>
          </w:p>
          <w:p w14:paraId="6999DACA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управления связями между ресурсами объектных моделей - zif-om-relationship</w:t>
            </w:r>
          </w:p>
          <w:p w14:paraId="4E6B6DFE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управления единицами измерения свойств в объектных моделях - zif-om-uom</w:t>
            </w:r>
          </w:p>
          <w:p w14:paraId="0A6797B9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Cервис типов значений - zif-om-valuetypes</w:t>
            </w:r>
          </w:p>
          <w:p w14:paraId="43343DA4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lastRenderedPageBreak/>
              <w:t>Сервис для операции импорта и экспорта данных в excel. - zif-om-objectmodel2excel</w:t>
            </w:r>
          </w:p>
          <w:p w14:paraId="462DA793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управления партиями материалов - zif-material-lot</w:t>
            </w:r>
          </w:p>
          <w:p w14:paraId="60829AED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настройки спецификаций и схем данных - zif-om-testspecification</w:t>
            </w:r>
          </w:p>
          <w:p w14:paraId="0D7E5EDA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запросов к внешним SQL источникам данных - zif-om-sqldatasource</w:t>
            </w:r>
          </w:p>
          <w:p w14:paraId="44098220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хранения наборов свойств - zif-propertyset</w:t>
            </w:r>
          </w:p>
          <w:p w14:paraId="3BD1D08E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хранения наборов свойств - zif-om-properties-view</w:t>
            </w:r>
          </w:p>
          <w:p w14:paraId="7B3AA3A3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управления ресурсами процессов и операций объектной модели - zif-om-process</w:t>
            </w:r>
          </w:p>
          <w:p w14:paraId="13A48C12" w14:textId="77777777" w:rsidR="00380E2B" w:rsidRPr="007E69A3" w:rsidRDefault="00380E2B" w:rsidP="00380E2B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 xml:space="preserve">Сервисы графического конфигурирования zif-om-configurator </w:t>
            </w:r>
          </w:p>
          <w:p w14:paraId="2A9E38BA" w14:textId="77777777" w:rsidR="00380E2B" w:rsidRPr="007E69A3" w:rsidRDefault="00380E2B" w:rsidP="00380E2B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zui-app-om-configurator</w:t>
            </w:r>
          </w:p>
        </w:tc>
      </w:tr>
      <w:tr w:rsidR="005A75CB" w:rsidRPr="007E69A3" w14:paraId="65AA5A02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0B93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CCC89" w14:textId="77777777" w:rsidR="001E094B" w:rsidRPr="007E69A3" w:rsidRDefault="001E094B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zif-om-viewer</w:t>
            </w: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7E36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9A4F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1A77C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Viewer</w:t>
            </w:r>
          </w:p>
        </w:tc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1144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</w:tr>
      <w:tr w:rsidR="005A75CB" w:rsidRPr="006C3DC9" w14:paraId="1BCA1998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E5C1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9ED97" w14:textId="77777777" w:rsidR="001E094B" w:rsidRPr="007E69A3" w:rsidRDefault="001E094B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zif-portal-admin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C707A" w14:textId="167A5A47" w:rsidR="001E094B" w:rsidRPr="007E69A3" w:rsidRDefault="00FC4C09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3E21E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Модуль портала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68506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Admin</w:t>
            </w:r>
          </w:p>
        </w:tc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9EEC6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</w:t>
            </w: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 xml:space="preserve"> </w:t>
            </w:r>
            <w:r w:rsidRPr="007E69A3">
              <w:rPr>
                <w:rFonts w:eastAsia="Arial" w:cs="Arial"/>
                <w:color w:val="000000"/>
                <w:sz w:val="22"/>
              </w:rPr>
              <w:t>настроек</w:t>
            </w: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 xml:space="preserve"> - zif-portal-settings</w:t>
            </w:r>
          </w:p>
        </w:tc>
      </w:tr>
      <w:tr w:rsidR="005A75CB" w:rsidRPr="007E69A3" w14:paraId="6FB40AE5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92D8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22BE7" w14:textId="77777777" w:rsidR="001E094B" w:rsidRPr="007E69A3" w:rsidRDefault="001E094B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zif-portal-viewer</w:t>
            </w: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909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4298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192AB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Viewer</w:t>
            </w:r>
          </w:p>
        </w:tc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E9A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</w:tr>
      <w:tr w:rsidR="005A75CB" w:rsidRPr="007E69A3" w14:paraId="07EAD9C4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E442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B9591" w14:textId="77777777" w:rsidR="001E094B" w:rsidRPr="007E69A3" w:rsidRDefault="001E094B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zif-process-admin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09D60" w14:textId="2EBD3F96" w:rsidR="00C15F69" w:rsidRPr="007E69A3" w:rsidRDefault="00FC4C09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268C7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Модуль процессов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A92B5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Admin</w:t>
            </w:r>
          </w:p>
        </w:tc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AD955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дашбордов - zif-dashboard</w:t>
            </w:r>
          </w:p>
          <w:p w14:paraId="344078D5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отчетов - zif-reporting</w:t>
            </w:r>
          </w:p>
          <w:p w14:paraId="28684CE3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работы с ручным вводом - zif-datainput</w:t>
            </w:r>
          </w:p>
          <w:p w14:paraId="445A5B35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Универсальная витрина данных - zif-universal-datamart</w:t>
            </w:r>
          </w:p>
          <w:p w14:paraId="5969E9AD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lastRenderedPageBreak/>
              <w:t>Сервис для управления интерфейсами - zif-interface-manager</w:t>
            </w:r>
          </w:p>
          <w:p w14:paraId="4F36817D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  <w:p w14:paraId="79128AF9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для множественной загрузки и выгрузки ресурсов деплойментов камунды - zif-workflow-relocator</w:t>
            </w:r>
          </w:p>
          <w:p w14:paraId="576A683E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для хранения шаблонов и генерации отчетов на их основе - zif-datalink</w:t>
            </w:r>
          </w:p>
          <w:p w14:paraId="282E010B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экспорта-импорта коллекторов NiFi - zif-export-nifi-collectors</w:t>
            </w:r>
          </w:p>
        </w:tc>
      </w:tr>
      <w:tr w:rsidR="005A75CB" w:rsidRPr="007E69A3" w14:paraId="026476E7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F4B7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8F961" w14:textId="77777777" w:rsidR="001E094B" w:rsidRPr="007E69A3" w:rsidRDefault="001E094B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zif-process-viewer</w:t>
            </w: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E376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3548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AD81D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Viewer</w:t>
            </w:r>
          </w:p>
        </w:tc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728D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</w:tr>
      <w:tr w:rsidR="005A75CB" w:rsidRPr="007E69A3" w14:paraId="50774A10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20B5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DA0B7" w14:textId="77777777" w:rsidR="001E094B" w:rsidRPr="007E69A3" w:rsidRDefault="001E094B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zif-rtdb-admin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B589C" w14:textId="1EE9E2DB" w:rsidR="001E094B" w:rsidRPr="007E69A3" w:rsidRDefault="00FC4C09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32121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Модуль временных рядов (RTDB)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ABB45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Admin</w:t>
            </w:r>
          </w:p>
        </w:tc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F618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получения таблицы качеств - zif-quality-service</w:t>
            </w:r>
          </w:p>
          <w:p w14:paraId="74B3E11D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хранения временных рядов - zif-rtdb-data</w:t>
            </w:r>
          </w:p>
          <w:p w14:paraId="33D0130B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метаданных тегов - zif-rtdb-metadata</w:t>
            </w:r>
          </w:p>
        </w:tc>
      </w:tr>
      <w:tr w:rsidR="005A75CB" w:rsidRPr="007E69A3" w14:paraId="65F4447D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2314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B72E2" w14:textId="77777777" w:rsidR="001E094B" w:rsidRPr="007E69A3" w:rsidRDefault="001E094B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zif-rtdb-viewer</w:t>
            </w: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1FEC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4FB7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AF50D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Viewer</w:t>
            </w:r>
          </w:p>
        </w:tc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B7D5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</w:tr>
      <w:tr w:rsidR="00E25F2E" w:rsidRPr="007E69A3" w14:paraId="614B1A7C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4EA4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9E49C" w14:textId="77777777" w:rsidR="001E094B" w:rsidRPr="007E69A3" w:rsidRDefault="001E094B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zif-security-admin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1840" w14:textId="0DB0B062" w:rsidR="001E094B" w:rsidRPr="007E69A3" w:rsidRDefault="00FC4C09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33872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Модуль безопасности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6E85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Admin</w:t>
            </w:r>
          </w:p>
        </w:tc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9697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авторизации - zif-security.</w:t>
            </w:r>
          </w:p>
        </w:tc>
      </w:tr>
      <w:tr w:rsidR="00E25F2E" w:rsidRPr="007E69A3" w14:paraId="059CA6A4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FC2A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D870F" w14:textId="77777777" w:rsidR="001E094B" w:rsidRPr="007E69A3" w:rsidRDefault="001E094B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zif-security-viewer</w:t>
            </w: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464E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01D8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7756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Viewer</w:t>
            </w:r>
          </w:p>
        </w:tc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FD1B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</w:tr>
      <w:tr w:rsidR="005A75CB" w:rsidRPr="007E69A3" w14:paraId="6EDAC45C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8D09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C7998" w14:textId="77777777" w:rsidR="001E094B" w:rsidRPr="007E69A3" w:rsidRDefault="001E094B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zif-sm-admin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1A891" w14:textId="4E6B6000" w:rsidR="001E094B" w:rsidRPr="007E69A3" w:rsidRDefault="00FC4C09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C8F2E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Модуль семантической модели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D9CA5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Admin</w:t>
            </w:r>
          </w:p>
        </w:tc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F43FB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справочных данных моделей ISA-95 - zif-sm-directories;</w:t>
            </w:r>
          </w:p>
          <w:p w14:paraId="09DFA617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модели определения операций ISA-95 - zif-sm-operationdefinition.</w:t>
            </w:r>
          </w:p>
          <w:p w14:paraId="63F372C8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модели выполнения операций ISA-95 - zif-sm-operationperformance.</w:t>
            </w:r>
          </w:p>
          <w:p w14:paraId="0D8745DD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 xml:space="preserve">Сервис модели планирования операций </w:t>
            </w:r>
            <w:r w:rsidRPr="007E69A3">
              <w:rPr>
                <w:rFonts w:eastAsia="Arial" w:cs="Arial"/>
                <w:color w:val="000000"/>
                <w:sz w:val="22"/>
              </w:rPr>
              <w:lastRenderedPageBreak/>
              <w:t>ISA-95 - zif-sm-operationsschedule.</w:t>
            </w:r>
          </w:p>
          <w:p w14:paraId="198FF5A5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управления процессами, сегментами процессов, их спецификациями и связями - zif-sm-process.</w:t>
            </w:r>
          </w:p>
          <w:p w14:paraId="42CF83EC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модели спецификаций проверкой ISA-95 - zif-sm-testspecification.</w:t>
            </w:r>
          </w:p>
          <w:p w14:paraId="2E04CB6E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производственных календарей - zif-sm-workcalendar.</w:t>
            </w:r>
          </w:p>
          <w:p w14:paraId="08FCF482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модели определения работ ISA-95 - zif-sm-workdefinition.</w:t>
            </w:r>
          </w:p>
          <w:p w14:paraId="6B3CE5E2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модели выполнения работ ISA-95 - zif-sm-workperformance.</w:t>
            </w:r>
          </w:p>
          <w:p w14:paraId="1A4BF3F5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модели планирования работ ISA-95 - zif-sm-workschedule.</w:t>
            </w:r>
          </w:p>
        </w:tc>
      </w:tr>
      <w:tr w:rsidR="00915ADD" w:rsidRPr="007E69A3" w14:paraId="53606FEE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ECC4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6F20C" w14:textId="77777777" w:rsidR="001E094B" w:rsidRPr="007E69A3" w:rsidRDefault="001E094B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zif-sm-viewer</w:t>
            </w: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7DD8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85E2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514B4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Viewer</w:t>
            </w:r>
          </w:p>
        </w:tc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22EC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</w:tr>
      <w:tr w:rsidR="005A75CB" w:rsidRPr="007E69A3" w14:paraId="2DF21829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E024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DA763" w14:textId="77777777" w:rsidR="001E094B" w:rsidRPr="007E69A3" w:rsidRDefault="001E094B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zif-udl-admin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406F" w14:textId="084ED1A2" w:rsidR="001E094B" w:rsidRPr="007E69A3" w:rsidRDefault="00FC4C09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39008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Модуль универсального слоя доступа к данным (UDL)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551B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Admin</w:t>
            </w:r>
          </w:p>
        </w:tc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B8A3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</w:rPr>
              <w:t>Сервис по работе с архивами - zif-udl-dfawebapi</w:t>
            </w:r>
          </w:p>
        </w:tc>
      </w:tr>
      <w:tr w:rsidR="001E094B" w:rsidRPr="007E69A3" w14:paraId="10065086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B9A8" w14:textId="77777777" w:rsidR="001E094B" w:rsidRPr="007E69A3" w:rsidRDefault="001E094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36EC" w14:textId="77777777" w:rsidR="001E094B" w:rsidRPr="007E69A3" w:rsidRDefault="001E094B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zif-udl-viewer</w:t>
            </w:r>
          </w:p>
        </w:tc>
        <w:tc>
          <w:tcPr>
            <w:tcW w:w="15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F437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70E52E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F1A6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 w:rsidRPr="007E69A3">
              <w:rPr>
                <w:rFonts w:eastAsia="Arial" w:cs="Arial"/>
                <w:color w:val="000000"/>
                <w:sz w:val="22"/>
                <w:lang w:val="en-US"/>
              </w:rPr>
              <w:t>Viewer</w:t>
            </w:r>
          </w:p>
        </w:tc>
        <w:tc>
          <w:tcPr>
            <w:tcW w:w="25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4245" w14:textId="77777777" w:rsidR="001E094B" w:rsidRPr="007E69A3" w:rsidRDefault="001E094B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</w:p>
        </w:tc>
      </w:tr>
      <w:tr w:rsidR="00E35C2B" w:rsidRPr="007E69A3" w14:paraId="35012F7D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9695" w14:textId="77777777" w:rsidR="00E35C2B" w:rsidRPr="007E69A3" w:rsidRDefault="00E35C2B" w:rsidP="004611F3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8693" w14:textId="110F070F" w:rsidR="00E35C2B" w:rsidRPr="007E69A3" w:rsidRDefault="00711FD1" w:rsidP="00C66BB2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11FD1">
              <w:rPr>
                <w:rFonts w:cs="Arial"/>
                <w:color w:val="000000"/>
                <w:sz w:val="22"/>
              </w:rPr>
              <w:t>zif-kafka-ui-admin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BB4D" w14:textId="52FDAC1C" w:rsidR="00E35C2B" w:rsidRPr="007E69A3" w:rsidRDefault="00711FD1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BD433A" w14:textId="1AF5A7A3" w:rsidR="00E35C2B" w:rsidRPr="00952197" w:rsidRDefault="00711FD1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Модуль доступа </w:t>
            </w:r>
            <w:r w:rsidR="00952197">
              <w:rPr>
                <w:rFonts w:eastAsia="Arial" w:cs="Arial"/>
                <w:color w:val="000000"/>
                <w:sz w:val="22"/>
              </w:rPr>
              <w:t xml:space="preserve">к </w:t>
            </w:r>
            <w:r w:rsidR="00952197">
              <w:rPr>
                <w:rFonts w:eastAsia="Arial" w:cs="Arial"/>
                <w:color w:val="000000"/>
                <w:sz w:val="22"/>
                <w:lang w:val="en-US"/>
              </w:rPr>
              <w:t>UI</w:t>
            </w:r>
            <w:r w:rsidR="00952197" w:rsidRPr="00382F78">
              <w:rPr>
                <w:rFonts w:eastAsia="Arial" w:cs="Arial"/>
                <w:color w:val="000000"/>
                <w:sz w:val="22"/>
              </w:rPr>
              <w:t xml:space="preserve"> </w:t>
            </w:r>
            <w:r w:rsidR="00952197">
              <w:rPr>
                <w:rFonts w:eastAsia="Arial" w:cs="Arial"/>
                <w:color w:val="000000"/>
                <w:sz w:val="22"/>
                <w:lang w:val="en-US"/>
              </w:rPr>
              <w:t>Apache</w:t>
            </w:r>
            <w:r w:rsidR="00952197" w:rsidRPr="00382F78">
              <w:rPr>
                <w:rFonts w:eastAsia="Arial" w:cs="Arial"/>
                <w:color w:val="000000"/>
                <w:sz w:val="22"/>
              </w:rPr>
              <w:t xml:space="preserve"> </w:t>
            </w:r>
            <w:r w:rsidR="00952197">
              <w:rPr>
                <w:rFonts w:eastAsia="Arial" w:cs="Arial"/>
                <w:color w:val="000000"/>
                <w:sz w:val="22"/>
                <w:lang w:val="en-US"/>
              </w:rPr>
              <w:t>Kafka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E223" w14:textId="3B2C0DDF" w:rsidR="00E35C2B" w:rsidRPr="00952197" w:rsidRDefault="00952197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  <w:lang w:val="en-US"/>
              </w:rPr>
              <w:t>Admin</w:t>
            </w:r>
          </w:p>
        </w:tc>
        <w:tc>
          <w:tcPr>
            <w:tcW w:w="2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18EE" w14:textId="4ADD8251" w:rsidR="00E35C2B" w:rsidRPr="00E7602E" w:rsidRDefault="00502A64" w:rsidP="00C66BB2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Сервис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UI</w:t>
            </w:r>
            <w:r w:rsidRPr="00844769">
              <w:rPr>
                <w:rFonts w:eastAsia="Arial" w:cs="Arial"/>
                <w:color w:val="000000"/>
                <w:sz w:val="22"/>
              </w:rPr>
              <w:t xml:space="preserve"> </w:t>
            </w:r>
            <w:r>
              <w:rPr>
                <w:rFonts w:eastAsia="Arial" w:cs="Arial"/>
                <w:color w:val="000000"/>
                <w:sz w:val="22"/>
              </w:rPr>
              <w:t>для доступа к</w:t>
            </w:r>
            <w:r w:rsidR="00FC5D3A" w:rsidRPr="00FC5D3A">
              <w:rPr>
                <w:rFonts w:eastAsia="Arial" w:cs="Arial"/>
                <w:color w:val="000000"/>
                <w:sz w:val="22"/>
              </w:rPr>
              <w:t xml:space="preserve"> zif-kafka-cp-kafka</w:t>
            </w:r>
          </w:p>
        </w:tc>
      </w:tr>
      <w:tr w:rsidR="00453249" w:rsidRPr="007E69A3" w14:paraId="2A0C50DB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2A8B" w14:textId="77777777" w:rsidR="00453249" w:rsidRPr="007E69A3" w:rsidRDefault="00453249" w:rsidP="00453249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E19C" w14:textId="7F2AD49F" w:rsidR="00453249" w:rsidRPr="00711FD1" w:rsidRDefault="00453249" w:rsidP="00453249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484AD9">
              <w:rPr>
                <w:rFonts w:cs="Arial"/>
                <w:color w:val="000000"/>
                <w:sz w:val="22"/>
              </w:rPr>
              <w:t>zif-pgadmin-access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0E55" w14:textId="07890532" w:rsidR="00453249" w:rsidRPr="00844769" w:rsidRDefault="00453249" w:rsidP="00453249">
            <w:pPr>
              <w:spacing w:line="240" w:lineRule="auto"/>
              <w:ind w:firstLine="0"/>
              <w:jc w:val="left"/>
              <w:rPr>
                <w:rFonts w:cs="Arial"/>
                <w:color w:val="000000"/>
                <w:sz w:val="22"/>
                <w:lang w:eastAsia="ru-RU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A176EB" w14:textId="690D2D7A" w:rsidR="00453249" w:rsidRPr="00453249" w:rsidRDefault="00453249" w:rsidP="0045324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Модуль доступа к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UI</w:t>
            </w:r>
            <w:r w:rsidRPr="00B41A34">
              <w:rPr>
                <w:rFonts w:eastAsia="Arial" w:cs="Arial"/>
                <w:color w:val="000000"/>
                <w:sz w:val="22"/>
              </w:rPr>
              <w:t xml:space="preserve"> </w:t>
            </w:r>
            <w:r>
              <w:rPr>
                <w:rFonts w:eastAsia="Arial" w:cs="Arial"/>
                <w:color w:val="000000"/>
                <w:sz w:val="22"/>
              </w:rPr>
              <w:t xml:space="preserve">БД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Postgres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FD5F" w14:textId="01B92317" w:rsidR="00453249" w:rsidRPr="00844769" w:rsidRDefault="00453249" w:rsidP="0045324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eastAsia="Arial" w:cs="Arial"/>
                <w:color w:val="000000"/>
                <w:sz w:val="22"/>
                <w:lang w:val="en-US"/>
              </w:rPr>
              <w:t>Admin</w:t>
            </w:r>
          </w:p>
        </w:tc>
        <w:tc>
          <w:tcPr>
            <w:tcW w:w="2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123B" w14:textId="4D360E32" w:rsidR="00453249" w:rsidRDefault="00453249" w:rsidP="0045324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Сервис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UI</w:t>
            </w:r>
            <w:r w:rsidRPr="00B41A34">
              <w:rPr>
                <w:rFonts w:eastAsia="Arial" w:cs="Arial"/>
                <w:color w:val="000000"/>
                <w:sz w:val="22"/>
              </w:rPr>
              <w:t xml:space="preserve"> </w:t>
            </w:r>
            <w:r>
              <w:rPr>
                <w:rFonts w:eastAsia="Arial" w:cs="Arial"/>
                <w:color w:val="000000"/>
                <w:sz w:val="22"/>
              </w:rPr>
              <w:t xml:space="preserve">для доступа к </w:t>
            </w:r>
            <w:r w:rsidR="003D675C" w:rsidRPr="003D675C">
              <w:rPr>
                <w:rFonts w:eastAsia="Arial" w:cs="Arial"/>
                <w:color w:val="000000"/>
                <w:sz w:val="22"/>
              </w:rPr>
              <w:t>zif-pgadmin4</w:t>
            </w:r>
          </w:p>
        </w:tc>
      </w:tr>
      <w:tr w:rsidR="002D4290" w:rsidRPr="007E69A3" w14:paraId="5B97D4E3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51AC" w14:textId="77777777" w:rsidR="002D4290" w:rsidRPr="007E69A3" w:rsidRDefault="002D4290" w:rsidP="00453249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3231" w14:textId="555629D0" w:rsidR="002D4290" w:rsidRPr="00484AD9" w:rsidRDefault="002D4290" w:rsidP="00453249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2D4290">
              <w:rPr>
                <w:rFonts w:cs="Arial"/>
                <w:color w:val="000000"/>
                <w:sz w:val="22"/>
              </w:rPr>
              <w:t>ziiot-service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3B32" w14:textId="39724F3C" w:rsidR="002D4290" w:rsidRDefault="002D4290" w:rsidP="00453249">
            <w:pPr>
              <w:spacing w:line="240" w:lineRule="auto"/>
              <w:ind w:firstLine="0"/>
              <w:jc w:val="left"/>
              <w:rPr>
                <w:rFonts w:cs="Arial"/>
                <w:color w:val="000000"/>
                <w:sz w:val="22"/>
                <w:lang w:val="en-US" w:eastAsia="ru-RU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D9CC3F" w14:textId="6CE8EF08" w:rsidR="002D4290" w:rsidRDefault="002D4290" w:rsidP="0045324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eastAsia="Arial" w:cs="Arial"/>
                <w:color w:val="000000"/>
                <w:sz w:val="22"/>
              </w:rPr>
              <w:t>Модуль доступа к сервисам Платформы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79FB" w14:textId="467A33AD" w:rsidR="002D4290" w:rsidRPr="002D4290" w:rsidRDefault="002D4290" w:rsidP="0045324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  <w:lang w:val="en-US"/>
              </w:rPr>
              <w:t>Admin</w:t>
            </w:r>
          </w:p>
        </w:tc>
        <w:tc>
          <w:tcPr>
            <w:tcW w:w="2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7E02" w14:textId="484EC19C" w:rsidR="002D4290" w:rsidRDefault="00420E60" w:rsidP="0045324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eastAsia="Arial" w:cs="Arial"/>
                <w:color w:val="000000"/>
                <w:sz w:val="22"/>
              </w:rPr>
              <w:t>Доступ к сервисам Платформы</w:t>
            </w:r>
          </w:p>
        </w:tc>
      </w:tr>
      <w:tr w:rsidR="002D4290" w:rsidRPr="007E69A3" w14:paraId="335DE8DF" w14:textId="77777777" w:rsidTr="004611F3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08DB" w14:textId="77777777" w:rsidR="002D4290" w:rsidRPr="007E69A3" w:rsidRDefault="002D4290" w:rsidP="00453249">
            <w:pPr>
              <w:pStyle w:val="afc"/>
              <w:numPr>
                <w:ilvl w:val="0"/>
                <w:numId w:val="85"/>
              </w:numPr>
              <w:ind w:right="456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AB13" w14:textId="026935C0" w:rsidR="002D4290" w:rsidRPr="00484AD9" w:rsidRDefault="008234CA" w:rsidP="00453249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8234CA">
              <w:rPr>
                <w:rFonts w:cs="Arial"/>
                <w:color w:val="000000"/>
                <w:sz w:val="22"/>
              </w:rPr>
              <w:t>ziiot-admin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D8DD" w14:textId="445AFA34" w:rsidR="002D4290" w:rsidRDefault="008234CA" w:rsidP="00453249">
            <w:pPr>
              <w:spacing w:line="240" w:lineRule="auto"/>
              <w:ind w:firstLine="0"/>
              <w:jc w:val="left"/>
              <w:rPr>
                <w:rFonts w:cs="Arial"/>
                <w:color w:val="000000"/>
                <w:sz w:val="22"/>
                <w:lang w:val="en-US" w:eastAsia="ru-RU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DB4B69" w14:textId="18DE8F82" w:rsidR="002D4290" w:rsidRDefault="008234CA" w:rsidP="0045324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eastAsia="Arial" w:cs="Arial"/>
                <w:color w:val="000000"/>
                <w:sz w:val="22"/>
              </w:rPr>
              <w:t>Модуль административного доступа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CCAA" w14:textId="1B15BE07" w:rsidR="002D4290" w:rsidRDefault="008234CA" w:rsidP="0045324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  <w:lang w:val="en-US"/>
              </w:rPr>
              <w:t>Admin</w:t>
            </w:r>
          </w:p>
        </w:tc>
        <w:tc>
          <w:tcPr>
            <w:tcW w:w="25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8793" w14:textId="2412F790" w:rsidR="002D4290" w:rsidRDefault="008234CA" w:rsidP="0045324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eastAsia="Arial" w:cs="Arial"/>
                <w:color w:val="000000"/>
                <w:sz w:val="22"/>
              </w:rPr>
              <w:t>Административный доступ к Платформе</w:t>
            </w:r>
          </w:p>
        </w:tc>
      </w:tr>
    </w:tbl>
    <w:p w14:paraId="4FE7D1DE" w14:textId="24993071" w:rsidR="003C1652" w:rsidRPr="00F837F2" w:rsidRDefault="003C1652" w:rsidP="00E912A0">
      <w:pPr>
        <w:pStyle w:val="2"/>
        <w:overflowPunct/>
        <w:autoSpaceDE/>
        <w:autoSpaceDN/>
        <w:adjustRightInd/>
        <w:spacing w:after="120" w:line="276" w:lineRule="auto"/>
        <w:ind w:left="578" w:hanging="578"/>
        <w:textAlignment w:val="auto"/>
        <w:rPr>
          <w:sz w:val="28"/>
        </w:rPr>
      </w:pPr>
      <w:bookmarkStart w:id="72" w:name="_Toc152151173"/>
      <w:bookmarkStart w:id="73" w:name="_Toc153363141"/>
      <w:bookmarkStart w:id="74" w:name="_Toc153363000"/>
      <w:bookmarkStart w:id="75" w:name="_Toc153367093"/>
      <w:bookmarkStart w:id="76" w:name="_Toc153388702"/>
      <w:bookmarkStart w:id="77" w:name="_Toc152235770"/>
      <w:bookmarkEnd w:id="72"/>
      <w:r w:rsidRPr="00806EDA">
        <w:rPr>
          <w:sz w:val="28"/>
        </w:rPr>
        <w:lastRenderedPageBreak/>
        <w:t>Реестр базовых ролей</w:t>
      </w:r>
      <w:r w:rsidRPr="00E912A0">
        <w:rPr>
          <w:sz w:val="28"/>
        </w:rPr>
        <w:t xml:space="preserve"> </w:t>
      </w:r>
      <w:r>
        <w:rPr>
          <w:sz w:val="28"/>
          <w:lang w:val="en-US"/>
        </w:rPr>
        <w:t>ZQL</w:t>
      </w:r>
      <w:bookmarkEnd w:id="73"/>
      <w:bookmarkEnd w:id="74"/>
      <w:bookmarkEnd w:id="75"/>
      <w:bookmarkEnd w:id="76"/>
    </w:p>
    <w:p w14:paraId="7090643D" w14:textId="3D7A5FD5" w:rsidR="00E5796A" w:rsidRDefault="00E5796A" w:rsidP="00E5796A">
      <w:pPr>
        <w:ind w:firstLine="709"/>
        <w:rPr>
          <w:rFonts w:cs="Arial"/>
          <w:sz w:val="22"/>
        </w:rPr>
      </w:pPr>
      <w:r>
        <w:rPr>
          <w:rFonts w:cs="Arial"/>
          <w:sz w:val="22"/>
        </w:rPr>
        <w:t>Б</w:t>
      </w:r>
      <w:r w:rsidRPr="007E69A3">
        <w:rPr>
          <w:rFonts w:cs="Arial"/>
          <w:sz w:val="22"/>
        </w:rPr>
        <w:t xml:space="preserve">азовые роли </w:t>
      </w:r>
      <w:r>
        <w:rPr>
          <w:rFonts w:cs="Arial"/>
          <w:sz w:val="22"/>
          <w:lang w:val="en-US"/>
        </w:rPr>
        <w:t>Apache</w:t>
      </w:r>
      <w:r w:rsidRPr="007B3534">
        <w:rPr>
          <w:rFonts w:cs="Arial"/>
          <w:sz w:val="22"/>
        </w:rPr>
        <w:t xml:space="preserve"> </w:t>
      </w:r>
      <w:r w:rsidRPr="007E69A3">
        <w:rPr>
          <w:rFonts w:cs="Arial"/>
          <w:sz w:val="22"/>
        </w:rPr>
        <w:t>Keycloak для модулей</w:t>
      </w:r>
      <w:r w:rsidRPr="00877B81">
        <w:rPr>
          <w:rFonts w:cs="Arial"/>
          <w:sz w:val="22"/>
        </w:rPr>
        <w:t xml:space="preserve"> </w:t>
      </w:r>
      <w:r>
        <w:rPr>
          <w:rFonts w:cs="Arial"/>
          <w:color w:val="000000"/>
          <w:sz w:val="22"/>
          <w:lang w:val="en-US" w:eastAsia="ru-RU"/>
        </w:rPr>
        <w:t>ZQL</w:t>
      </w:r>
      <w:r w:rsidRPr="00877B81">
        <w:rPr>
          <w:rFonts w:cs="Arial"/>
          <w:color w:val="000000"/>
          <w:sz w:val="22"/>
          <w:lang w:eastAsia="ru-RU"/>
        </w:rPr>
        <w:t xml:space="preserve"> </w:t>
      </w:r>
      <w:r>
        <w:rPr>
          <w:rFonts w:cs="Arial"/>
          <w:color w:val="000000"/>
          <w:sz w:val="22"/>
          <w:lang w:eastAsia="ru-RU"/>
        </w:rPr>
        <w:t>КОРП ЛИМС</w:t>
      </w:r>
      <w:r w:rsidRPr="007E69A3">
        <w:rPr>
          <w:rFonts w:cs="Arial"/>
          <w:sz w:val="22"/>
        </w:rPr>
        <w:t xml:space="preserve"> представлены </w:t>
      </w:r>
      <w:r>
        <w:rPr>
          <w:rFonts w:cs="Arial"/>
          <w:sz w:val="22"/>
        </w:rPr>
        <w:t>в</w:t>
      </w:r>
      <w:r w:rsidRPr="007E69A3">
        <w:rPr>
          <w:rFonts w:cs="Arial"/>
          <w:sz w:val="22"/>
        </w:rPr>
        <w:t xml:space="preserve"> </w:t>
      </w:r>
      <w:r w:rsidR="00555B5E" w:rsidRPr="00555B5E">
        <w:rPr>
          <w:rFonts w:cs="Arial"/>
          <w:sz w:val="22"/>
        </w:rPr>
        <w:fldChar w:fldCharType="begin"/>
      </w:r>
      <w:r w:rsidR="00555B5E" w:rsidRPr="00735E83">
        <w:rPr>
          <w:rFonts w:cs="Arial"/>
          <w:sz w:val="22"/>
        </w:rPr>
        <w:instrText xml:space="preserve"> REF _Ref153363887 \h </w:instrText>
      </w:r>
      <w:r w:rsidR="00555B5E">
        <w:rPr>
          <w:rFonts w:cs="Arial"/>
          <w:sz w:val="22"/>
        </w:rPr>
        <w:instrText xml:space="preserve"> \* MERGEFORMAT </w:instrText>
      </w:r>
      <w:r w:rsidR="00555B5E" w:rsidRPr="00555B5E">
        <w:rPr>
          <w:rFonts w:cs="Arial"/>
          <w:sz w:val="22"/>
        </w:rPr>
      </w:r>
      <w:r w:rsidR="00555B5E" w:rsidRPr="00555B5E">
        <w:rPr>
          <w:rFonts w:cs="Arial"/>
          <w:sz w:val="22"/>
        </w:rPr>
        <w:fldChar w:fldCharType="separate"/>
      </w:r>
      <w:r w:rsidR="00555B5E" w:rsidRPr="00735E83">
        <w:rPr>
          <w:rFonts w:cs="Arial"/>
          <w:sz w:val="22"/>
        </w:rPr>
        <w:t xml:space="preserve">Таблице </w:t>
      </w:r>
      <w:r w:rsidR="00555B5E" w:rsidRPr="00735E83">
        <w:rPr>
          <w:rFonts w:cs="Arial"/>
          <w:noProof/>
          <w:sz w:val="22"/>
        </w:rPr>
        <w:t>6</w:t>
      </w:r>
      <w:r w:rsidR="00555B5E" w:rsidRPr="00555B5E">
        <w:rPr>
          <w:rFonts w:cs="Arial"/>
          <w:sz w:val="22"/>
        </w:rPr>
        <w:fldChar w:fldCharType="end"/>
      </w:r>
      <w:r w:rsidR="00640997" w:rsidRPr="00735E83">
        <w:rPr>
          <w:rFonts w:cs="Arial"/>
          <w:sz w:val="22"/>
        </w:rPr>
        <w:fldChar w:fldCharType="begin"/>
      </w:r>
      <w:r w:rsidR="00640997" w:rsidRPr="00735E83">
        <w:rPr>
          <w:rFonts w:cs="Arial"/>
          <w:sz w:val="22"/>
        </w:rPr>
        <w:instrText xml:space="preserve"> REF _Ref153212212 \h  \* MERGEFORMAT </w:instrText>
      </w:r>
      <w:r w:rsidR="00640997" w:rsidRPr="00735E83">
        <w:rPr>
          <w:rFonts w:cs="Arial"/>
          <w:sz w:val="22"/>
        </w:rPr>
      </w:r>
      <w:r w:rsidR="00640997" w:rsidRPr="00735E83">
        <w:rPr>
          <w:rFonts w:cs="Arial"/>
          <w:sz w:val="22"/>
        </w:rPr>
        <w:fldChar w:fldCharType="end"/>
      </w:r>
      <w:r w:rsidR="00026824" w:rsidRPr="00555B5E">
        <w:rPr>
          <w:rFonts w:cs="Arial"/>
          <w:sz w:val="22"/>
        </w:rPr>
        <w:t>.</w:t>
      </w:r>
      <w:r w:rsidR="00026824">
        <w:rPr>
          <w:rFonts w:cs="Arial"/>
          <w:sz w:val="22"/>
        </w:rPr>
        <w:t xml:space="preserve"> При мультитенантной </w:t>
      </w:r>
      <w:r w:rsidR="00CD3A26">
        <w:rPr>
          <w:rFonts w:cs="Arial"/>
          <w:sz w:val="22"/>
        </w:rPr>
        <w:t>инсталляции</w:t>
      </w:r>
      <w:r w:rsidR="00026824">
        <w:rPr>
          <w:rFonts w:cs="Arial"/>
          <w:sz w:val="22"/>
        </w:rPr>
        <w:t xml:space="preserve"> </w:t>
      </w:r>
      <w:r w:rsidR="000B5553">
        <w:rPr>
          <w:rFonts w:cs="Arial"/>
          <w:sz w:val="22"/>
        </w:rPr>
        <w:t>может быть применен префикс тенанта</w:t>
      </w:r>
      <w:r w:rsidR="00CD3A26">
        <w:rPr>
          <w:rFonts w:cs="Arial"/>
          <w:sz w:val="22"/>
        </w:rPr>
        <w:t>.</w:t>
      </w:r>
    </w:p>
    <w:p w14:paraId="040EEECC" w14:textId="18D24EFB" w:rsidR="009F25E4" w:rsidRPr="005D24AE" w:rsidRDefault="009F25E4" w:rsidP="00E5796A">
      <w:pPr>
        <w:ind w:firstLine="709"/>
        <w:rPr>
          <w:rFonts w:cs="Arial"/>
          <w:sz w:val="22"/>
        </w:rPr>
      </w:pPr>
      <w:r>
        <w:rPr>
          <w:rFonts w:cs="Arial"/>
          <w:sz w:val="22"/>
        </w:rPr>
        <w:t xml:space="preserve">Пример: </w:t>
      </w:r>
      <w:r w:rsidRPr="004976E9">
        <w:rPr>
          <w:rFonts w:cs="Arial"/>
          <w:sz w:val="22"/>
        </w:rPr>
        <w:t>{</w:t>
      </w:r>
      <w:r w:rsidR="008917B3">
        <w:rPr>
          <w:rFonts w:cs="Arial"/>
          <w:sz w:val="22"/>
        </w:rPr>
        <w:t xml:space="preserve">наименование </w:t>
      </w:r>
      <w:proofErr w:type="gramStart"/>
      <w:r w:rsidR="008917B3">
        <w:rPr>
          <w:rFonts w:cs="Arial"/>
          <w:sz w:val="22"/>
        </w:rPr>
        <w:t>тенанта</w:t>
      </w:r>
      <w:r w:rsidRPr="004976E9">
        <w:rPr>
          <w:rFonts w:cs="Arial"/>
          <w:sz w:val="22"/>
        </w:rPr>
        <w:t>}</w:t>
      </w:r>
      <w:r w:rsidR="008917B3">
        <w:rPr>
          <w:rFonts w:cs="Arial"/>
          <w:sz w:val="22"/>
        </w:rPr>
        <w:t>Базовая</w:t>
      </w:r>
      <w:proofErr w:type="gramEnd"/>
      <w:r w:rsidR="008917B3">
        <w:rPr>
          <w:rFonts w:cs="Arial"/>
          <w:sz w:val="22"/>
        </w:rPr>
        <w:t xml:space="preserve"> роль</w:t>
      </w:r>
    </w:p>
    <w:p w14:paraId="4789CC5D" w14:textId="75E8A0B4" w:rsidR="00FA401A" w:rsidRDefault="00FA401A" w:rsidP="00E5796A">
      <w:pPr>
        <w:ind w:firstLine="709"/>
        <w:rPr>
          <w:rFonts w:cs="Arial"/>
          <w:sz w:val="22"/>
        </w:rPr>
      </w:pPr>
      <w:r>
        <w:rPr>
          <w:rFonts w:cs="Arial"/>
          <w:sz w:val="22"/>
        </w:rPr>
        <w:t>Виды доступа:</w:t>
      </w:r>
    </w:p>
    <w:p w14:paraId="3C6C2C45" w14:textId="4E8C554F" w:rsidR="00FA401A" w:rsidRPr="00877D63" w:rsidRDefault="00FA401A" w:rsidP="002A76C1">
      <w:pPr>
        <w:pStyle w:val="afc"/>
        <w:numPr>
          <w:ilvl w:val="0"/>
          <w:numId w:val="78"/>
        </w:numPr>
        <w:ind w:left="0" w:firstLine="709"/>
        <w:rPr>
          <w:rFonts w:ascii="Arial" w:eastAsia="Arial" w:hAnsi="Arial" w:cs="Arial"/>
          <w:color w:val="000000"/>
        </w:rPr>
      </w:pPr>
      <w:r w:rsidRPr="00FA201D">
        <w:rPr>
          <w:rFonts w:ascii="Arial" w:eastAsia="Arial" w:hAnsi="Arial" w:cs="Arial"/>
          <w:color w:val="000000"/>
        </w:rPr>
        <w:t xml:space="preserve">Специфичная роль – роль сконфигурирована для </w:t>
      </w:r>
      <w:r w:rsidR="00D9308B" w:rsidRPr="00FA201D">
        <w:rPr>
          <w:rFonts w:ascii="Arial" w:eastAsia="Arial" w:hAnsi="Arial" w:cs="Arial"/>
          <w:color w:val="000000"/>
        </w:rPr>
        <w:t xml:space="preserve">применения </w:t>
      </w:r>
      <w:r w:rsidR="00B259FB" w:rsidRPr="00FA201D">
        <w:rPr>
          <w:rFonts w:ascii="Arial" w:eastAsia="Arial" w:hAnsi="Arial" w:cs="Arial"/>
          <w:color w:val="000000"/>
        </w:rPr>
        <w:t xml:space="preserve">в </w:t>
      </w:r>
      <w:r w:rsidR="00D9308B" w:rsidRPr="00FA201D">
        <w:rPr>
          <w:rFonts w:ascii="Arial" w:eastAsia="Arial" w:hAnsi="Arial" w:cs="Arial"/>
          <w:color w:val="000000"/>
        </w:rPr>
        <w:t>демо</w:t>
      </w:r>
      <w:r w:rsidR="00FA201D" w:rsidRPr="00877D63">
        <w:rPr>
          <w:rFonts w:ascii="Arial" w:eastAsia="Arial" w:hAnsi="Arial" w:cs="Arial"/>
          <w:color w:val="000000"/>
        </w:rPr>
        <w:t>-</w:t>
      </w:r>
      <w:r w:rsidR="00D9308B" w:rsidRPr="00FA201D">
        <w:rPr>
          <w:rFonts w:ascii="Arial" w:eastAsia="Arial" w:hAnsi="Arial" w:cs="Arial"/>
          <w:color w:val="000000"/>
        </w:rPr>
        <w:t>показ</w:t>
      </w:r>
      <w:r w:rsidR="00B259FB" w:rsidRPr="00FA201D">
        <w:rPr>
          <w:rFonts w:ascii="Arial" w:eastAsia="Arial" w:hAnsi="Arial" w:cs="Arial"/>
          <w:color w:val="000000"/>
        </w:rPr>
        <w:t>ах</w:t>
      </w:r>
      <w:r w:rsidR="000774D4" w:rsidRPr="00FA201D">
        <w:rPr>
          <w:rFonts w:ascii="Arial" w:eastAsia="Arial" w:hAnsi="Arial" w:cs="Arial"/>
          <w:color w:val="000000"/>
        </w:rPr>
        <w:t xml:space="preserve"> или при совпадении функциональности согласно Техническому </w:t>
      </w:r>
      <w:r w:rsidR="00FA201D" w:rsidRPr="00877D63">
        <w:rPr>
          <w:rFonts w:ascii="Arial" w:eastAsia="Arial" w:hAnsi="Arial" w:cs="Arial"/>
          <w:color w:val="000000"/>
        </w:rPr>
        <w:t>п</w:t>
      </w:r>
      <w:r w:rsidR="000774D4" w:rsidRPr="00877D63">
        <w:rPr>
          <w:rFonts w:ascii="Arial" w:eastAsia="Arial" w:hAnsi="Arial" w:cs="Arial"/>
          <w:color w:val="000000"/>
        </w:rPr>
        <w:t>роекту</w:t>
      </w:r>
      <w:r w:rsidR="000774D4" w:rsidRPr="00FA201D">
        <w:rPr>
          <w:rFonts w:ascii="Arial" w:eastAsia="Arial" w:hAnsi="Arial" w:cs="Arial"/>
          <w:color w:val="000000"/>
        </w:rPr>
        <w:t xml:space="preserve"> на ИТ</w:t>
      </w:r>
      <w:r w:rsidR="00FA201D" w:rsidRPr="00877D63">
        <w:rPr>
          <w:rFonts w:ascii="Arial" w:eastAsia="Arial" w:hAnsi="Arial" w:cs="Arial"/>
          <w:color w:val="000000"/>
        </w:rPr>
        <w:t>-р</w:t>
      </w:r>
      <w:r w:rsidR="000774D4" w:rsidRPr="00FA201D">
        <w:rPr>
          <w:rFonts w:ascii="Arial" w:eastAsia="Arial" w:hAnsi="Arial" w:cs="Arial"/>
          <w:color w:val="000000"/>
        </w:rPr>
        <w:t>ешение</w:t>
      </w:r>
      <w:r w:rsidR="00FA201D" w:rsidRPr="00877D63">
        <w:rPr>
          <w:rFonts w:ascii="Arial" w:eastAsia="Arial" w:hAnsi="Arial" w:cs="Arial"/>
          <w:color w:val="000000"/>
        </w:rPr>
        <w:t>.</w:t>
      </w:r>
    </w:p>
    <w:p w14:paraId="78467D8C" w14:textId="78B199ED" w:rsidR="00510DDA" w:rsidRPr="00877D63" w:rsidRDefault="00510DDA" w:rsidP="002A76C1">
      <w:pPr>
        <w:pStyle w:val="afc"/>
        <w:numPr>
          <w:ilvl w:val="0"/>
          <w:numId w:val="78"/>
        </w:numPr>
        <w:ind w:left="0" w:firstLine="709"/>
        <w:rPr>
          <w:rFonts w:ascii="Arial" w:hAnsi="Arial" w:cs="Arial"/>
        </w:rPr>
      </w:pPr>
      <w:r w:rsidRPr="00FA201D">
        <w:rPr>
          <w:rFonts w:ascii="Arial" w:eastAsia="Arial" w:hAnsi="Arial" w:cs="Arial"/>
          <w:color w:val="000000"/>
        </w:rPr>
        <w:t xml:space="preserve">Просмотр </w:t>
      </w:r>
      <w:r w:rsidR="00FA201D">
        <w:rPr>
          <w:rFonts w:ascii="Arial" w:eastAsia="Arial" w:hAnsi="Arial" w:cs="Arial"/>
          <w:color w:val="000000"/>
        </w:rPr>
        <w:t>–</w:t>
      </w:r>
      <w:r w:rsidRPr="00FA201D">
        <w:rPr>
          <w:rFonts w:ascii="Arial" w:eastAsia="Arial" w:hAnsi="Arial" w:cs="Arial"/>
          <w:color w:val="000000"/>
        </w:rPr>
        <w:t xml:space="preserve"> </w:t>
      </w:r>
      <w:r w:rsidR="00FA201D">
        <w:rPr>
          <w:rFonts w:ascii="Arial" w:eastAsia="Arial" w:hAnsi="Arial" w:cs="Arial"/>
          <w:color w:val="000000"/>
        </w:rPr>
        <w:t>роль</w:t>
      </w:r>
      <w:r>
        <w:rPr>
          <w:rFonts w:ascii="Arial" w:eastAsia="Arial" w:hAnsi="Arial" w:cs="Arial"/>
          <w:color w:val="000000"/>
        </w:rPr>
        <w:t xml:space="preserve"> </w:t>
      </w:r>
      <w:r w:rsidRPr="00FA201D">
        <w:rPr>
          <w:rFonts w:ascii="Arial" w:hAnsi="Arial" w:cs="Arial"/>
        </w:rPr>
        <w:t>имеет права на чтение объектов данных в модуле</w:t>
      </w:r>
      <w:r w:rsidR="00FA201D" w:rsidRPr="00FA201D">
        <w:rPr>
          <w:rFonts w:ascii="Arial" w:hAnsi="Arial" w:cs="Arial"/>
        </w:rPr>
        <w:t>.</w:t>
      </w:r>
    </w:p>
    <w:p w14:paraId="28B6718F" w14:textId="506B1E52" w:rsidR="008B7170" w:rsidRPr="00877D63" w:rsidRDefault="008B7170" w:rsidP="002A76C1">
      <w:pPr>
        <w:pStyle w:val="afc"/>
        <w:numPr>
          <w:ilvl w:val="0"/>
          <w:numId w:val="78"/>
        </w:numPr>
        <w:ind w:left="0" w:firstLine="709"/>
        <w:rPr>
          <w:rFonts w:ascii="Arial" w:hAnsi="Arial" w:cs="Arial"/>
        </w:rPr>
      </w:pPr>
      <w:r w:rsidRPr="00FA201D">
        <w:rPr>
          <w:rFonts w:ascii="Arial" w:eastAsia="Arial" w:hAnsi="Arial" w:cs="Arial"/>
          <w:color w:val="000000" w:themeColor="text1"/>
        </w:rPr>
        <w:t xml:space="preserve">Выполнение </w:t>
      </w:r>
      <w:r w:rsidR="00FA201D">
        <w:rPr>
          <w:rFonts w:ascii="Arial" w:eastAsia="Arial" w:hAnsi="Arial" w:cs="Arial"/>
          <w:color w:val="000000" w:themeColor="text1"/>
        </w:rPr>
        <w:t>–</w:t>
      </w:r>
      <w:r w:rsidRPr="00FA201D">
        <w:rPr>
          <w:rFonts w:ascii="Arial" w:eastAsia="Arial" w:hAnsi="Arial" w:cs="Arial"/>
          <w:color w:val="000000" w:themeColor="text1"/>
        </w:rPr>
        <w:t xml:space="preserve"> </w:t>
      </w:r>
      <w:r w:rsidR="00FA201D">
        <w:rPr>
          <w:rFonts w:ascii="Arial" w:eastAsia="Arial" w:hAnsi="Arial" w:cs="Arial"/>
          <w:color w:val="000000" w:themeColor="text1"/>
        </w:rPr>
        <w:t>роль</w:t>
      </w:r>
      <w:r>
        <w:rPr>
          <w:rFonts w:ascii="Arial" w:eastAsia="Arial" w:hAnsi="Arial" w:cs="Arial"/>
          <w:color w:val="000000" w:themeColor="text1"/>
        </w:rPr>
        <w:t xml:space="preserve"> </w:t>
      </w:r>
      <w:r w:rsidRPr="00FA201D">
        <w:rPr>
          <w:rFonts w:ascii="Arial" w:hAnsi="Arial" w:cs="Arial"/>
        </w:rPr>
        <w:t>имеет права на выполнение операций над объектами в модуле</w:t>
      </w:r>
      <w:r w:rsidR="00FA201D">
        <w:rPr>
          <w:rFonts w:ascii="Arial" w:hAnsi="Arial" w:cs="Arial"/>
        </w:rPr>
        <w:t>.</w:t>
      </w:r>
    </w:p>
    <w:p w14:paraId="1A842248" w14:textId="0A40928F" w:rsidR="00F92BBA" w:rsidRPr="007E5FCD" w:rsidRDefault="00F92BBA" w:rsidP="002A76C1">
      <w:pPr>
        <w:pStyle w:val="afc"/>
        <w:numPr>
          <w:ilvl w:val="0"/>
          <w:numId w:val="78"/>
        </w:numPr>
        <w:ind w:left="0" w:firstLine="709"/>
        <w:rPr>
          <w:rFonts w:ascii="Arial" w:eastAsia="Times New Roman" w:hAnsi="Arial" w:cs="Arial"/>
          <w:lang w:eastAsia="ru-RU"/>
        </w:rPr>
      </w:pPr>
      <w:r w:rsidRPr="007E5FCD">
        <w:rPr>
          <w:rFonts w:ascii="Arial" w:eastAsia="Times New Roman" w:hAnsi="Arial" w:cs="Arial"/>
          <w:lang w:eastAsia="ru-RU"/>
        </w:rPr>
        <w:t xml:space="preserve">Полный доступ – полный доступ </w:t>
      </w:r>
      <w:r w:rsidR="00FA201D" w:rsidRPr="007E5FCD">
        <w:rPr>
          <w:rFonts w:ascii="Arial" w:eastAsia="Times New Roman" w:hAnsi="Arial" w:cs="Arial"/>
          <w:lang w:eastAsia="ru-RU"/>
        </w:rPr>
        <w:t xml:space="preserve">роли </w:t>
      </w:r>
      <w:r w:rsidRPr="007E5FCD">
        <w:rPr>
          <w:rFonts w:ascii="Arial" w:eastAsia="Times New Roman" w:hAnsi="Arial" w:cs="Arial"/>
          <w:lang w:eastAsia="ru-RU"/>
        </w:rPr>
        <w:t xml:space="preserve">к объектам </w:t>
      </w:r>
      <w:r w:rsidR="0044523C" w:rsidRPr="007E5FCD">
        <w:rPr>
          <w:rFonts w:ascii="Arial" w:eastAsia="Times New Roman" w:hAnsi="Arial" w:cs="Arial"/>
          <w:lang w:eastAsia="ru-RU"/>
        </w:rPr>
        <w:t>модуля</w:t>
      </w:r>
      <w:r w:rsidR="00FA201D" w:rsidRPr="007E5FCD">
        <w:rPr>
          <w:rFonts w:ascii="Arial" w:eastAsia="Times New Roman" w:hAnsi="Arial" w:cs="Arial"/>
          <w:lang w:eastAsia="ru-RU"/>
        </w:rPr>
        <w:t>.</w:t>
      </w:r>
    </w:p>
    <w:p w14:paraId="32030E7B" w14:textId="3FD76DFD" w:rsidR="0044523C" w:rsidRPr="00877D63" w:rsidRDefault="0044523C" w:rsidP="002A76C1">
      <w:pPr>
        <w:pStyle w:val="afc"/>
        <w:numPr>
          <w:ilvl w:val="0"/>
          <w:numId w:val="78"/>
        </w:numPr>
        <w:ind w:left="0" w:firstLine="709"/>
        <w:rPr>
          <w:rFonts w:ascii="Arial" w:hAnsi="Arial" w:cs="Arial"/>
        </w:rPr>
      </w:pPr>
      <w:r w:rsidRPr="00FA201D">
        <w:rPr>
          <w:rFonts w:ascii="Arial" w:eastAsia="Arial" w:hAnsi="Arial" w:cs="Arial"/>
          <w:color w:val="000000" w:themeColor="text1"/>
        </w:rPr>
        <w:t xml:space="preserve">Полный доступ без удаления - полный доступ </w:t>
      </w:r>
      <w:r w:rsidR="00FA201D">
        <w:rPr>
          <w:rFonts w:ascii="Arial" w:eastAsia="Arial" w:hAnsi="Arial" w:cs="Arial"/>
          <w:color w:val="000000" w:themeColor="text1"/>
        </w:rPr>
        <w:t xml:space="preserve">роли </w:t>
      </w:r>
      <w:r w:rsidRPr="00FA201D">
        <w:rPr>
          <w:rFonts w:ascii="Arial" w:eastAsia="Arial" w:hAnsi="Arial" w:cs="Arial"/>
          <w:color w:val="000000" w:themeColor="text1"/>
        </w:rPr>
        <w:t>без удаления объектов в модуле</w:t>
      </w:r>
      <w:r w:rsidR="00FA201D">
        <w:rPr>
          <w:rFonts w:ascii="Arial" w:eastAsia="Arial" w:hAnsi="Arial" w:cs="Arial"/>
          <w:color w:val="000000" w:themeColor="text1"/>
        </w:rPr>
        <w:t>.</w:t>
      </w:r>
    </w:p>
    <w:p w14:paraId="54CAEF54" w14:textId="0B8A0A9A" w:rsidR="00E5796A" w:rsidRPr="00640997" w:rsidRDefault="00E5796A" w:rsidP="00E5796A">
      <w:pPr>
        <w:pStyle w:val="a3"/>
        <w:keepNext/>
        <w:ind w:firstLine="0"/>
        <w:jc w:val="both"/>
        <w:rPr>
          <w:rFonts w:ascii="Arial" w:hAnsi="Arial" w:cs="Arial"/>
          <w:szCs w:val="20"/>
        </w:rPr>
      </w:pPr>
      <w:bookmarkStart w:id="78" w:name="_Ref153212212"/>
      <w:bookmarkStart w:id="79" w:name="_Ref153362334"/>
      <w:bookmarkStart w:id="80" w:name="_Ref153363887"/>
      <w:r w:rsidRPr="00806EDA">
        <w:rPr>
          <w:rFonts w:ascii="Arial" w:hAnsi="Arial" w:cs="Arial"/>
          <w:szCs w:val="20"/>
        </w:rPr>
        <w:t xml:space="preserve">Таблица </w:t>
      </w:r>
      <w:bookmarkEnd w:id="78"/>
      <w:bookmarkEnd w:id="79"/>
      <w:r w:rsidRPr="00806EDA">
        <w:rPr>
          <w:rFonts w:ascii="Arial" w:hAnsi="Arial" w:cs="Arial"/>
          <w:szCs w:val="20"/>
        </w:rPr>
        <w:fldChar w:fldCharType="begin"/>
      </w:r>
      <w:r w:rsidRPr="00806EDA">
        <w:rPr>
          <w:rFonts w:ascii="Arial" w:hAnsi="Arial" w:cs="Arial"/>
          <w:szCs w:val="20"/>
        </w:rPr>
        <w:instrText xml:space="preserve"> SEQ Таблица \* ARABIC </w:instrText>
      </w:r>
      <w:r w:rsidRPr="00806EDA">
        <w:rPr>
          <w:rFonts w:ascii="Arial" w:hAnsi="Arial" w:cs="Arial"/>
          <w:szCs w:val="20"/>
        </w:rPr>
        <w:fldChar w:fldCharType="separate"/>
      </w:r>
      <w:r w:rsidR="00555B5E">
        <w:rPr>
          <w:rFonts w:ascii="Arial" w:hAnsi="Arial" w:cs="Arial"/>
          <w:noProof/>
          <w:szCs w:val="20"/>
        </w:rPr>
        <w:t>6</w:t>
      </w:r>
      <w:r w:rsidRPr="00806EDA">
        <w:rPr>
          <w:rFonts w:ascii="Arial" w:hAnsi="Arial" w:cs="Arial"/>
          <w:szCs w:val="20"/>
        </w:rPr>
        <w:fldChar w:fldCharType="end"/>
      </w:r>
      <w:bookmarkEnd w:id="80"/>
      <w:r w:rsidRPr="00806EDA">
        <w:rPr>
          <w:rFonts w:ascii="Arial" w:hAnsi="Arial" w:cs="Arial"/>
          <w:szCs w:val="20"/>
        </w:rPr>
        <w:t>. Реестр базовых ролей</w:t>
      </w:r>
      <w:r w:rsidR="0041331B">
        <w:rPr>
          <w:rFonts w:ascii="Arial" w:hAnsi="Arial" w:cs="Arial"/>
          <w:szCs w:val="20"/>
        </w:rPr>
        <w:t xml:space="preserve"> </w:t>
      </w:r>
      <w:r w:rsidR="009732EB">
        <w:rPr>
          <w:rFonts w:ascii="Arial" w:hAnsi="Arial" w:cs="Arial"/>
          <w:szCs w:val="20"/>
          <w:lang w:val="en-US"/>
        </w:rPr>
        <w:t>ZQL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4"/>
        <w:gridCol w:w="2660"/>
        <w:gridCol w:w="1701"/>
        <w:gridCol w:w="1107"/>
        <w:gridCol w:w="1068"/>
        <w:gridCol w:w="2503"/>
      </w:tblGrid>
      <w:tr w:rsidR="00FA401A" w:rsidRPr="007E69A3" w14:paraId="23C96435" w14:textId="77777777" w:rsidTr="00864B2B">
        <w:trPr>
          <w:trHeight w:val="300"/>
          <w:tblHeader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BA"/>
          </w:tcPr>
          <w:p w14:paraId="084C59C3" w14:textId="77777777" w:rsidR="00E5796A" w:rsidRPr="00806EDA" w:rsidRDefault="00E5796A" w:rsidP="006C3DC9">
            <w:pPr>
              <w:spacing w:line="240" w:lineRule="auto"/>
              <w:ind w:firstLine="0"/>
              <w:jc w:val="center"/>
              <w:rPr>
                <w:rFonts w:cs="Arial"/>
                <w:szCs w:val="20"/>
              </w:rPr>
            </w:pPr>
            <w:r w:rsidRPr="00806EDA">
              <w:rPr>
                <w:rFonts w:cs="Arial"/>
                <w:b/>
                <w:color w:val="FFFFFF"/>
                <w:szCs w:val="20"/>
              </w:rPr>
              <w:t>№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BA"/>
          </w:tcPr>
          <w:p w14:paraId="741C450F" w14:textId="77777777" w:rsidR="00E5796A" w:rsidRPr="00806EDA" w:rsidRDefault="00E5796A" w:rsidP="006C3DC9">
            <w:pPr>
              <w:spacing w:line="240" w:lineRule="auto"/>
              <w:ind w:firstLine="0"/>
              <w:jc w:val="center"/>
              <w:rPr>
                <w:rFonts w:cs="Arial"/>
                <w:szCs w:val="20"/>
              </w:rPr>
            </w:pPr>
            <w:r w:rsidRPr="00806EDA">
              <w:rPr>
                <w:rFonts w:cs="Arial"/>
                <w:b/>
                <w:color w:val="FFFFFF"/>
                <w:szCs w:val="20"/>
              </w:rPr>
              <w:t>Базовая роль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BA"/>
          </w:tcPr>
          <w:p w14:paraId="7B924BA1" w14:textId="77777777" w:rsidR="00E5796A" w:rsidRPr="00806EDA" w:rsidRDefault="00E5796A" w:rsidP="006C3DC9">
            <w:pPr>
              <w:spacing w:line="240" w:lineRule="auto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  <w:r w:rsidRPr="00806EDA">
              <w:rPr>
                <w:rFonts w:cs="Arial"/>
                <w:b/>
                <w:color w:val="FFFFFF"/>
                <w:szCs w:val="20"/>
                <w:lang w:eastAsia="ru-RU"/>
              </w:rPr>
              <w:t>Наименование Бизнес-системы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BA"/>
          </w:tcPr>
          <w:p w14:paraId="366C5101" w14:textId="77777777" w:rsidR="00E5796A" w:rsidRPr="00806EDA" w:rsidRDefault="00E5796A" w:rsidP="006C3DC9">
            <w:pPr>
              <w:spacing w:line="240" w:lineRule="auto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  <w:r w:rsidRPr="00806EDA">
              <w:rPr>
                <w:rFonts w:cs="Arial"/>
                <w:b/>
                <w:color w:val="FFFFFF"/>
                <w:szCs w:val="20"/>
              </w:rPr>
              <w:t>Модуль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BA"/>
          </w:tcPr>
          <w:p w14:paraId="746C7464" w14:textId="77777777" w:rsidR="00E5796A" w:rsidRPr="00806EDA" w:rsidRDefault="00E5796A" w:rsidP="006C3DC9">
            <w:pPr>
              <w:spacing w:line="240" w:lineRule="auto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  <w:r w:rsidRPr="00806EDA">
              <w:rPr>
                <w:rFonts w:cs="Arial"/>
                <w:b/>
                <w:color w:val="FFFFFF"/>
                <w:szCs w:val="20"/>
              </w:rPr>
              <w:t>Вид доступа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BA"/>
          </w:tcPr>
          <w:p w14:paraId="7FBA2925" w14:textId="77777777" w:rsidR="00E5796A" w:rsidRPr="00806EDA" w:rsidRDefault="00E5796A" w:rsidP="006C3DC9">
            <w:pPr>
              <w:spacing w:line="240" w:lineRule="auto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  <w:r w:rsidRPr="00806EDA">
              <w:rPr>
                <w:rFonts w:cs="Arial"/>
                <w:b/>
                <w:color w:val="FFFFFF"/>
                <w:szCs w:val="20"/>
              </w:rPr>
              <w:t>Состав</w:t>
            </w:r>
          </w:p>
        </w:tc>
      </w:tr>
      <w:tr w:rsidR="00920277" w:rsidRPr="00920277" w14:paraId="06003AC9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60D7" w14:textId="77777777" w:rsidR="00920277" w:rsidRPr="007E69A3" w:rsidRDefault="00920277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062E" w14:textId="1A11EB4B" w:rsidR="00920277" w:rsidRPr="007E5FCD" w:rsidRDefault="00553B89" w:rsidP="006F2C2A">
            <w:pPr>
              <w:pStyle w:val="12"/>
              <w:ind w:firstLine="0"/>
              <w:rPr>
                <w:lang w:val="en-US"/>
              </w:rPr>
            </w:pPr>
            <w:proofErr w:type="gramStart"/>
            <w:r w:rsidRPr="005D726D">
              <w:rPr>
                <w:lang w:val="en-US"/>
              </w:rPr>
              <w:t>All.Workflow.AnyProcess.Executor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BFAB" w14:textId="4DD5CE37" w:rsidR="00920277" w:rsidRPr="007E5FCD" w:rsidRDefault="00F30785" w:rsidP="006C3DC9">
            <w:pPr>
              <w:spacing w:line="240" w:lineRule="auto"/>
              <w:ind w:firstLine="0"/>
              <w:jc w:val="left"/>
              <w:rPr>
                <w:rFonts w:eastAsia="Arial" w:cs="Arial"/>
                <w:sz w:val="22"/>
                <w:lang w:val="en-US"/>
              </w:rPr>
            </w:pPr>
            <w:r w:rsidRPr="007E5FCD">
              <w:rPr>
                <w:rFonts w:cs="Arial"/>
                <w:sz w:val="22"/>
                <w:lang w:val="en-US" w:eastAsia="ru-RU"/>
              </w:rPr>
              <w:t xml:space="preserve">ZQL </w:t>
            </w:r>
            <w:r w:rsidRPr="007E5FCD">
              <w:rPr>
                <w:rFonts w:cs="Arial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DC5D" w14:textId="35DADF90" w:rsidR="00920277" w:rsidRPr="007E5FCD" w:rsidRDefault="00B93DE9" w:rsidP="006C3DC9">
            <w:pPr>
              <w:spacing w:line="240" w:lineRule="auto"/>
              <w:ind w:firstLine="0"/>
              <w:jc w:val="left"/>
              <w:rPr>
                <w:rFonts w:eastAsia="Arial" w:cs="Arial"/>
                <w:sz w:val="22"/>
                <w:lang w:val="en-US"/>
              </w:rPr>
            </w:pPr>
            <w:r w:rsidRPr="007E5FCD">
              <w:rPr>
                <w:rFonts w:eastAsia="Arial" w:cs="Arial"/>
                <w:sz w:val="22"/>
              </w:rPr>
              <w:t xml:space="preserve">Бакенд </w:t>
            </w:r>
            <w:r w:rsidRPr="007E5FCD">
              <w:rPr>
                <w:rFonts w:eastAsia="Arial" w:cs="Arial"/>
                <w:sz w:val="22"/>
                <w:lang w:val="en-US"/>
              </w:rPr>
              <w:t>ZQL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9C13" w14:textId="1C3FD3E0" w:rsidR="00920277" w:rsidRPr="007E5FCD" w:rsidRDefault="00FA401A" w:rsidP="006C3DC9">
            <w:pPr>
              <w:spacing w:line="240" w:lineRule="auto"/>
              <w:ind w:firstLine="0"/>
              <w:jc w:val="left"/>
              <w:rPr>
                <w:rFonts w:eastAsia="Arial" w:cs="Arial"/>
                <w:sz w:val="22"/>
              </w:rPr>
            </w:pPr>
            <w:r w:rsidRPr="007E5FCD">
              <w:rPr>
                <w:rFonts w:eastAsia="Arial" w:cs="Arial"/>
                <w:sz w:val="22"/>
              </w:rPr>
              <w:t>Выполнение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58E6" w14:textId="09F2327D" w:rsidR="00920277" w:rsidRPr="007E5FCD" w:rsidRDefault="00116502" w:rsidP="006C3DC9">
            <w:pPr>
              <w:spacing w:line="240" w:lineRule="auto"/>
              <w:ind w:firstLine="0"/>
              <w:jc w:val="left"/>
              <w:rPr>
                <w:rFonts w:eastAsia="Arial" w:cs="Arial"/>
                <w:sz w:val="22"/>
                <w:lang w:val="en-US"/>
              </w:rPr>
            </w:pPr>
            <w:r w:rsidRPr="007E5FCD">
              <w:rPr>
                <w:rFonts w:eastAsia="Times New Roman" w:cs="Arial"/>
                <w:sz w:val="22"/>
                <w:lang w:eastAsia="ru-RU"/>
              </w:rPr>
              <w:t>Выполнение любого процесса</w:t>
            </w:r>
          </w:p>
        </w:tc>
      </w:tr>
      <w:tr w:rsidR="00920277" w:rsidRPr="00920277" w14:paraId="2477F5E5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F295" w14:textId="77777777" w:rsidR="00920277" w:rsidRPr="006F2C2A" w:rsidRDefault="00920277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157E" w14:textId="043FA3BB" w:rsidR="00920277" w:rsidRPr="007E5FCD" w:rsidRDefault="00553B89" w:rsidP="006C3DC9">
            <w:pPr>
              <w:ind w:firstLine="0"/>
              <w:jc w:val="left"/>
              <w:rPr>
                <w:rFonts w:cs="Arial"/>
                <w:sz w:val="22"/>
                <w:lang w:val="en-US"/>
              </w:rPr>
            </w:pPr>
            <w:r w:rsidRPr="007E5FCD">
              <w:rPr>
                <w:rFonts w:cs="Arial"/>
                <w:sz w:val="22"/>
                <w:lang w:val="en-US"/>
              </w:rPr>
              <w:t>file-storage-dispatcher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7B08" w14:textId="1E54F40A" w:rsidR="00920277" w:rsidRPr="007E5FCD" w:rsidRDefault="00F30785" w:rsidP="006C3DC9">
            <w:pPr>
              <w:spacing w:line="240" w:lineRule="auto"/>
              <w:ind w:firstLine="0"/>
              <w:jc w:val="left"/>
              <w:rPr>
                <w:rFonts w:eastAsia="Arial" w:cs="Arial"/>
                <w:sz w:val="22"/>
                <w:lang w:val="en-US"/>
              </w:rPr>
            </w:pPr>
            <w:r w:rsidRPr="007E5FCD">
              <w:rPr>
                <w:rFonts w:cs="Arial"/>
                <w:sz w:val="22"/>
                <w:lang w:val="en-US" w:eastAsia="ru-RU"/>
              </w:rPr>
              <w:t xml:space="preserve">ZQL </w:t>
            </w:r>
            <w:r w:rsidRPr="007E5FCD">
              <w:rPr>
                <w:rFonts w:cs="Arial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D046" w14:textId="60FBEFB9" w:rsidR="00920277" w:rsidRPr="007E5FCD" w:rsidRDefault="00B93DE9" w:rsidP="006C3DC9">
            <w:pPr>
              <w:spacing w:line="240" w:lineRule="auto"/>
              <w:ind w:firstLine="0"/>
              <w:jc w:val="left"/>
              <w:rPr>
                <w:rFonts w:eastAsia="Arial" w:cs="Arial"/>
                <w:sz w:val="22"/>
                <w:lang w:val="en-US"/>
              </w:rPr>
            </w:pPr>
            <w:r w:rsidRPr="007E5FCD">
              <w:rPr>
                <w:rFonts w:eastAsia="Arial" w:cs="Arial"/>
                <w:sz w:val="22"/>
              </w:rPr>
              <w:t xml:space="preserve">Бакенд </w:t>
            </w:r>
            <w:r w:rsidRPr="007E5FCD">
              <w:rPr>
                <w:rFonts w:eastAsia="Arial" w:cs="Arial"/>
                <w:sz w:val="22"/>
                <w:lang w:val="en-US"/>
              </w:rPr>
              <w:t>ZQL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FCA1" w14:textId="58CB1D29" w:rsidR="00920277" w:rsidRPr="007E5FCD" w:rsidRDefault="00FA401A" w:rsidP="006C3DC9">
            <w:pPr>
              <w:spacing w:line="240" w:lineRule="auto"/>
              <w:ind w:firstLine="0"/>
              <w:jc w:val="left"/>
              <w:rPr>
                <w:rFonts w:eastAsia="Arial" w:cs="Arial"/>
                <w:sz w:val="22"/>
              </w:rPr>
            </w:pPr>
            <w:r w:rsidRPr="007E5FCD">
              <w:rPr>
                <w:rFonts w:eastAsia="Arial" w:cs="Arial"/>
                <w:sz w:val="22"/>
              </w:rPr>
              <w:t>Специфичная роль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4EE1" w14:textId="38B7F6C8" w:rsidR="00920277" w:rsidRPr="007E5FCD" w:rsidRDefault="00902682" w:rsidP="006C3DC9">
            <w:pPr>
              <w:spacing w:line="240" w:lineRule="auto"/>
              <w:ind w:firstLine="0"/>
              <w:jc w:val="left"/>
              <w:rPr>
                <w:rFonts w:eastAsia="Arial" w:cs="Arial"/>
                <w:sz w:val="22"/>
              </w:rPr>
            </w:pPr>
            <w:r w:rsidRPr="007E5FCD">
              <w:rPr>
                <w:rFonts w:eastAsia="Arial" w:cs="Arial"/>
                <w:sz w:val="22"/>
              </w:rPr>
              <w:t>Работа с файлами</w:t>
            </w:r>
          </w:p>
        </w:tc>
      </w:tr>
      <w:tr w:rsidR="00920277" w:rsidRPr="00D24128" w14:paraId="70D14C46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08BE" w14:textId="77777777" w:rsidR="00920277" w:rsidRPr="006F2C2A" w:rsidRDefault="00920277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1D7D" w14:textId="01BBF4B0" w:rsidR="00920277" w:rsidRPr="007E5FCD" w:rsidRDefault="00553B89" w:rsidP="006C3DC9">
            <w:pPr>
              <w:ind w:firstLine="0"/>
              <w:jc w:val="left"/>
              <w:rPr>
                <w:rFonts w:cs="Arial"/>
                <w:sz w:val="22"/>
                <w:lang w:val="en-US"/>
              </w:rPr>
            </w:pPr>
            <w:r w:rsidRPr="007E5FCD">
              <w:rPr>
                <w:rFonts w:cs="Arial"/>
                <w:sz w:val="22"/>
                <w:lang w:val="en-US"/>
              </w:rPr>
              <w:t>ps-bom-department-head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34A7" w14:textId="3C22F83A" w:rsidR="00920277" w:rsidRPr="007E5FCD" w:rsidRDefault="00F30785" w:rsidP="006C3DC9">
            <w:pPr>
              <w:spacing w:line="240" w:lineRule="auto"/>
              <w:ind w:firstLine="0"/>
              <w:jc w:val="left"/>
              <w:rPr>
                <w:rFonts w:eastAsia="Arial" w:cs="Arial"/>
                <w:sz w:val="22"/>
                <w:lang w:val="en-US"/>
              </w:rPr>
            </w:pPr>
            <w:r w:rsidRPr="007E5FCD">
              <w:rPr>
                <w:rFonts w:cs="Arial"/>
                <w:sz w:val="22"/>
                <w:lang w:val="en-US" w:eastAsia="ru-RU"/>
              </w:rPr>
              <w:t xml:space="preserve">ZQL </w:t>
            </w:r>
            <w:r w:rsidRPr="007E5FCD">
              <w:rPr>
                <w:rFonts w:cs="Arial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C841" w14:textId="497FB9BF" w:rsidR="00920277" w:rsidRPr="007E5FCD" w:rsidRDefault="003C7614" w:rsidP="006C3DC9">
            <w:pPr>
              <w:spacing w:line="240" w:lineRule="auto"/>
              <w:ind w:firstLine="0"/>
              <w:jc w:val="left"/>
              <w:rPr>
                <w:rFonts w:eastAsia="Arial" w:cs="Arial"/>
                <w:sz w:val="22"/>
                <w:lang w:val="en-US"/>
              </w:rPr>
            </w:pPr>
            <w:r w:rsidRPr="007E5FCD">
              <w:rPr>
                <w:rFonts w:eastAsia="Arial" w:cs="Arial"/>
                <w:sz w:val="22"/>
                <w:lang w:val="en-US"/>
              </w:rPr>
              <w:t>zui-app-ps-bom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3A6F" w14:textId="63DD189F" w:rsidR="00920277" w:rsidRPr="007E5FCD" w:rsidRDefault="003C7614" w:rsidP="006C3DC9">
            <w:pPr>
              <w:spacing w:line="240" w:lineRule="auto"/>
              <w:ind w:firstLine="0"/>
              <w:jc w:val="left"/>
              <w:rPr>
                <w:rFonts w:eastAsia="Arial" w:cs="Arial"/>
                <w:sz w:val="22"/>
                <w:lang w:val="en-US"/>
              </w:rPr>
            </w:pPr>
            <w:r w:rsidRPr="007E5FCD">
              <w:rPr>
                <w:rFonts w:eastAsia="Times New Roman" w:cs="Arial"/>
                <w:sz w:val="22"/>
                <w:lang w:eastAsia="ru-RU"/>
              </w:rPr>
              <w:t>Полный доступ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7F7B" w14:textId="661AC957" w:rsidR="00920277" w:rsidRPr="007E5FCD" w:rsidRDefault="00D24128" w:rsidP="006C3DC9">
            <w:pPr>
              <w:spacing w:line="240" w:lineRule="auto"/>
              <w:ind w:firstLine="0"/>
              <w:jc w:val="left"/>
              <w:rPr>
                <w:rFonts w:eastAsia="Arial" w:cs="Arial"/>
                <w:sz w:val="22"/>
                <w:lang w:val="en-US"/>
              </w:rPr>
            </w:pPr>
            <w:r w:rsidRPr="007E5FCD">
              <w:rPr>
                <w:rFonts w:eastAsia="Arial" w:cs="Arial"/>
                <w:sz w:val="22"/>
                <w:lang w:val="en-US"/>
              </w:rPr>
              <w:t>Рецептуры</w:t>
            </w:r>
          </w:p>
        </w:tc>
      </w:tr>
      <w:tr w:rsidR="00920277" w:rsidRPr="00D24128" w14:paraId="7829EF5E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1B48" w14:textId="77777777" w:rsidR="00920277" w:rsidRPr="006F2C2A" w:rsidRDefault="00920277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6AC1" w14:textId="1C34B6FE" w:rsidR="00920277" w:rsidRPr="006F2C2A" w:rsidRDefault="00553B89" w:rsidP="006C3DC9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r w:rsidRPr="00553B89">
              <w:rPr>
                <w:rFonts w:cs="Arial"/>
                <w:color w:val="000000"/>
                <w:sz w:val="22"/>
                <w:lang w:val="en-US"/>
              </w:rPr>
              <w:t>ps-bom-developer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4089" w14:textId="2499A5AF" w:rsidR="00920277" w:rsidRPr="006F2C2A" w:rsidRDefault="00F30785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9A1D" w14:textId="29C2EFB1" w:rsidR="00920277" w:rsidRPr="006F2C2A" w:rsidRDefault="003C7614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D24128">
              <w:rPr>
                <w:rFonts w:eastAsia="Arial" w:cs="Arial"/>
                <w:color w:val="000000"/>
                <w:sz w:val="22"/>
                <w:lang w:val="en-US"/>
              </w:rPr>
              <w:t>zui-app-ps-</w:t>
            </w:r>
            <w:r w:rsidRPr="00FA201D">
              <w:rPr>
                <w:rFonts w:eastAsia="Arial" w:cs="Arial"/>
                <w:color w:val="000000"/>
                <w:sz w:val="22"/>
                <w:lang w:val="en-US"/>
              </w:rPr>
              <w:t>bom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3C47" w14:textId="571E475D" w:rsidR="00920277" w:rsidRPr="007E69A3" w:rsidRDefault="002442AF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2442AF">
              <w:rPr>
                <w:rFonts w:eastAsia="Arial" w:cs="Arial"/>
                <w:color w:val="000000"/>
                <w:sz w:val="22"/>
              </w:rPr>
              <w:t>Полный доступ без удаления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3F4C" w14:textId="2595C713" w:rsidR="00920277" w:rsidRPr="00D24128" w:rsidRDefault="00D24128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D24128">
              <w:rPr>
                <w:rFonts w:eastAsia="Arial" w:cs="Arial"/>
                <w:color w:val="000000"/>
                <w:sz w:val="22"/>
                <w:lang w:val="en-US"/>
              </w:rPr>
              <w:t>Рецептуры</w:t>
            </w:r>
          </w:p>
        </w:tc>
      </w:tr>
      <w:tr w:rsidR="00920277" w:rsidRPr="00D24128" w14:paraId="1BD3FD7C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E228" w14:textId="77777777" w:rsidR="00920277" w:rsidRPr="006F2C2A" w:rsidRDefault="00920277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FFDC" w14:textId="0A456633" w:rsidR="00920277" w:rsidRPr="006F2C2A" w:rsidRDefault="00553B89" w:rsidP="006C3DC9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r w:rsidRPr="00553B89">
              <w:rPr>
                <w:rFonts w:cs="Arial"/>
                <w:color w:val="000000"/>
                <w:sz w:val="22"/>
                <w:lang w:val="en-US"/>
              </w:rPr>
              <w:t>ps-bom-viewer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60FB" w14:textId="3575F188" w:rsidR="00920277" w:rsidRPr="006F2C2A" w:rsidRDefault="00F30785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50A8" w14:textId="5312E0ED" w:rsidR="00920277" w:rsidRPr="006F2C2A" w:rsidRDefault="00731393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D24128">
              <w:rPr>
                <w:rFonts w:eastAsia="Arial" w:cs="Arial"/>
                <w:color w:val="000000"/>
                <w:sz w:val="22"/>
                <w:lang w:val="en-US"/>
              </w:rPr>
              <w:t>zui-app-ps-</w:t>
            </w:r>
            <w:r w:rsidRPr="00FA201D">
              <w:rPr>
                <w:rFonts w:eastAsia="Arial" w:cs="Arial"/>
                <w:color w:val="000000"/>
                <w:sz w:val="22"/>
                <w:lang w:val="en-US"/>
              </w:rPr>
              <w:t>bom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FDD9" w14:textId="48D1DB87" w:rsidR="00920277" w:rsidRPr="00877D63" w:rsidRDefault="00FA401A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eastAsia="Arial" w:cs="Arial"/>
                <w:color w:val="000000"/>
                <w:sz w:val="22"/>
              </w:rPr>
              <w:t>Просмотр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25E1" w14:textId="3D6F8AB4" w:rsidR="00920277" w:rsidRPr="00D24128" w:rsidRDefault="00D24128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D24128">
              <w:rPr>
                <w:rFonts w:eastAsia="Arial" w:cs="Arial"/>
                <w:color w:val="000000"/>
                <w:sz w:val="22"/>
                <w:lang w:val="en-US"/>
              </w:rPr>
              <w:t>Рецептуры</w:t>
            </w:r>
          </w:p>
        </w:tc>
      </w:tr>
      <w:tr w:rsidR="00920277" w:rsidRPr="00920277" w14:paraId="2C5CF869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4DB2" w14:textId="77777777" w:rsidR="00920277" w:rsidRPr="006F2C2A" w:rsidRDefault="00920277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82BA" w14:textId="486BF9AE" w:rsidR="00920277" w:rsidRPr="006F2C2A" w:rsidRDefault="00553B89" w:rsidP="006C3DC9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r w:rsidRPr="00553B89">
              <w:rPr>
                <w:rFonts w:cs="Arial"/>
                <w:color w:val="000000"/>
                <w:sz w:val="22"/>
                <w:lang w:val="en-US"/>
              </w:rPr>
              <w:t>ps-planning-department-head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E3FA" w14:textId="08BFC8C6" w:rsidR="00920277" w:rsidRPr="006F2C2A" w:rsidRDefault="00F30785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AF75" w14:textId="73F32426" w:rsidR="00920277" w:rsidRPr="006F2C2A" w:rsidRDefault="003E0908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3E0908">
              <w:rPr>
                <w:rFonts w:eastAsia="Arial" w:cs="Arial"/>
                <w:color w:val="000000"/>
                <w:sz w:val="22"/>
              </w:rPr>
              <w:t>zui-app-ps-</w:t>
            </w:r>
            <w:r w:rsidRPr="00FA201D">
              <w:rPr>
                <w:rFonts w:eastAsia="Arial" w:cs="Arial"/>
                <w:color w:val="000000"/>
                <w:sz w:val="22"/>
              </w:rPr>
              <w:t>planning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F9D6" w14:textId="07637475" w:rsidR="00920277" w:rsidRPr="007E69A3" w:rsidRDefault="008703CD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8703CD">
              <w:rPr>
                <w:rFonts w:eastAsia="Arial" w:cs="Arial"/>
                <w:color w:val="000000"/>
                <w:sz w:val="22"/>
              </w:rPr>
              <w:t>Полный доступ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7AE3" w14:textId="51BEB6B9" w:rsidR="00920277" w:rsidRPr="006F2C2A" w:rsidRDefault="00E75E48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FA201D">
              <w:rPr>
                <w:rFonts w:eastAsia="Arial" w:cs="Arial"/>
                <w:color w:val="000000" w:themeColor="text1"/>
                <w:sz w:val="22"/>
                <w:lang w:val="en-US"/>
              </w:rPr>
              <w:t>П</w:t>
            </w:r>
            <w:r w:rsidR="7AB41C90" w:rsidRPr="00FA201D">
              <w:rPr>
                <w:rFonts w:eastAsia="Arial" w:cs="Arial"/>
                <w:color w:val="000000" w:themeColor="text1"/>
                <w:sz w:val="22"/>
                <w:lang w:val="en-US"/>
              </w:rPr>
              <w:t>роекты</w:t>
            </w:r>
          </w:p>
        </w:tc>
      </w:tr>
      <w:tr w:rsidR="00920277" w:rsidRPr="00920277" w14:paraId="1E2FB334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796C" w14:textId="77777777" w:rsidR="00920277" w:rsidRPr="006F2C2A" w:rsidRDefault="00920277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DD8E" w14:textId="21048875" w:rsidR="00920277" w:rsidRPr="006F2C2A" w:rsidRDefault="00592B5B" w:rsidP="006C3DC9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r w:rsidRPr="00592B5B">
              <w:rPr>
                <w:rFonts w:cs="Arial"/>
                <w:color w:val="000000"/>
                <w:sz w:val="22"/>
                <w:lang w:val="en-US"/>
              </w:rPr>
              <w:t>ps-planning-developer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68B3" w14:textId="712D2E92" w:rsidR="00920277" w:rsidRPr="006F2C2A" w:rsidRDefault="00F30785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8C3E" w14:textId="4E2A6998" w:rsidR="00920277" w:rsidRPr="006F2C2A" w:rsidRDefault="003E0908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3E0908">
              <w:rPr>
                <w:rFonts w:eastAsia="Arial" w:cs="Arial"/>
                <w:color w:val="000000"/>
                <w:sz w:val="22"/>
              </w:rPr>
              <w:t>zui-app-ps-</w:t>
            </w:r>
            <w:r w:rsidRPr="00FA201D">
              <w:rPr>
                <w:rFonts w:eastAsia="Arial" w:cs="Arial"/>
                <w:color w:val="000000"/>
                <w:sz w:val="22"/>
              </w:rPr>
              <w:t>planning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11F9" w14:textId="24F09402" w:rsidR="00920277" w:rsidRPr="007E69A3" w:rsidRDefault="001C3C0D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1C3C0D">
              <w:rPr>
                <w:rFonts w:eastAsia="Arial" w:cs="Arial"/>
                <w:color w:val="000000"/>
                <w:sz w:val="22"/>
              </w:rPr>
              <w:t>Полный доступ без удаления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4310" w14:textId="4C21DDBC" w:rsidR="00920277" w:rsidRPr="006F2C2A" w:rsidRDefault="6C5A7968" w:rsidP="0044523C">
            <w:pPr>
              <w:spacing w:line="240" w:lineRule="auto"/>
              <w:ind w:firstLine="0"/>
              <w:jc w:val="left"/>
              <w:rPr>
                <w:rFonts w:eastAsia="Arial" w:cs="Arial"/>
                <w:color w:val="000000" w:themeColor="text1"/>
                <w:sz w:val="22"/>
                <w:lang w:val="en-US"/>
              </w:rPr>
            </w:pPr>
            <w:r w:rsidRPr="00FA201D">
              <w:rPr>
                <w:rFonts w:eastAsia="Arial" w:cs="Arial"/>
                <w:color w:val="000000" w:themeColor="text1"/>
                <w:sz w:val="22"/>
                <w:lang w:val="en-US"/>
              </w:rPr>
              <w:t>Проекты</w:t>
            </w:r>
          </w:p>
        </w:tc>
      </w:tr>
      <w:tr w:rsidR="00920277" w:rsidRPr="00920277" w14:paraId="52E8364E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8512" w14:textId="77777777" w:rsidR="00920277" w:rsidRPr="006F2C2A" w:rsidRDefault="00920277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B956" w14:textId="77D859C5" w:rsidR="00920277" w:rsidRPr="006F2C2A" w:rsidRDefault="00592B5B" w:rsidP="006C3DC9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r w:rsidRPr="00592B5B">
              <w:rPr>
                <w:rFonts w:cs="Arial"/>
                <w:color w:val="000000"/>
                <w:sz w:val="22"/>
                <w:lang w:val="en-US"/>
              </w:rPr>
              <w:t>ps-planning-viewer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021F" w14:textId="6D608E3F" w:rsidR="00920277" w:rsidRPr="006F2C2A" w:rsidRDefault="00F30785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05B4" w14:textId="3AADD71A" w:rsidR="00920277" w:rsidRPr="006F2C2A" w:rsidRDefault="003E0908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3E0908">
              <w:rPr>
                <w:rFonts w:eastAsia="Arial" w:cs="Arial"/>
                <w:color w:val="000000"/>
                <w:sz w:val="22"/>
              </w:rPr>
              <w:t>zui-app-ps-</w:t>
            </w:r>
            <w:r w:rsidRPr="00FA201D">
              <w:rPr>
                <w:rFonts w:eastAsia="Arial" w:cs="Arial"/>
                <w:color w:val="000000"/>
                <w:sz w:val="22"/>
              </w:rPr>
              <w:t>planning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84D6" w14:textId="6E94B629" w:rsidR="00920277" w:rsidRPr="00877D63" w:rsidRDefault="00FA401A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eastAsia="Arial" w:cs="Arial"/>
                <w:color w:val="000000"/>
                <w:sz w:val="22"/>
              </w:rPr>
              <w:t>Просмотр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EA4C" w14:textId="3E80E28C" w:rsidR="00920277" w:rsidRPr="006F2C2A" w:rsidRDefault="6C5A7968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FA201D">
              <w:rPr>
                <w:rFonts w:eastAsia="Arial" w:cs="Arial"/>
                <w:color w:val="000000" w:themeColor="text1"/>
                <w:sz w:val="22"/>
                <w:lang w:val="en-US"/>
              </w:rPr>
              <w:t>Проекты</w:t>
            </w:r>
          </w:p>
        </w:tc>
      </w:tr>
      <w:tr w:rsidR="00920277" w:rsidRPr="00920277" w14:paraId="3199764C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403A" w14:textId="77777777" w:rsidR="00920277" w:rsidRPr="006F2C2A" w:rsidRDefault="00920277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CE81" w14:textId="00C00333" w:rsidR="00920277" w:rsidRPr="006F2C2A" w:rsidRDefault="00592B5B" w:rsidP="006C3DC9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r w:rsidRPr="00592B5B">
              <w:rPr>
                <w:rFonts w:cs="Arial"/>
                <w:color w:val="000000"/>
                <w:sz w:val="22"/>
                <w:lang w:val="en-US"/>
              </w:rPr>
              <w:t>ps-store-department-head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181D" w14:textId="2C3E06CA" w:rsidR="00920277" w:rsidRPr="006F2C2A" w:rsidRDefault="00F30785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BD92" w14:textId="1AAD816A" w:rsidR="00920277" w:rsidRPr="006F2C2A" w:rsidRDefault="00AE7AF5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AE7AF5">
              <w:rPr>
                <w:rFonts w:eastAsia="Arial" w:cs="Arial"/>
                <w:color w:val="000000"/>
                <w:sz w:val="22"/>
              </w:rPr>
              <w:t>zui-app-ps-store</w:t>
            </w:r>
            <w:r w:rsidRPr="00AE7AF5" w:rsidDel="00AE7AF5">
              <w:rPr>
                <w:rFonts w:eastAsia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43E1" w14:textId="6D51CBD2" w:rsidR="00920277" w:rsidRPr="007E69A3" w:rsidRDefault="00C147F0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8703CD">
              <w:rPr>
                <w:rFonts w:eastAsia="Arial" w:cs="Arial"/>
                <w:color w:val="000000"/>
                <w:sz w:val="22"/>
              </w:rPr>
              <w:t>Полный доступ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17A1" w14:textId="139174E8" w:rsidR="00920277" w:rsidRPr="006F2C2A" w:rsidRDefault="002756EE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2756EE">
              <w:rPr>
                <w:rFonts w:eastAsia="Arial" w:cs="Arial"/>
                <w:color w:val="000000"/>
                <w:sz w:val="22"/>
                <w:lang w:val="en-US"/>
              </w:rPr>
              <w:t>Мониторинг запасов</w:t>
            </w:r>
          </w:p>
        </w:tc>
      </w:tr>
      <w:tr w:rsidR="00920277" w:rsidRPr="00920277" w14:paraId="58E1EF7C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105B" w14:textId="77777777" w:rsidR="00920277" w:rsidRPr="006F2C2A" w:rsidRDefault="00920277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6F97" w14:textId="2974DA51" w:rsidR="00920277" w:rsidRPr="006F2C2A" w:rsidRDefault="00592B5B" w:rsidP="006C3DC9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r w:rsidRPr="00592B5B">
              <w:rPr>
                <w:rFonts w:cs="Arial"/>
                <w:color w:val="000000"/>
                <w:sz w:val="22"/>
                <w:lang w:val="en-US"/>
              </w:rPr>
              <w:t>ps-store-operator-spc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C958" w14:textId="62974F9E" w:rsidR="00920277" w:rsidRPr="006F2C2A" w:rsidRDefault="00F30785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3ED6" w14:textId="7EB0C21E" w:rsidR="00920277" w:rsidRPr="006F2C2A" w:rsidRDefault="00AE7AF5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AE7AF5">
              <w:rPr>
                <w:rFonts w:eastAsia="Arial" w:cs="Arial"/>
                <w:color w:val="000000"/>
                <w:sz w:val="22"/>
              </w:rPr>
              <w:t>zui-app-ps-</w:t>
            </w:r>
            <w:r w:rsidRPr="00FA201D">
              <w:rPr>
                <w:rFonts w:eastAsia="Arial" w:cs="Arial"/>
                <w:color w:val="000000"/>
                <w:sz w:val="22"/>
              </w:rPr>
              <w:t>store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79FA" w14:textId="5440413E" w:rsidR="00920277" w:rsidRPr="00877D63" w:rsidRDefault="0001226C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</w:rPr>
            </w:pPr>
            <w:r>
              <w:rPr>
                <w:rFonts w:eastAsia="Arial" w:cs="Arial"/>
                <w:color w:val="000000"/>
                <w:sz w:val="22"/>
              </w:rPr>
              <w:t>Просмотр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2464" w14:textId="54D1014F" w:rsidR="00920277" w:rsidRPr="006F2C2A" w:rsidRDefault="002756EE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2756EE">
              <w:rPr>
                <w:rFonts w:eastAsia="Arial" w:cs="Arial"/>
                <w:color w:val="000000"/>
                <w:sz w:val="22"/>
                <w:lang w:val="en-US"/>
              </w:rPr>
              <w:t>Мониторинг запасов</w:t>
            </w:r>
          </w:p>
        </w:tc>
      </w:tr>
      <w:tr w:rsidR="00920277" w:rsidRPr="00920277" w14:paraId="274C69B0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5C1C" w14:textId="77777777" w:rsidR="00920277" w:rsidRPr="006F2C2A" w:rsidRDefault="00920277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85E0" w14:textId="0E9BC96D" w:rsidR="00920277" w:rsidRPr="006F2C2A" w:rsidRDefault="00592B5B" w:rsidP="006C3DC9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r w:rsidRPr="00592B5B">
              <w:rPr>
                <w:rFonts w:cs="Arial"/>
                <w:color w:val="000000"/>
                <w:sz w:val="22"/>
                <w:lang w:val="en-US"/>
              </w:rPr>
              <w:t>ps-store-senior-master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A4D7" w14:textId="61D6513D" w:rsidR="00920277" w:rsidRPr="006F2C2A" w:rsidRDefault="00F30785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8400" w14:textId="3E3CD84B" w:rsidR="00920277" w:rsidRPr="006F2C2A" w:rsidRDefault="00AE7AF5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AE7AF5">
              <w:rPr>
                <w:rFonts w:eastAsia="Arial" w:cs="Arial"/>
                <w:color w:val="000000"/>
                <w:sz w:val="22"/>
              </w:rPr>
              <w:t>zui-app-ps-</w:t>
            </w:r>
            <w:r w:rsidRPr="00FA201D">
              <w:rPr>
                <w:rFonts w:eastAsia="Arial" w:cs="Arial"/>
                <w:color w:val="000000"/>
                <w:sz w:val="22"/>
              </w:rPr>
              <w:t>store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E12C" w14:textId="1EA4781E" w:rsidR="00920277" w:rsidRPr="007E69A3" w:rsidRDefault="00FA401A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Специфичная роль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2CDF" w14:textId="3AB1B842" w:rsidR="00920277" w:rsidRPr="006F2C2A" w:rsidRDefault="002756EE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2756EE">
              <w:rPr>
                <w:rFonts w:eastAsia="Arial" w:cs="Arial"/>
                <w:color w:val="000000"/>
                <w:sz w:val="22"/>
                <w:lang w:val="en-US"/>
              </w:rPr>
              <w:t>Мониторинг запасов</w:t>
            </w:r>
          </w:p>
        </w:tc>
      </w:tr>
      <w:tr w:rsidR="00920277" w:rsidRPr="00920277" w14:paraId="3E96C840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5663" w14:textId="77777777" w:rsidR="00920277" w:rsidRPr="006F2C2A" w:rsidRDefault="00920277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D873" w14:textId="2206E171" w:rsidR="00920277" w:rsidRPr="006F2C2A" w:rsidRDefault="00592B5B" w:rsidP="006C3DC9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r w:rsidRPr="00592B5B">
              <w:rPr>
                <w:rFonts w:cs="Arial"/>
                <w:color w:val="000000"/>
                <w:sz w:val="22"/>
                <w:lang w:val="en-US"/>
              </w:rPr>
              <w:t>ps-works-department-head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8E5D" w14:textId="75F78020" w:rsidR="00920277" w:rsidRPr="006F2C2A" w:rsidRDefault="00F30785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76C6" w14:textId="796F1A07" w:rsidR="00920277" w:rsidRPr="006F2C2A" w:rsidRDefault="005501BB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5501BB">
              <w:rPr>
                <w:rFonts w:eastAsia="Arial" w:cs="Arial"/>
                <w:color w:val="000000"/>
                <w:sz w:val="22"/>
              </w:rPr>
              <w:t>zui-app-ps-</w:t>
            </w:r>
            <w:r w:rsidRPr="00FA201D">
              <w:rPr>
                <w:rFonts w:eastAsia="Arial" w:cs="Arial"/>
                <w:color w:val="000000"/>
                <w:sz w:val="22"/>
              </w:rPr>
              <w:t>works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86D6" w14:textId="2D42EFD6" w:rsidR="00920277" w:rsidRPr="007E69A3" w:rsidRDefault="0032052D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Полный доступ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91C9" w14:textId="748FC586" w:rsidR="00920277" w:rsidRPr="006F2C2A" w:rsidRDefault="00226593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226593">
              <w:rPr>
                <w:rFonts w:eastAsia="Arial" w:cs="Arial"/>
                <w:color w:val="000000"/>
                <w:sz w:val="22"/>
                <w:lang w:val="en-US"/>
              </w:rPr>
              <w:t>Сменно-суточные задания</w:t>
            </w:r>
          </w:p>
        </w:tc>
      </w:tr>
      <w:tr w:rsidR="00920277" w:rsidRPr="00920277" w14:paraId="3BE21F5D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1F3C" w14:textId="77777777" w:rsidR="00920277" w:rsidRPr="006F2C2A" w:rsidRDefault="00920277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0E6B" w14:textId="4A3A4F4E" w:rsidR="00920277" w:rsidRPr="006F2C2A" w:rsidRDefault="00592B5B" w:rsidP="006C3DC9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r w:rsidRPr="00592B5B">
              <w:rPr>
                <w:rFonts w:cs="Arial"/>
                <w:color w:val="000000"/>
                <w:sz w:val="22"/>
                <w:lang w:val="en-US"/>
              </w:rPr>
              <w:t>ps-works-work-executor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25F8" w14:textId="32FB4C34" w:rsidR="00920277" w:rsidRPr="006F2C2A" w:rsidRDefault="00F30785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61C1" w14:textId="4A900A83" w:rsidR="00920277" w:rsidRPr="006F2C2A" w:rsidRDefault="005501BB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5501BB">
              <w:rPr>
                <w:rFonts w:eastAsia="Arial" w:cs="Arial"/>
                <w:color w:val="000000"/>
                <w:sz w:val="22"/>
              </w:rPr>
              <w:t>zui-app-ps-</w:t>
            </w:r>
            <w:r w:rsidRPr="00FA201D">
              <w:rPr>
                <w:rFonts w:eastAsia="Arial" w:cs="Arial"/>
                <w:color w:val="000000"/>
                <w:sz w:val="22"/>
              </w:rPr>
              <w:t>works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E79A" w14:textId="55B943E6" w:rsidR="00920277" w:rsidRPr="007E69A3" w:rsidRDefault="00FA401A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Выполнение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EB85" w14:textId="05C8B5DD" w:rsidR="00920277" w:rsidRPr="006F2C2A" w:rsidRDefault="00226593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226593">
              <w:rPr>
                <w:rFonts w:eastAsia="Arial" w:cs="Arial"/>
                <w:color w:val="000000"/>
                <w:sz w:val="22"/>
                <w:lang w:val="en-US"/>
              </w:rPr>
              <w:t>Сменно-суточные задания</w:t>
            </w:r>
          </w:p>
        </w:tc>
      </w:tr>
      <w:tr w:rsidR="00920277" w:rsidRPr="00920277" w14:paraId="11D5530E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08A7" w14:textId="77777777" w:rsidR="00920277" w:rsidRPr="006F2C2A" w:rsidRDefault="00920277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CEA8" w14:textId="123F39A2" w:rsidR="00920277" w:rsidRPr="006F2C2A" w:rsidRDefault="00592B5B" w:rsidP="006C3DC9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r w:rsidRPr="00592B5B">
              <w:rPr>
                <w:rFonts w:cs="Arial"/>
                <w:color w:val="000000"/>
                <w:sz w:val="22"/>
                <w:lang w:val="en-US"/>
              </w:rPr>
              <w:t>ps-works-work-manager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AA5D" w14:textId="6DA7350A" w:rsidR="00920277" w:rsidRPr="006F2C2A" w:rsidRDefault="00F30785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BFDA" w14:textId="23EA5100" w:rsidR="00920277" w:rsidRPr="006F2C2A" w:rsidRDefault="005501BB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5501BB">
              <w:rPr>
                <w:rFonts w:eastAsia="Arial" w:cs="Arial"/>
                <w:color w:val="000000"/>
                <w:sz w:val="22"/>
              </w:rPr>
              <w:t>zui-app-ps-</w:t>
            </w:r>
            <w:r w:rsidRPr="00FA201D">
              <w:rPr>
                <w:rFonts w:eastAsia="Arial" w:cs="Arial"/>
                <w:color w:val="000000"/>
                <w:sz w:val="22"/>
              </w:rPr>
              <w:t>works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D0A9" w14:textId="41E85A8C" w:rsidR="00920277" w:rsidRPr="007E69A3" w:rsidRDefault="00FA401A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Специфичная роль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9B4A" w14:textId="22CCA7D2" w:rsidR="00920277" w:rsidRPr="006F2C2A" w:rsidRDefault="00226593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226593">
              <w:rPr>
                <w:rFonts w:eastAsia="Arial" w:cs="Arial"/>
                <w:color w:val="000000"/>
                <w:sz w:val="22"/>
                <w:lang w:val="en-US"/>
              </w:rPr>
              <w:t>Сменно-суточные задания</w:t>
            </w:r>
          </w:p>
        </w:tc>
      </w:tr>
      <w:tr w:rsidR="00920277" w:rsidRPr="00920277" w14:paraId="3D7984E6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0C97" w14:textId="77777777" w:rsidR="00920277" w:rsidRPr="006F2C2A" w:rsidRDefault="00920277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1CB" w14:textId="32D96B6F" w:rsidR="00920277" w:rsidRPr="006F2C2A" w:rsidRDefault="00592B5B" w:rsidP="006C3DC9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r w:rsidRPr="00592B5B">
              <w:rPr>
                <w:rFonts w:cs="Arial"/>
                <w:color w:val="000000"/>
                <w:sz w:val="22"/>
                <w:lang w:val="en-US"/>
              </w:rPr>
              <w:t>ps-works-works-manufacturer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406B" w14:textId="42AAABC8" w:rsidR="00920277" w:rsidRPr="006F2C2A" w:rsidRDefault="00F30785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2123" w14:textId="7544E9C0" w:rsidR="00920277" w:rsidRPr="006F2C2A" w:rsidRDefault="005501BB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5501BB">
              <w:rPr>
                <w:rFonts w:eastAsia="Arial" w:cs="Arial"/>
                <w:color w:val="000000"/>
                <w:sz w:val="22"/>
              </w:rPr>
              <w:t>zui-app-ps-</w:t>
            </w:r>
            <w:r w:rsidRPr="00FA201D">
              <w:rPr>
                <w:rFonts w:eastAsia="Arial" w:cs="Arial"/>
                <w:color w:val="000000"/>
                <w:sz w:val="22"/>
              </w:rPr>
              <w:t>works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1481" w14:textId="5CB34974" w:rsidR="00920277" w:rsidRPr="007E69A3" w:rsidRDefault="00FA401A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Специфичная роль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7C12" w14:textId="2CD0C7D9" w:rsidR="00920277" w:rsidRPr="006F2C2A" w:rsidRDefault="00226593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226593">
              <w:rPr>
                <w:rFonts w:eastAsia="Arial" w:cs="Arial"/>
                <w:color w:val="000000"/>
                <w:sz w:val="22"/>
                <w:lang w:val="en-US"/>
              </w:rPr>
              <w:t>Сменно-суточные задания</w:t>
            </w:r>
          </w:p>
        </w:tc>
      </w:tr>
      <w:tr w:rsidR="00920277" w:rsidRPr="00920277" w14:paraId="727123ED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3488" w14:textId="77777777" w:rsidR="00920277" w:rsidRPr="006F2C2A" w:rsidRDefault="00920277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4275" w14:textId="6FC867F4" w:rsidR="00920277" w:rsidRPr="006F2C2A" w:rsidRDefault="008D29E6" w:rsidP="006C3DC9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/>
              </w:rPr>
              <w:t>q</w:t>
            </w:r>
            <w:r w:rsidR="00592B5B" w:rsidRPr="00592B5B">
              <w:rPr>
                <w:rFonts w:cs="Arial"/>
                <w:color w:val="000000"/>
                <w:sz w:val="22"/>
                <w:lang w:val="en-US"/>
              </w:rPr>
              <w:t>a-engineer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88D9" w14:textId="288CE7E8" w:rsidR="00920277" w:rsidRPr="006F2C2A" w:rsidRDefault="00F30785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E0E5" w14:textId="4D665CD6" w:rsidR="00920277" w:rsidRPr="006F2C2A" w:rsidRDefault="00B93DE9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Бакенд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ZQL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98E5" w14:textId="583F411C" w:rsidR="00920277" w:rsidRPr="007E69A3" w:rsidRDefault="00FA401A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Специфичная роль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4BA7" w14:textId="4F1C2C67" w:rsidR="00920277" w:rsidRPr="006F2C2A" w:rsidRDefault="00706E20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706E20">
              <w:rPr>
                <w:rFonts w:eastAsia="Arial" w:cs="Arial"/>
                <w:color w:val="000000"/>
                <w:sz w:val="22"/>
                <w:lang w:val="en-US"/>
              </w:rPr>
              <w:t>Контроль качества</w:t>
            </w:r>
          </w:p>
        </w:tc>
      </w:tr>
      <w:tr w:rsidR="00920277" w:rsidRPr="00920277" w14:paraId="5494D5CF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2844" w14:textId="77777777" w:rsidR="00920277" w:rsidRPr="006F2C2A" w:rsidRDefault="00920277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AB92" w14:textId="04DF549D" w:rsidR="00920277" w:rsidRPr="006F2C2A" w:rsidRDefault="00592B5B" w:rsidP="006C3DC9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r w:rsidRPr="00592B5B">
              <w:rPr>
                <w:rFonts w:cs="Arial"/>
                <w:color w:val="000000"/>
                <w:sz w:val="22"/>
                <w:lang w:val="en-US"/>
              </w:rPr>
              <w:t>qa-request-initiator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C50C" w14:textId="40A9775D" w:rsidR="00920277" w:rsidRPr="006F2C2A" w:rsidRDefault="00F30785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425C" w14:textId="7960B1C2" w:rsidR="00920277" w:rsidRPr="006F2C2A" w:rsidRDefault="00B93DE9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Бакенд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ZQL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BDED" w14:textId="07E9B5CB" w:rsidR="00920277" w:rsidRPr="007E69A3" w:rsidRDefault="00FA401A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Специфичная роль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2CA1" w14:textId="68BE35C3" w:rsidR="00920277" w:rsidRPr="006F2C2A" w:rsidRDefault="00EC7FA4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EC7FA4">
              <w:rPr>
                <w:rFonts w:eastAsia="Arial" w:cs="Arial"/>
                <w:color w:val="000000"/>
                <w:sz w:val="22"/>
                <w:lang w:val="en-US"/>
              </w:rPr>
              <w:t>Контроль качества</w:t>
            </w:r>
          </w:p>
        </w:tc>
      </w:tr>
      <w:tr w:rsidR="00920277" w:rsidRPr="00920277" w14:paraId="2639FD0B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3E50" w14:textId="77777777" w:rsidR="00920277" w:rsidRPr="006F2C2A" w:rsidRDefault="00920277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7448" w14:textId="585BE381" w:rsidR="00920277" w:rsidRPr="006F2C2A" w:rsidRDefault="00F30785" w:rsidP="006C3DC9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r w:rsidRPr="00F30785">
              <w:rPr>
                <w:rFonts w:cs="Arial"/>
                <w:color w:val="000000"/>
                <w:sz w:val="22"/>
                <w:lang w:val="en-US"/>
              </w:rPr>
              <w:t>qa-specialist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B351" w14:textId="4054FA96" w:rsidR="00920277" w:rsidRPr="006F2C2A" w:rsidRDefault="00F30785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701" w14:textId="29C12C01" w:rsidR="00920277" w:rsidRPr="006F2C2A" w:rsidRDefault="00B93DE9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Бакенд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ZQL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AD45" w14:textId="76125103" w:rsidR="00920277" w:rsidRPr="007E69A3" w:rsidRDefault="00FA401A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Специфичная роль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E39E" w14:textId="56734745" w:rsidR="00920277" w:rsidRPr="006F2C2A" w:rsidRDefault="00706E20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706E20">
              <w:rPr>
                <w:rFonts w:eastAsia="Arial" w:cs="Arial"/>
                <w:color w:val="000000"/>
                <w:sz w:val="22"/>
                <w:lang w:val="en-US"/>
              </w:rPr>
              <w:t>Контроль качества</w:t>
            </w:r>
          </w:p>
        </w:tc>
      </w:tr>
      <w:tr w:rsidR="00920277" w:rsidRPr="00920277" w14:paraId="2E8E7C0F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54E8" w14:textId="77777777" w:rsidR="00920277" w:rsidRPr="006F2C2A" w:rsidRDefault="00920277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0DD1" w14:textId="7F0F068E" w:rsidR="00920277" w:rsidRPr="006F2C2A" w:rsidRDefault="00F30785" w:rsidP="006C3DC9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QL.AnalysisRequest.Workflow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.AnyProcess.Executor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D3FB" w14:textId="171E1121" w:rsidR="00920277" w:rsidRPr="006F2C2A" w:rsidRDefault="00F30785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21D8" w14:textId="7EB9FEB4" w:rsidR="00920277" w:rsidRPr="006F2C2A" w:rsidRDefault="00B93DE9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Бакенд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ZQL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3742" w14:textId="627E22F3" w:rsidR="00920277" w:rsidRPr="007E69A3" w:rsidRDefault="00FA401A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Выполнение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A602" w14:textId="79890A86" w:rsidR="00920277" w:rsidRPr="006F2C2A" w:rsidRDefault="00C92332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C92332">
              <w:rPr>
                <w:rFonts w:eastAsia="Arial" w:cs="Arial"/>
                <w:color w:val="000000"/>
                <w:sz w:val="22"/>
                <w:lang w:val="en-US"/>
              </w:rPr>
              <w:t>Процессы контроля качества</w:t>
            </w:r>
          </w:p>
        </w:tc>
      </w:tr>
      <w:tr w:rsidR="00920277" w:rsidRPr="00920277" w14:paraId="7538089C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236B" w14:textId="77777777" w:rsidR="00920277" w:rsidRPr="006F2C2A" w:rsidRDefault="00920277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7CC9" w14:textId="3CB24477" w:rsidR="00920277" w:rsidRPr="006F2C2A" w:rsidRDefault="00F30785" w:rsidP="006C3DC9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QL.AnalysisRequest.Workflow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.SamplePreparation.Executor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1EB6" w14:textId="7783E126" w:rsidR="00920277" w:rsidRPr="006F2C2A" w:rsidRDefault="00F30785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F0F9" w14:textId="529C0B36" w:rsidR="00920277" w:rsidRPr="006F2C2A" w:rsidRDefault="00B93DE9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Бакенд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ZQL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DE3" w14:textId="7561137A" w:rsidR="00920277" w:rsidRPr="007E69A3" w:rsidRDefault="00FA401A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Выполнение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49DA" w14:textId="353FB665" w:rsidR="00920277" w:rsidRPr="006F2C2A" w:rsidRDefault="00C92332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C92332">
              <w:rPr>
                <w:rFonts w:eastAsia="Arial" w:cs="Arial"/>
                <w:color w:val="000000"/>
                <w:sz w:val="22"/>
                <w:lang w:val="en-US"/>
              </w:rPr>
              <w:t>Процессы контроля качества</w:t>
            </w:r>
          </w:p>
        </w:tc>
      </w:tr>
      <w:tr w:rsidR="00920277" w:rsidRPr="00920277" w14:paraId="62E542A1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2F67" w14:textId="77777777" w:rsidR="00920277" w:rsidRPr="006F2C2A" w:rsidRDefault="00920277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3718" w14:textId="2E47E350" w:rsidR="00920277" w:rsidRPr="006F2C2A" w:rsidRDefault="00F30785" w:rsidP="006C3DC9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QL.Events.Workflow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.AnyProcess.Executor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61CC" w14:textId="1961578F" w:rsidR="00920277" w:rsidRPr="006F2C2A" w:rsidRDefault="00F30785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A3ED" w14:textId="03D99468" w:rsidR="00920277" w:rsidRPr="006F2C2A" w:rsidRDefault="00B93DE9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Бакенд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ZQL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AC9D" w14:textId="08D48484" w:rsidR="00920277" w:rsidRPr="007E69A3" w:rsidRDefault="00FA401A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Выполнение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E412" w14:textId="1A1EB418" w:rsidR="00920277" w:rsidRPr="006F2C2A" w:rsidRDefault="03B4B7D1" w:rsidP="008C04AA">
            <w:pPr>
              <w:spacing w:line="240" w:lineRule="auto"/>
              <w:ind w:firstLine="0"/>
              <w:jc w:val="left"/>
              <w:rPr>
                <w:rFonts w:eastAsia="Arial" w:cs="Arial"/>
                <w:color w:val="000000" w:themeColor="text1"/>
                <w:sz w:val="22"/>
                <w:lang w:val="en-US"/>
              </w:rPr>
            </w:pPr>
            <w:r w:rsidRPr="03B4B7D1">
              <w:rPr>
                <w:rFonts w:eastAsia="Arial" w:cs="Arial"/>
                <w:color w:val="000000" w:themeColor="text1"/>
                <w:sz w:val="22"/>
                <w:lang w:val="en-US"/>
              </w:rPr>
              <w:t>Процессы сервиса Мероприятия</w:t>
            </w:r>
          </w:p>
        </w:tc>
      </w:tr>
      <w:tr w:rsidR="00920277" w:rsidRPr="00920277" w14:paraId="11AFD9E5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0E41" w14:textId="77777777" w:rsidR="00920277" w:rsidRPr="006F2C2A" w:rsidRDefault="00920277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9F71" w14:textId="0ECC907A" w:rsidR="00920277" w:rsidRPr="006F2C2A" w:rsidRDefault="00F30785" w:rsidP="006C3DC9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QL.Events.Workflow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.Executor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84FF" w14:textId="4668BA07" w:rsidR="00920277" w:rsidRPr="006F2C2A" w:rsidRDefault="00F30785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0766" w14:textId="34855366" w:rsidR="00920277" w:rsidRPr="006F2C2A" w:rsidRDefault="00B93DE9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Бакенд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ZQL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A8F3" w14:textId="6B5E97F3" w:rsidR="00920277" w:rsidRPr="007E69A3" w:rsidRDefault="00FA401A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Выполнение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4466" w14:textId="7791AC2A" w:rsidR="00920277" w:rsidRPr="006F2C2A" w:rsidRDefault="03B4B7D1" w:rsidP="008C04AA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3B4B7D1">
              <w:rPr>
                <w:rFonts w:eastAsia="Arial" w:cs="Arial"/>
                <w:color w:val="000000" w:themeColor="text1"/>
                <w:sz w:val="22"/>
                <w:lang w:val="en-US"/>
              </w:rPr>
              <w:t>Процессы сервиса Мероприятия</w:t>
            </w:r>
          </w:p>
        </w:tc>
      </w:tr>
      <w:tr w:rsidR="00920277" w:rsidRPr="00920277" w14:paraId="58E6E801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DBB1" w14:textId="77777777" w:rsidR="00920277" w:rsidRPr="006F2C2A" w:rsidRDefault="00920277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E34E" w14:textId="5C2A5F4E" w:rsidR="00920277" w:rsidRPr="006F2C2A" w:rsidRDefault="00F30785" w:rsidP="006C3DC9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QL.IQC.Workflow.AnyProcess.Executor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DE2E" w14:textId="3AB57769" w:rsidR="00920277" w:rsidRPr="006F2C2A" w:rsidRDefault="00F30785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896B" w14:textId="677D526C" w:rsidR="00920277" w:rsidRPr="006F2C2A" w:rsidRDefault="00B93DE9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Бакенд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ZQL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8757" w14:textId="10D8AE47" w:rsidR="00920277" w:rsidRPr="007E69A3" w:rsidRDefault="00FA401A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Выполнение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FAA9" w14:textId="2A86C8E3" w:rsidR="00920277" w:rsidRPr="006F2C2A" w:rsidRDefault="03B4B7D1" w:rsidP="006C3DC9">
            <w:pPr>
              <w:spacing w:line="240" w:lineRule="auto"/>
              <w:ind w:firstLine="0"/>
              <w:jc w:val="left"/>
              <w:rPr>
                <w:rFonts w:eastAsia="Arial" w:cs="Arial"/>
                <w:color w:val="000000" w:themeColor="text1"/>
                <w:sz w:val="22"/>
                <w:lang w:val="en-US"/>
              </w:rPr>
            </w:pPr>
            <w:r w:rsidRPr="03B4B7D1">
              <w:rPr>
                <w:rFonts w:eastAsia="Arial" w:cs="Arial"/>
                <w:color w:val="000000" w:themeColor="text1"/>
                <w:sz w:val="22"/>
                <w:lang w:val="en-US"/>
              </w:rPr>
              <w:t>Процессы сервиса ВЛК</w:t>
            </w:r>
          </w:p>
        </w:tc>
      </w:tr>
      <w:tr w:rsidR="00F30785" w:rsidRPr="00F30785" w14:paraId="79FD3882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9744" w14:textId="77777777" w:rsidR="00F30785" w:rsidRPr="00F30785" w:rsidRDefault="00F30785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E984" w14:textId="38A4E17C" w:rsidR="00F30785" w:rsidRPr="00F30785" w:rsidRDefault="00F30785" w:rsidP="005224E3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</w:t>
            </w:r>
            <w:r w:rsidR="00F92BBA">
              <w:rPr>
                <w:rFonts w:cs="Arial"/>
                <w:color w:val="000000"/>
                <w:sz w:val="22"/>
                <w:lang w:val="en-US"/>
              </w:rPr>
              <w:t>I</w:t>
            </w:r>
            <w:r w:rsidRPr="00F30785">
              <w:rPr>
                <w:rFonts w:cs="Arial"/>
                <w:color w:val="000000"/>
                <w:sz w:val="22"/>
                <w:lang w:val="en-US"/>
              </w:rPr>
              <w:t>QC.Workflow.Executor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3050" w14:textId="5EB2BAF4" w:rsidR="00F30785" w:rsidRPr="00F30785" w:rsidRDefault="00F30785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5237" w14:textId="2168150F" w:rsidR="00F30785" w:rsidRPr="00F30785" w:rsidRDefault="00B93DE9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Бакенд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ZQL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EA36" w14:textId="63A69BB3" w:rsidR="00F30785" w:rsidRPr="007E69A3" w:rsidRDefault="00FA401A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Выполнение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F87B" w14:textId="0FD5693C" w:rsidR="00F30785" w:rsidRPr="00F30785" w:rsidRDefault="03B4B7D1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 w:themeColor="text1"/>
                <w:sz w:val="22"/>
                <w:lang w:val="en-US"/>
              </w:rPr>
            </w:pPr>
            <w:r w:rsidRPr="03B4B7D1">
              <w:rPr>
                <w:rFonts w:eastAsia="Arial" w:cs="Arial"/>
                <w:color w:val="000000" w:themeColor="text1"/>
                <w:sz w:val="22"/>
                <w:lang w:val="en-US"/>
              </w:rPr>
              <w:t>Процессы сервиса ВЛК</w:t>
            </w:r>
          </w:p>
        </w:tc>
      </w:tr>
      <w:tr w:rsidR="00F30785" w:rsidRPr="00F30785" w14:paraId="49E535F6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7728" w14:textId="77777777" w:rsidR="00F30785" w:rsidRPr="00F30785" w:rsidRDefault="00F30785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27FA" w14:textId="6B5075BF" w:rsidR="00F30785" w:rsidRPr="00F30785" w:rsidRDefault="00F30785" w:rsidP="005224E3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QL.NormDocRequests.Workflow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.AnyProcess.Executor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71C5" w14:textId="09BB0B3F" w:rsidR="00F30785" w:rsidRPr="00F30785" w:rsidRDefault="00F30785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6523" w14:textId="7152DADD" w:rsidR="00F30785" w:rsidRPr="00F30785" w:rsidRDefault="00B93DE9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Бакенд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ZQL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CFFF" w14:textId="3E8E708B" w:rsidR="00F30785" w:rsidRPr="007E69A3" w:rsidRDefault="00FA401A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Выполнение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5322" w14:textId="1A3C336A" w:rsidR="00F30785" w:rsidRPr="00F30785" w:rsidRDefault="03B4B7D1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 w:themeColor="text1"/>
                <w:sz w:val="22"/>
                <w:lang w:val="en-US"/>
              </w:rPr>
            </w:pPr>
            <w:r w:rsidRPr="03B4B7D1">
              <w:rPr>
                <w:rFonts w:eastAsia="Arial" w:cs="Arial"/>
                <w:color w:val="000000" w:themeColor="text1"/>
                <w:sz w:val="22"/>
                <w:lang w:val="en-US"/>
              </w:rPr>
              <w:t>Процессы сервиса Нормативные документы</w:t>
            </w:r>
          </w:p>
        </w:tc>
      </w:tr>
      <w:tr w:rsidR="00F30785" w:rsidRPr="00F30785" w14:paraId="10F035BC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B344" w14:textId="77777777" w:rsidR="00F30785" w:rsidRPr="00F30785" w:rsidRDefault="00F30785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FFC8" w14:textId="1EA246A5" w:rsidR="00F30785" w:rsidRPr="00F30785" w:rsidRDefault="00F30785" w:rsidP="005224E3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QL.NormDocs.Workflow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.AnyProcess. Executor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91D1" w14:textId="67AB12E0" w:rsidR="00F30785" w:rsidRPr="00F30785" w:rsidRDefault="00F30785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E9EC" w14:textId="2EB8720A" w:rsidR="00F30785" w:rsidRPr="00F30785" w:rsidRDefault="00B93DE9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Бакенд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ZQL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EB43" w14:textId="6E8156FA" w:rsidR="00F30785" w:rsidRPr="007E69A3" w:rsidRDefault="00FA401A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Выполнение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2BCD" w14:textId="275EA710" w:rsidR="00F30785" w:rsidRPr="00F30785" w:rsidRDefault="00F92BBA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5EF304A1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Процессы </w:t>
            </w:r>
            <w:r w:rsidR="42C02B12" w:rsidRPr="5EF304A1">
              <w:rPr>
                <w:rFonts w:eastAsia="Arial" w:cs="Arial"/>
                <w:color w:val="000000" w:themeColor="text1"/>
                <w:sz w:val="22"/>
                <w:lang w:val="en-US"/>
              </w:rPr>
              <w:t>сервиса Нормативные документы</w:t>
            </w:r>
          </w:p>
        </w:tc>
      </w:tr>
      <w:tr w:rsidR="00F30785" w:rsidRPr="00F30785" w14:paraId="5AC05865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1975" w14:textId="77777777" w:rsidR="00F30785" w:rsidRPr="00F30785" w:rsidRDefault="00F30785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582D" w14:textId="49DD6F3F" w:rsidR="00F30785" w:rsidRPr="00F30785" w:rsidRDefault="00F30785" w:rsidP="005224E3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QL.Sample.Workflow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.AnyProcess.Executor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7271" w14:textId="290014E9" w:rsidR="00F30785" w:rsidRPr="00F30785" w:rsidRDefault="00F30785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2674" w14:textId="3E4355D9" w:rsidR="00F30785" w:rsidRPr="00F30785" w:rsidRDefault="00B93DE9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Бакенд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ZQL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FBF8" w14:textId="232B9B3E" w:rsidR="00F30785" w:rsidRPr="007E69A3" w:rsidRDefault="00FA401A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Выполнение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2C0B" w14:textId="3532788E" w:rsidR="00F30785" w:rsidRPr="00F30785" w:rsidRDefault="00F92BBA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42C02B12">
              <w:rPr>
                <w:rFonts w:eastAsia="Arial" w:cs="Arial"/>
                <w:color w:val="000000" w:themeColor="text1"/>
                <w:sz w:val="22"/>
                <w:lang w:val="en-US"/>
              </w:rPr>
              <w:t>Процессы контроля качества</w:t>
            </w:r>
          </w:p>
        </w:tc>
      </w:tr>
      <w:tr w:rsidR="00F30785" w:rsidRPr="00F30785" w14:paraId="2117D86C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4E38" w14:textId="77777777" w:rsidR="00F30785" w:rsidRPr="00F30785" w:rsidRDefault="00F30785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6DD1" w14:textId="126A2C7F" w:rsidR="00F30785" w:rsidRPr="00F30785" w:rsidRDefault="00F30785" w:rsidP="005224E3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QL.Sample.Workflow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.SampleStatusManagement.Executor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E2F7" w14:textId="032EF9F4" w:rsidR="00F30785" w:rsidRPr="00F30785" w:rsidRDefault="00F30785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D0C2" w14:textId="27434C30" w:rsidR="00F30785" w:rsidRPr="00F30785" w:rsidRDefault="00B93DE9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Бакенд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ZQL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70B4" w14:textId="7BF4C4CC" w:rsidR="00F30785" w:rsidRPr="007E69A3" w:rsidRDefault="00FA401A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Выполнение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7524" w14:textId="37D470AC" w:rsidR="00F30785" w:rsidRPr="00F30785" w:rsidRDefault="00F92BBA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C92332">
              <w:rPr>
                <w:rFonts w:eastAsia="Arial" w:cs="Arial"/>
                <w:color w:val="000000"/>
                <w:sz w:val="22"/>
                <w:lang w:val="en-US"/>
              </w:rPr>
              <w:t>Процессы контроля качества</w:t>
            </w:r>
          </w:p>
        </w:tc>
      </w:tr>
      <w:tr w:rsidR="00F30785" w:rsidRPr="00F30785" w14:paraId="31F05843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2297" w14:textId="77777777" w:rsidR="00F30785" w:rsidRPr="00F30785" w:rsidRDefault="00F30785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99F3" w14:textId="782E6AEB" w:rsidR="00F30785" w:rsidRPr="00F30785" w:rsidRDefault="00F30785" w:rsidP="005224E3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QL.SampleAnalysisRequest.Workflow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.AnyProcess.Executor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E7BA" w14:textId="3C37A7CF" w:rsidR="00F30785" w:rsidRPr="00F30785" w:rsidRDefault="00F30785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B7E4" w14:textId="57B22B8A" w:rsidR="00F30785" w:rsidRPr="00F30785" w:rsidRDefault="00B93DE9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Бакенд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ZQL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8045" w14:textId="650828A1" w:rsidR="00F30785" w:rsidRPr="007E69A3" w:rsidRDefault="00FA401A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Выполнение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93C3" w14:textId="5FEC78A8" w:rsidR="00F30785" w:rsidRPr="00F30785" w:rsidRDefault="00F92BBA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C92332">
              <w:rPr>
                <w:rFonts w:eastAsia="Arial" w:cs="Arial"/>
                <w:color w:val="000000"/>
                <w:sz w:val="22"/>
                <w:lang w:val="en-US"/>
              </w:rPr>
              <w:t>Процессы контроля качества</w:t>
            </w:r>
          </w:p>
        </w:tc>
      </w:tr>
      <w:tr w:rsidR="00F30785" w:rsidRPr="00F30785" w14:paraId="56148EAD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7FF7" w14:textId="77777777" w:rsidR="00F30785" w:rsidRPr="00F30785" w:rsidRDefault="00F30785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F75B" w14:textId="2CA62B65" w:rsidR="00F30785" w:rsidRPr="00F30785" w:rsidRDefault="00F30785" w:rsidP="005224E3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QL.SampleAnalysisRequest.Workflow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.Quarantine.Executor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229E" w14:textId="3E2D8373" w:rsidR="00F30785" w:rsidRPr="00F30785" w:rsidRDefault="00F30785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E8F5" w14:textId="25D2B902" w:rsidR="00F30785" w:rsidRPr="00F30785" w:rsidRDefault="00B93DE9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Бакенд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ZQL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C584" w14:textId="7CFC31F8" w:rsidR="00F30785" w:rsidRPr="007E69A3" w:rsidRDefault="00FA401A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Выполнение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0981" w14:textId="1A30EA97" w:rsidR="00F30785" w:rsidRPr="00F30785" w:rsidRDefault="00F92BBA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C92332">
              <w:rPr>
                <w:rFonts w:eastAsia="Arial" w:cs="Arial"/>
                <w:color w:val="000000"/>
                <w:sz w:val="22"/>
                <w:lang w:val="en-US"/>
              </w:rPr>
              <w:t>Процессы контроля качества</w:t>
            </w:r>
          </w:p>
        </w:tc>
      </w:tr>
      <w:tr w:rsidR="00F30785" w:rsidRPr="00F30785" w14:paraId="2898D702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6455" w14:textId="77777777" w:rsidR="00F30785" w:rsidRPr="00F30785" w:rsidRDefault="00F30785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C627" w14:textId="424D2ACD" w:rsidR="00F30785" w:rsidRPr="00F30785" w:rsidRDefault="00F30785" w:rsidP="005224E3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QL.SampleAnalysisRequest.Workflow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.Reselection.Executor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A5A1" w14:textId="731895AF" w:rsidR="00F30785" w:rsidRPr="00F30785" w:rsidRDefault="00F30785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D4B3" w14:textId="05B05F77" w:rsidR="00F30785" w:rsidRPr="00F30785" w:rsidRDefault="00B93DE9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Бакенд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ZQL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AE3E" w14:textId="732ADAA5" w:rsidR="00F30785" w:rsidRPr="007E69A3" w:rsidRDefault="00FA401A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Выполнение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6AD8" w14:textId="50092B80" w:rsidR="00F30785" w:rsidRPr="00F30785" w:rsidRDefault="00F92BBA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C92332">
              <w:rPr>
                <w:rFonts w:eastAsia="Arial" w:cs="Arial"/>
                <w:color w:val="000000"/>
                <w:sz w:val="22"/>
                <w:lang w:val="en-US"/>
              </w:rPr>
              <w:t>Процессы контроля качества</w:t>
            </w:r>
          </w:p>
        </w:tc>
      </w:tr>
      <w:tr w:rsidR="00F30785" w:rsidRPr="00F30785" w14:paraId="276B97B7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48C1" w14:textId="77777777" w:rsidR="00F30785" w:rsidRPr="00F30785" w:rsidRDefault="00F30785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0A6D" w14:textId="5AF01DD2" w:rsidR="00F30785" w:rsidRPr="00F30785" w:rsidRDefault="00F30785" w:rsidP="005224E3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QL.SampleJobOrder.Workflow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.AnyProcess.Executor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CA3F" w14:textId="113362A6" w:rsidR="00F30785" w:rsidRPr="00F30785" w:rsidRDefault="00F30785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93C6" w14:textId="7FFFD9C8" w:rsidR="00F30785" w:rsidRPr="00F30785" w:rsidRDefault="00B93DE9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Бакенд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ZQL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F84E" w14:textId="33952F23" w:rsidR="00F30785" w:rsidRPr="007E69A3" w:rsidRDefault="00FA401A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Выполнение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BF52" w14:textId="7F691E7A" w:rsidR="00F30785" w:rsidRPr="00F30785" w:rsidRDefault="00F92BBA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C92332">
              <w:rPr>
                <w:rFonts w:eastAsia="Arial" w:cs="Arial"/>
                <w:color w:val="000000"/>
                <w:sz w:val="22"/>
                <w:lang w:val="en-US"/>
              </w:rPr>
              <w:t>Процессы контроля качества</w:t>
            </w:r>
          </w:p>
        </w:tc>
      </w:tr>
      <w:tr w:rsidR="00F30785" w:rsidRPr="00F30785" w14:paraId="131C1211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7D92" w14:textId="77777777" w:rsidR="00F30785" w:rsidRPr="00F30785" w:rsidRDefault="00F30785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0323" w14:textId="44615FFD" w:rsidR="00F30785" w:rsidRPr="00F30785" w:rsidRDefault="00F30785" w:rsidP="005224E3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QL.SampleJobOrder.Workflow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.Reanalysis.Executor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18ED" w14:textId="7B5C2862" w:rsidR="00F30785" w:rsidRPr="00F30785" w:rsidRDefault="00F30785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1350" w14:textId="093D39C2" w:rsidR="00F30785" w:rsidRPr="00F30785" w:rsidRDefault="00B93DE9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Бакенд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ZQL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CE63" w14:textId="137F5BE2" w:rsidR="00F30785" w:rsidRPr="007E69A3" w:rsidRDefault="00FA401A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Выполнение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7C38" w14:textId="7439A904" w:rsidR="00F30785" w:rsidRPr="00F30785" w:rsidRDefault="00F92BBA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C92332">
              <w:rPr>
                <w:rFonts w:eastAsia="Arial" w:cs="Arial"/>
                <w:color w:val="000000"/>
                <w:sz w:val="22"/>
                <w:lang w:val="en-US"/>
              </w:rPr>
              <w:t>Процессы контроля качества</w:t>
            </w:r>
          </w:p>
        </w:tc>
      </w:tr>
      <w:tr w:rsidR="00F30785" w:rsidRPr="00F30785" w14:paraId="2D9367A1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6F44" w14:textId="77777777" w:rsidR="00F30785" w:rsidRPr="00F30785" w:rsidRDefault="00F30785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766C" w14:textId="36DFA445" w:rsidR="00F30785" w:rsidRPr="00F30785" w:rsidRDefault="00F30785" w:rsidP="005224E3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QL.SampleTechs.Workflow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.AnyProcess.Executor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C43B" w14:textId="19862CA4" w:rsidR="00F30785" w:rsidRPr="00F30785" w:rsidRDefault="00F30785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F1B5" w14:textId="0C368A5A" w:rsidR="00F30785" w:rsidRPr="00F30785" w:rsidRDefault="00B93DE9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Бакенд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ZQL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AAA2" w14:textId="34CF44DB" w:rsidR="00F30785" w:rsidRPr="007E69A3" w:rsidRDefault="00FA401A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Выполнение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E8AF" w14:textId="25C602F4" w:rsidR="00F30785" w:rsidRPr="00F30785" w:rsidRDefault="00F92BBA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00C92332">
              <w:rPr>
                <w:rFonts w:eastAsia="Arial" w:cs="Arial"/>
                <w:color w:val="000000"/>
                <w:sz w:val="22"/>
                <w:lang w:val="en-US"/>
              </w:rPr>
              <w:t>Процессы контроля качества</w:t>
            </w:r>
          </w:p>
        </w:tc>
      </w:tr>
      <w:tr w:rsidR="00F30785" w:rsidRPr="00F30785" w14:paraId="4B8CA1B8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E6B3" w14:textId="77777777" w:rsidR="00F30785" w:rsidRPr="00F30785" w:rsidRDefault="00F30785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19D3" w14:textId="7D244C33" w:rsidR="00F30785" w:rsidRPr="00F30785" w:rsidRDefault="00F30785" w:rsidP="005224E3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QL.Schedule.Workflow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.AnyProcess.Executor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815B" w14:textId="4B6B5EED" w:rsidR="00F30785" w:rsidRPr="00F30785" w:rsidRDefault="00F30785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4CE5" w14:textId="396E02F1" w:rsidR="00F30785" w:rsidRPr="00F30785" w:rsidRDefault="00B93DE9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Бакенд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ZQL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E4AB" w14:textId="1E30E227" w:rsidR="00F30785" w:rsidRPr="007E69A3" w:rsidRDefault="00FA401A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Выполнение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2C8B" w14:textId="128D2754" w:rsidR="00F30785" w:rsidRPr="00F30785" w:rsidRDefault="00F92BBA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42C02B12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Процессы </w:t>
            </w:r>
            <w:r w:rsidR="42C02B12" w:rsidRPr="00FA201D">
              <w:rPr>
                <w:rFonts w:eastAsia="Arial" w:cs="Arial"/>
                <w:color w:val="000000" w:themeColor="text1"/>
                <w:sz w:val="22"/>
                <w:lang w:val="en-US"/>
              </w:rPr>
              <w:t>сервиса</w:t>
            </w:r>
            <w:r w:rsidR="42C02B12" w:rsidRPr="42C02B12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Графики контроля</w:t>
            </w:r>
          </w:p>
        </w:tc>
      </w:tr>
      <w:tr w:rsidR="00F30785" w:rsidRPr="00F30785" w14:paraId="23B3299B" w14:textId="77777777" w:rsidTr="00864B2B">
        <w:trPr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90EA" w14:textId="77777777" w:rsidR="00F30785" w:rsidRPr="00F30785" w:rsidRDefault="00F30785" w:rsidP="002A76C1">
            <w:pPr>
              <w:pStyle w:val="afc"/>
              <w:numPr>
                <w:ilvl w:val="0"/>
                <w:numId w:val="76"/>
              </w:numPr>
              <w:ind w:left="27" w:right="456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2976" w14:textId="28375CE8" w:rsidR="00F30785" w:rsidRPr="00F30785" w:rsidRDefault="00F30785" w:rsidP="005224E3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QL.Schedule.Workflow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.ChangeState.Executor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682" w14:textId="712591A5" w:rsidR="00F30785" w:rsidRPr="00F30785" w:rsidRDefault="00F30785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cs="Arial"/>
                <w:color w:val="000000"/>
                <w:sz w:val="22"/>
                <w:lang w:val="en-US" w:eastAsia="ru-RU"/>
              </w:rPr>
              <w:t xml:space="preserve">ZQL </w:t>
            </w:r>
            <w:r>
              <w:rPr>
                <w:rFonts w:cs="Arial"/>
                <w:color w:val="000000"/>
                <w:sz w:val="22"/>
                <w:lang w:eastAsia="ru-RU"/>
              </w:rPr>
              <w:t>КОРП ЛИМС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FF9E" w14:textId="7CEBD3C7" w:rsidR="00F30785" w:rsidRPr="00F30785" w:rsidRDefault="00B93DE9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 xml:space="preserve">Бакенд </w:t>
            </w:r>
            <w:r>
              <w:rPr>
                <w:rFonts w:eastAsia="Arial" w:cs="Arial"/>
                <w:color w:val="000000"/>
                <w:sz w:val="22"/>
                <w:lang w:val="en-US"/>
              </w:rPr>
              <w:t>ZQL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3ACD" w14:textId="2B284373" w:rsidR="00F30785" w:rsidRPr="007E69A3" w:rsidRDefault="00FA401A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>
              <w:rPr>
                <w:rFonts w:eastAsia="Arial" w:cs="Arial"/>
                <w:color w:val="000000"/>
                <w:sz w:val="22"/>
              </w:rPr>
              <w:t>Выполнение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7B40" w14:textId="4C2A6F5F" w:rsidR="00F30785" w:rsidRPr="00F30785" w:rsidRDefault="1A0863DD" w:rsidP="005224E3">
            <w:pPr>
              <w:spacing w:line="240" w:lineRule="auto"/>
              <w:ind w:firstLine="0"/>
              <w:jc w:val="left"/>
              <w:rPr>
                <w:rFonts w:eastAsia="Arial" w:cs="Arial"/>
                <w:color w:val="000000"/>
                <w:sz w:val="22"/>
                <w:lang w:val="en-US"/>
              </w:rPr>
            </w:pPr>
            <w:r w:rsidRPr="1A0863DD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Процессы </w:t>
            </w:r>
            <w:r w:rsidRPr="00FA201D">
              <w:rPr>
                <w:rFonts w:eastAsia="Arial" w:cs="Arial"/>
                <w:color w:val="000000" w:themeColor="text1"/>
                <w:sz w:val="22"/>
                <w:lang w:val="en-US"/>
              </w:rPr>
              <w:t>сервиса</w:t>
            </w:r>
            <w:r w:rsidRPr="1A0863DD">
              <w:rPr>
                <w:rFonts w:eastAsia="Arial" w:cs="Arial"/>
                <w:color w:val="000000" w:themeColor="text1"/>
                <w:sz w:val="22"/>
                <w:lang w:val="en-US"/>
              </w:rPr>
              <w:t xml:space="preserve"> Графики контроля</w:t>
            </w:r>
          </w:p>
        </w:tc>
      </w:tr>
    </w:tbl>
    <w:p w14:paraId="4E190C09" w14:textId="4D45E1B3" w:rsidR="001E094B" w:rsidRPr="00882F8F" w:rsidRDefault="001E094B" w:rsidP="00E912A0">
      <w:pPr>
        <w:pStyle w:val="2"/>
        <w:overflowPunct/>
        <w:autoSpaceDE/>
        <w:autoSpaceDN/>
        <w:adjustRightInd/>
        <w:spacing w:after="120" w:line="276" w:lineRule="auto"/>
        <w:ind w:left="578" w:hanging="578"/>
        <w:textAlignment w:val="auto"/>
        <w:rPr>
          <w:sz w:val="28"/>
        </w:rPr>
      </w:pPr>
      <w:bookmarkStart w:id="81" w:name="_Toc153363142"/>
      <w:bookmarkStart w:id="82" w:name="_Toc153363001"/>
      <w:bookmarkStart w:id="83" w:name="_Toc153367094"/>
      <w:bookmarkStart w:id="84" w:name="_Toc153388703"/>
      <w:r w:rsidRPr="00882F8F">
        <w:rPr>
          <w:sz w:val="28"/>
        </w:rPr>
        <w:t>Реестр базисного ПО</w:t>
      </w:r>
      <w:bookmarkEnd w:id="77"/>
      <w:bookmarkEnd w:id="81"/>
      <w:bookmarkEnd w:id="82"/>
      <w:bookmarkEnd w:id="83"/>
      <w:bookmarkEnd w:id="84"/>
    </w:p>
    <w:p w14:paraId="0A85D9F1" w14:textId="59C3693E" w:rsidR="003C3985" w:rsidRPr="007E69A3" w:rsidRDefault="001E094B" w:rsidP="004976E9">
      <w:pPr>
        <w:spacing w:before="120"/>
        <w:rPr>
          <w:rFonts w:cs="Arial"/>
          <w:sz w:val="22"/>
        </w:rPr>
      </w:pPr>
      <w:r w:rsidRPr="007E69A3">
        <w:rPr>
          <w:rFonts w:cs="Arial"/>
          <w:sz w:val="22"/>
        </w:rPr>
        <w:t>Базисное ПО</w:t>
      </w:r>
      <w:r w:rsidR="00303A25" w:rsidRPr="007E69A3">
        <w:rPr>
          <w:rFonts w:cs="Arial"/>
          <w:sz w:val="22"/>
        </w:rPr>
        <w:t>,</w:t>
      </w:r>
      <w:r w:rsidRPr="007E69A3">
        <w:rPr>
          <w:rFonts w:cs="Arial"/>
          <w:sz w:val="22"/>
        </w:rPr>
        <w:t xml:space="preserve"> </w:t>
      </w:r>
      <w:r w:rsidR="00024B29" w:rsidRPr="007E69A3">
        <w:rPr>
          <w:rFonts w:cs="Arial"/>
          <w:sz w:val="22"/>
        </w:rPr>
        <w:t>относящееся к экземпляру Платформы</w:t>
      </w:r>
      <w:r w:rsidR="00020DF3">
        <w:rPr>
          <w:rFonts w:cs="Arial"/>
          <w:sz w:val="22"/>
        </w:rPr>
        <w:t xml:space="preserve"> </w:t>
      </w:r>
      <w:r w:rsidR="00020DF3">
        <w:rPr>
          <w:rFonts w:cs="Arial"/>
          <w:sz w:val="22"/>
          <w:lang w:val="en-US"/>
        </w:rPr>
        <w:t>ZIIoT</w:t>
      </w:r>
      <w:r w:rsidR="00024B29" w:rsidRPr="007E69A3">
        <w:rPr>
          <w:rFonts w:cs="Arial"/>
          <w:sz w:val="22"/>
        </w:rPr>
        <w:t xml:space="preserve">, представлено в </w:t>
      </w:r>
      <w:r w:rsidR="00555B5E" w:rsidRPr="00555B5E">
        <w:rPr>
          <w:rFonts w:cs="Arial"/>
          <w:sz w:val="22"/>
        </w:rPr>
        <w:fldChar w:fldCharType="begin"/>
      </w:r>
      <w:r w:rsidR="00555B5E" w:rsidRPr="00735E83">
        <w:rPr>
          <w:rFonts w:cs="Arial"/>
          <w:sz w:val="22"/>
        </w:rPr>
        <w:instrText xml:space="preserve"> REF _Ref153363941 \h </w:instrText>
      </w:r>
      <w:r w:rsidR="00555B5E">
        <w:rPr>
          <w:rFonts w:cs="Arial"/>
          <w:sz w:val="22"/>
        </w:rPr>
        <w:instrText xml:space="preserve"> \* MERGEFORMAT </w:instrText>
      </w:r>
      <w:r w:rsidR="00555B5E" w:rsidRPr="00555B5E">
        <w:rPr>
          <w:rFonts w:cs="Arial"/>
          <w:sz w:val="22"/>
        </w:rPr>
      </w:r>
      <w:r w:rsidR="00555B5E" w:rsidRPr="00555B5E">
        <w:rPr>
          <w:rFonts w:cs="Arial"/>
          <w:sz w:val="22"/>
        </w:rPr>
        <w:fldChar w:fldCharType="separate"/>
      </w:r>
      <w:r w:rsidR="00181C3D" w:rsidRPr="00181C3D">
        <w:rPr>
          <w:rFonts w:cs="Arial"/>
          <w:sz w:val="22"/>
        </w:rPr>
        <w:t xml:space="preserve">Таблица </w:t>
      </w:r>
      <w:r w:rsidR="00181C3D" w:rsidRPr="00181C3D">
        <w:rPr>
          <w:rFonts w:cs="Arial"/>
          <w:noProof/>
          <w:sz w:val="22"/>
        </w:rPr>
        <w:t>7</w:t>
      </w:r>
      <w:r w:rsidR="00555B5E" w:rsidRPr="00555B5E">
        <w:rPr>
          <w:rFonts w:cs="Arial"/>
          <w:sz w:val="22"/>
        </w:rPr>
        <w:fldChar w:fldCharType="end"/>
      </w:r>
      <w:r w:rsidR="00864B2B" w:rsidRPr="00555B5E">
        <w:rPr>
          <w:rFonts w:cs="Arial"/>
          <w:sz w:val="22"/>
        </w:rPr>
        <w:t>.</w:t>
      </w:r>
    </w:p>
    <w:p w14:paraId="4453518B" w14:textId="171EA661" w:rsidR="00024B29" w:rsidRPr="00806EDA" w:rsidRDefault="001E094B" w:rsidP="00806EDA">
      <w:pPr>
        <w:pStyle w:val="a3"/>
        <w:keepNext/>
        <w:ind w:firstLine="0"/>
        <w:jc w:val="both"/>
        <w:rPr>
          <w:rFonts w:ascii="Arial" w:hAnsi="Arial" w:cs="Arial"/>
          <w:szCs w:val="20"/>
        </w:rPr>
      </w:pPr>
      <w:bookmarkStart w:id="85" w:name="_Ref152149790"/>
      <w:bookmarkStart w:id="86" w:name="_Ref153363941"/>
      <w:bookmarkStart w:id="87" w:name="_Toc148964720"/>
      <w:r w:rsidRPr="00806EDA">
        <w:rPr>
          <w:rFonts w:ascii="Arial" w:hAnsi="Arial" w:cs="Arial"/>
          <w:szCs w:val="20"/>
        </w:rPr>
        <w:lastRenderedPageBreak/>
        <w:t xml:space="preserve">Таблица </w:t>
      </w:r>
      <w:bookmarkEnd w:id="85"/>
      <w:r w:rsidRPr="00806EDA">
        <w:rPr>
          <w:rFonts w:ascii="Arial" w:hAnsi="Arial" w:cs="Arial"/>
          <w:szCs w:val="20"/>
        </w:rPr>
        <w:fldChar w:fldCharType="begin"/>
      </w:r>
      <w:r w:rsidRPr="00806EDA">
        <w:rPr>
          <w:rFonts w:ascii="Arial" w:hAnsi="Arial" w:cs="Arial"/>
          <w:szCs w:val="20"/>
        </w:rPr>
        <w:instrText xml:space="preserve"> SEQ Таблица \* ARABIC </w:instrText>
      </w:r>
      <w:r w:rsidRPr="00806EDA">
        <w:rPr>
          <w:rFonts w:ascii="Arial" w:hAnsi="Arial" w:cs="Arial"/>
          <w:szCs w:val="20"/>
        </w:rPr>
        <w:fldChar w:fldCharType="separate"/>
      </w:r>
      <w:r w:rsidR="00181C3D">
        <w:rPr>
          <w:rFonts w:ascii="Arial" w:hAnsi="Arial" w:cs="Arial"/>
          <w:noProof/>
          <w:szCs w:val="20"/>
        </w:rPr>
        <w:t>7</w:t>
      </w:r>
      <w:r w:rsidRPr="00806EDA">
        <w:rPr>
          <w:rFonts w:ascii="Arial" w:hAnsi="Arial" w:cs="Arial"/>
          <w:szCs w:val="20"/>
        </w:rPr>
        <w:fldChar w:fldCharType="end"/>
      </w:r>
      <w:bookmarkEnd w:id="86"/>
      <w:r w:rsidRPr="00806EDA">
        <w:rPr>
          <w:rFonts w:ascii="Arial" w:hAnsi="Arial" w:cs="Arial"/>
          <w:szCs w:val="20"/>
        </w:rPr>
        <w:t>. Перечень базисного ПО Платформы</w:t>
      </w:r>
      <w:bookmarkEnd w:id="87"/>
    </w:p>
    <w:tbl>
      <w:tblPr>
        <w:tblW w:w="5000" w:type="pct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405"/>
        <w:gridCol w:w="2297"/>
        <w:gridCol w:w="6925"/>
      </w:tblGrid>
      <w:tr w:rsidR="00376276" w:rsidRPr="007E69A3" w14:paraId="4A01CBC3" w14:textId="77777777" w:rsidTr="00BB4069">
        <w:trPr>
          <w:trHeight w:val="300"/>
          <w:tblHeader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BA"/>
            <w:vAlign w:val="center"/>
          </w:tcPr>
          <w:p w14:paraId="4B6C1830" w14:textId="77777777" w:rsidR="00024B29" w:rsidRPr="008852DF" w:rsidRDefault="00024B29" w:rsidP="008852DF">
            <w:pPr>
              <w:spacing w:after="0" w:line="240" w:lineRule="auto"/>
              <w:ind w:firstLine="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8852DF">
              <w:rPr>
                <w:rFonts w:cs="Arial"/>
                <w:b/>
                <w:color w:val="FFFFFF" w:themeColor="background1"/>
                <w:szCs w:val="20"/>
              </w:rPr>
              <w:t>№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B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E8C959" w14:textId="5543DB20" w:rsidR="00024B29" w:rsidRPr="008852DF" w:rsidRDefault="00024B29" w:rsidP="008852DF">
            <w:pPr>
              <w:spacing w:after="0" w:line="240" w:lineRule="auto"/>
              <w:ind w:firstLine="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8852DF">
              <w:rPr>
                <w:rFonts w:cs="Arial"/>
                <w:b/>
                <w:color w:val="FFFFFF" w:themeColor="background1"/>
                <w:szCs w:val="20"/>
              </w:rPr>
              <w:t>Наименование контейнера</w:t>
            </w: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B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8121FD" w14:textId="77777777" w:rsidR="00024B29" w:rsidRPr="008852DF" w:rsidRDefault="00024B29" w:rsidP="008852DF">
            <w:pPr>
              <w:spacing w:after="0" w:line="240" w:lineRule="auto"/>
              <w:ind w:firstLine="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8852DF">
              <w:rPr>
                <w:rFonts w:cs="Arial"/>
                <w:b/>
                <w:color w:val="FFFFFF" w:themeColor="background1"/>
                <w:szCs w:val="20"/>
              </w:rPr>
              <w:t>Описание</w:t>
            </w:r>
          </w:p>
        </w:tc>
      </w:tr>
      <w:tr w:rsidR="00141FF6" w:rsidRPr="007E69A3" w14:paraId="2F6414D1" w14:textId="77777777" w:rsidTr="00BB4069">
        <w:trPr>
          <w:trHeight w:val="300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1DC51" w14:textId="77777777" w:rsidR="003C3985" w:rsidRPr="007E69A3" w:rsidRDefault="003C3985" w:rsidP="002A76C1">
            <w:pPr>
              <w:pStyle w:val="afc"/>
              <w:numPr>
                <w:ilvl w:val="0"/>
                <w:numId w:val="8"/>
              </w:numPr>
              <w:ind w:left="27" w:right="456" w:firstLine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DB57E" w14:textId="436E1016" w:rsidR="003C3985" w:rsidRPr="007E69A3" w:rsidRDefault="003C3985" w:rsidP="003C3985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Vault</w:t>
            </w: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860BE" w14:textId="706BF48E" w:rsidR="003C3985" w:rsidRPr="007E69A3" w:rsidRDefault="003C3985" w:rsidP="003C3985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Система хранения и управления паролями</w:t>
            </w:r>
          </w:p>
        </w:tc>
      </w:tr>
      <w:tr w:rsidR="00141FF6" w:rsidRPr="007E69A3" w14:paraId="41C76528" w14:textId="77777777" w:rsidTr="00BB4069">
        <w:trPr>
          <w:trHeight w:val="300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DD1" w14:textId="77777777" w:rsidR="003C3985" w:rsidRPr="007E69A3" w:rsidRDefault="003C3985" w:rsidP="002A76C1">
            <w:pPr>
              <w:pStyle w:val="afc"/>
              <w:numPr>
                <w:ilvl w:val="0"/>
                <w:numId w:val="8"/>
              </w:numPr>
              <w:ind w:left="27" w:right="456" w:firstLine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A4C73E" w14:textId="7891E03F" w:rsidR="003C3985" w:rsidRPr="007E69A3" w:rsidRDefault="003C3985" w:rsidP="003C3985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Keycloak ZIIoT</w:t>
            </w: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C409C" w14:textId="3DD8F5D6" w:rsidR="003C3985" w:rsidRPr="007E69A3" w:rsidRDefault="003C3985" w:rsidP="003C3985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Система контроля доступа и управления аутентификацией, управление Realm</w:t>
            </w:r>
          </w:p>
        </w:tc>
      </w:tr>
      <w:tr w:rsidR="00141FF6" w:rsidRPr="007E69A3" w14:paraId="0F4A4490" w14:textId="77777777" w:rsidTr="00BB4069">
        <w:trPr>
          <w:trHeight w:val="300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08A1F" w14:textId="77777777" w:rsidR="003C3985" w:rsidRPr="007E69A3" w:rsidRDefault="003C3985" w:rsidP="002A76C1">
            <w:pPr>
              <w:pStyle w:val="afc"/>
              <w:numPr>
                <w:ilvl w:val="0"/>
                <w:numId w:val="8"/>
              </w:numPr>
              <w:ind w:left="27" w:right="456" w:firstLine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F91E3" w14:textId="42D7FD42" w:rsidR="003C3985" w:rsidRPr="007E69A3" w:rsidRDefault="003C3985" w:rsidP="003C3985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PostgreSQL</w:t>
            </w: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CAE5E" w14:textId="731BB114" w:rsidR="003C3985" w:rsidRPr="007E69A3" w:rsidRDefault="003C3985" w:rsidP="003C3985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Сервер СУБД PostgreSQL</w:t>
            </w:r>
          </w:p>
        </w:tc>
      </w:tr>
      <w:tr w:rsidR="00141FF6" w:rsidRPr="007E69A3" w14:paraId="779D5BCC" w14:textId="77777777" w:rsidTr="00BB4069">
        <w:trPr>
          <w:trHeight w:val="300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4F7D2" w14:textId="77777777" w:rsidR="003C3985" w:rsidRPr="007E69A3" w:rsidRDefault="003C3985" w:rsidP="002A76C1">
            <w:pPr>
              <w:pStyle w:val="afc"/>
              <w:numPr>
                <w:ilvl w:val="0"/>
                <w:numId w:val="8"/>
              </w:numPr>
              <w:ind w:left="27" w:right="456" w:firstLine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13ECE9" w14:textId="33810427" w:rsidR="003C3985" w:rsidRPr="007E69A3" w:rsidRDefault="003C3985" w:rsidP="003C3985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Cassandra</w:t>
            </w: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47444" w14:textId="2F507F12" w:rsidR="003C3985" w:rsidRPr="007E69A3" w:rsidRDefault="003C3985" w:rsidP="003C3985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Сервер базы данных временных рядов Cassandra</w:t>
            </w:r>
          </w:p>
        </w:tc>
      </w:tr>
      <w:tr w:rsidR="00141FF6" w:rsidRPr="007E69A3" w14:paraId="3952F804" w14:textId="77777777" w:rsidTr="00BB4069">
        <w:trPr>
          <w:trHeight w:val="300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78E21" w14:textId="77777777" w:rsidR="003C3985" w:rsidRPr="007E69A3" w:rsidRDefault="003C3985" w:rsidP="002A76C1">
            <w:pPr>
              <w:pStyle w:val="afc"/>
              <w:numPr>
                <w:ilvl w:val="0"/>
                <w:numId w:val="8"/>
              </w:numPr>
              <w:ind w:left="27" w:right="456" w:firstLine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46CEA" w14:textId="3E279155" w:rsidR="003C3985" w:rsidRPr="007E69A3" w:rsidRDefault="003C3985" w:rsidP="003C3985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RabbitMQ</w:t>
            </w: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340A0" w14:textId="0EFF41C6" w:rsidR="003C3985" w:rsidRPr="007E69A3" w:rsidRDefault="003C3985" w:rsidP="003C3985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Брокер сообщений RabbitMQ</w:t>
            </w:r>
          </w:p>
        </w:tc>
      </w:tr>
      <w:tr w:rsidR="00141FF6" w:rsidRPr="007E69A3" w14:paraId="54362FB7" w14:textId="77777777" w:rsidTr="00BB4069">
        <w:trPr>
          <w:trHeight w:val="300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18CA4" w14:textId="77777777" w:rsidR="003C3985" w:rsidRPr="007E69A3" w:rsidRDefault="003C3985" w:rsidP="002A76C1">
            <w:pPr>
              <w:pStyle w:val="afc"/>
              <w:numPr>
                <w:ilvl w:val="0"/>
                <w:numId w:val="8"/>
              </w:numPr>
              <w:ind w:left="27" w:right="456" w:firstLine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7D4B97" w14:textId="718AFEE0" w:rsidR="003C3985" w:rsidRPr="007E69A3" w:rsidRDefault="003C3985" w:rsidP="003C3985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Minio</w:t>
            </w: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9BBCC" w14:textId="7C60CF2F" w:rsidR="003C3985" w:rsidRPr="007E69A3" w:rsidRDefault="003C3985" w:rsidP="003C3985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Объектное хранилище S3</w:t>
            </w:r>
          </w:p>
        </w:tc>
      </w:tr>
      <w:tr w:rsidR="00141FF6" w:rsidRPr="007E69A3" w14:paraId="6EA6E82C" w14:textId="77777777" w:rsidTr="00BB4069">
        <w:trPr>
          <w:trHeight w:val="300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15892" w14:textId="77777777" w:rsidR="003C3985" w:rsidRPr="007E69A3" w:rsidRDefault="003C3985" w:rsidP="002A76C1">
            <w:pPr>
              <w:pStyle w:val="afc"/>
              <w:numPr>
                <w:ilvl w:val="0"/>
                <w:numId w:val="8"/>
              </w:numPr>
              <w:ind w:left="27" w:right="456" w:firstLine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3FB1C2" w14:textId="28F92900" w:rsidR="003C3985" w:rsidRPr="007E69A3" w:rsidRDefault="003C3985" w:rsidP="003C3985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Kafka</w:t>
            </w: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931559" w14:textId="79A6A044" w:rsidR="003C3985" w:rsidRPr="007E69A3" w:rsidRDefault="003C3985" w:rsidP="003C3985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Распределенная система обработки и хранения событий</w:t>
            </w:r>
          </w:p>
        </w:tc>
      </w:tr>
      <w:tr w:rsidR="00700338" w:rsidRPr="006C3DC9" w14:paraId="515677CB" w14:textId="77777777" w:rsidTr="00BB4069">
        <w:trPr>
          <w:trHeight w:val="300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5CEF5" w14:textId="77777777" w:rsidR="003C3985" w:rsidRPr="007E69A3" w:rsidRDefault="003C3985" w:rsidP="002A76C1">
            <w:pPr>
              <w:pStyle w:val="afc"/>
              <w:numPr>
                <w:ilvl w:val="0"/>
                <w:numId w:val="8"/>
              </w:numPr>
              <w:ind w:left="27" w:right="456" w:firstLine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8140EF" w14:textId="085F448C" w:rsidR="003C3985" w:rsidRPr="007E69A3" w:rsidRDefault="003C3985" w:rsidP="003C3985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Redis</w:t>
            </w: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4BF94" w14:textId="49D55B71" w:rsidR="003C3985" w:rsidRPr="007E69A3" w:rsidRDefault="003C3985" w:rsidP="003C3985">
            <w:pPr>
              <w:ind w:firstLine="0"/>
              <w:jc w:val="left"/>
              <w:rPr>
                <w:rFonts w:cs="Arial"/>
                <w:color w:val="000000"/>
                <w:sz w:val="22"/>
                <w:lang w:val="en-US"/>
              </w:rPr>
            </w:pPr>
            <w:r w:rsidRPr="007E69A3">
              <w:rPr>
                <w:rFonts w:cs="Arial"/>
                <w:color w:val="000000"/>
                <w:sz w:val="22"/>
                <w:lang w:val="en-US"/>
              </w:rPr>
              <w:t xml:space="preserve">In-memory noSQL </w:t>
            </w:r>
            <w:r w:rsidRPr="007E69A3">
              <w:rPr>
                <w:rFonts w:cs="Arial"/>
                <w:color w:val="000000"/>
                <w:sz w:val="22"/>
              </w:rPr>
              <w:t>база</w:t>
            </w:r>
            <w:r w:rsidRPr="007E69A3">
              <w:rPr>
                <w:rFonts w:cs="Arial"/>
                <w:color w:val="000000"/>
                <w:sz w:val="22"/>
                <w:lang w:val="en-US"/>
              </w:rPr>
              <w:t xml:space="preserve"> </w:t>
            </w:r>
            <w:r w:rsidRPr="007E69A3">
              <w:rPr>
                <w:rFonts w:cs="Arial"/>
                <w:color w:val="000000"/>
                <w:sz w:val="22"/>
              </w:rPr>
              <w:t>данных</w:t>
            </w:r>
          </w:p>
        </w:tc>
      </w:tr>
      <w:tr w:rsidR="00141FF6" w:rsidRPr="007E69A3" w14:paraId="043CA50F" w14:textId="77777777" w:rsidTr="00BB4069">
        <w:trPr>
          <w:trHeight w:val="300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E7737" w14:textId="77777777" w:rsidR="003C3985" w:rsidRPr="007E69A3" w:rsidRDefault="003C3985" w:rsidP="002A76C1">
            <w:pPr>
              <w:pStyle w:val="afc"/>
              <w:numPr>
                <w:ilvl w:val="0"/>
                <w:numId w:val="8"/>
              </w:numPr>
              <w:ind w:left="27" w:right="456" w:firstLine="0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707C54" w14:textId="1921DAD1" w:rsidR="003C3985" w:rsidRPr="007E69A3" w:rsidRDefault="003C3985" w:rsidP="003C3985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NiFi</w:t>
            </w: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E8C63" w14:textId="42D43275" w:rsidR="003C3985" w:rsidRPr="007E69A3" w:rsidRDefault="003C3985" w:rsidP="003C3985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ETL / ELT система</w:t>
            </w:r>
          </w:p>
        </w:tc>
      </w:tr>
      <w:tr w:rsidR="00141FF6" w:rsidRPr="007E69A3" w14:paraId="5C7DD73A" w14:textId="77777777" w:rsidTr="00BB4069">
        <w:trPr>
          <w:trHeight w:val="300"/>
        </w:trPr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4E3ED" w14:textId="77777777" w:rsidR="003C3985" w:rsidRPr="007E69A3" w:rsidRDefault="003C3985" w:rsidP="002A76C1">
            <w:pPr>
              <w:pStyle w:val="afc"/>
              <w:numPr>
                <w:ilvl w:val="0"/>
                <w:numId w:val="8"/>
              </w:numPr>
              <w:ind w:left="27" w:right="456" w:firstLine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8CCC5" w14:textId="61A084A0" w:rsidR="003C3985" w:rsidRPr="007E69A3" w:rsidRDefault="003C3985" w:rsidP="003C3985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Camunda</w:t>
            </w:r>
          </w:p>
        </w:tc>
        <w:tc>
          <w:tcPr>
            <w:tcW w:w="3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47AF4" w14:textId="660CCAF6" w:rsidR="003C3985" w:rsidRPr="007E69A3" w:rsidRDefault="003C3985" w:rsidP="003C3985">
            <w:pPr>
              <w:ind w:firstLine="0"/>
              <w:jc w:val="left"/>
              <w:rPr>
                <w:rFonts w:cs="Arial"/>
                <w:color w:val="000000"/>
                <w:sz w:val="22"/>
              </w:rPr>
            </w:pPr>
            <w:r w:rsidRPr="007E69A3">
              <w:rPr>
                <w:rFonts w:cs="Arial"/>
                <w:color w:val="000000"/>
                <w:sz w:val="22"/>
              </w:rPr>
              <w:t>Сервер автоматизации бизнес-процессов</w:t>
            </w:r>
          </w:p>
        </w:tc>
      </w:tr>
    </w:tbl>
    <w:p w14:paraId="532DB267" w14:textId="22C788A9" w:rsidR="00BB4069" w:rsidRPr="00F837F2" w:rsidRDefault="00BB4069" w:rsidP="00E912A0">
      <w:pPr>
        <w:pStyle w:val="2"/>
        <w:overflowPunct/>
        <w:autoSpaceDE/>
        <w:autoSpaceDN/>
        <w:adjustRightInd/>
        <w:spacing w:after="120" w:line="276" w:lineRule="auto"/>
        <w:ind w:left="578" w:hanging="578"/>
        <w:textAlignment w:val="auto"/>
        <w:rPr>
          <w:sz w:val="28"/>
        </w:rPr>
      </w:pPr>
      <w:bookmarkStart w:id="88" w:name="_Правила_именования_идентификаторов"/>
      <w:bookmarkStart w:id="89" w:name="_Toc153363143"/>
      <w:bookmarkStart w:id="90" w:name="_Toc153363002"/>
      <w:bookmarkStart w:id="91" w:name="_Toc153367095"/>
      <w:bookmarkStart w:id="92" w:name="_Toc153388704"/>
      <w:bookmarkStart w:id="93" w:name="_Toc152235771"/>
      <w:bookmarkEnd w:id="88"/>
      <w:r w:rsidRPr="00806EDA">
        <w:rPr>
          <w:sz w:val="28"/>
        </w:rPr>
        <w:t>П</w:t>
      </w:r>
      <w:bookmarkEnd w:id="89"/>
      <w:r w:rsidRPr="00806EDA">
        <w:rPr>
          <w:sz w:val="28"/>
        </w:rPr>
        <w:t>равила именования идентификаторов доступа</w:t>
      </w:r>
      <w:bookmarkEnd w:id="90"/>
      <w:bookmarkEnd w:id="91"/>
      <w:bookmarkEnd w:id="92"/>
    </w:p>
    <w:bookmarkEnd w:id="93"/>
    <w:p w14:paraId="2A4ADA27" w14:textId="5CB9D8D6" w:rsidR="001E094B" w:rsidRPr="007E69A3" w:rsidRDefault="001E094B" w:rsidP="004C4655">
      <w:pPr>
        <w:spacing w:before="120"/>
        <w:ind w:firstLine="709"/>
        <w:rPr>
          <w:rFonts w:cs="Arial"/>
          <w:sz w:val="22"/>
        </w:rPr>
      </w:pPr>
      <w:r w:rsidRPr="007E69A3">
        <w:rPr>
          <w:rFonts w:cs="Arial"/>
          <w:sz w:val="22"/>
        </w:rPr>
        <w:t xml:space="preserve">Наименование идентификатора доступа формируется из </w:t>
      </w:r>
      <w:r w:rsidR="004F3907">
        <w:rPr>
          <w:rFonts w:cs="Arial"/>
          <w:sz w:val="22"/>
        </w:rPr>
        <w:t>наименования бизнес</w:t>
      </w:r>
      <w:r w:rsidR="00F0782B">
        <w:rPr>
          <w:rFonts w:cs="Arial"/>
          <w:sz w:val="22"/>
        </w:rPr>
        <w:t>-</w:t>
      </w:r>
      <w:r w:rsidR="004F3907">
        <w:rPr>
          <w:rFonts w:cs="Arial"/>
          <w:sz w:val="22"/>
        </w:rPr>
        <w:t>подразделения</w:t>
      </w:r>
      <w:r w:rsidRPr="007E69A3">
        <w:rPr>
          <w:rFonts w:cs="Arial"/>
          <w:sz w:val="22"/>
        </w:rPr>
        <w:t>,</w:t>
      </w:r>
      <w:r w:rsidR="00B3597E" w:rsidRPr="007E69A3">
        <w:rPr>
          <w:rFonts w:cs="Arial"/>
          <w:sz w:val="22"/>
        </w:rPr>
        <w:t xml:space="preserve"> </w:t>
      </w:r>
      <w:r w:rsidR="005241B4">
        <w:rPr>
          <w:rFonts w:cs="Arial"/>
          <w:sz w:val="22"/>
        </w:rPr>
        <w:t>кратко</w:t>
      </w:r>
      <w:r w:rsidR="00F4640D">
        <w:rPr>
          <w:rFonts w:cs="Arial"/>
          <w:sz w:val="22"/>
        </w:rPr>
        <w:t>го</w:t>
      </w:r>
      <w:r w:rsidR="005241B4">
        <w:rPr>
          <w:rFonts w:cs="Arial"/>
          <w:sz w:val="22"/>
        </w:rPr>
        <w:t xml:space="preserve"> </w:t>
      </w:r>
      <w:r w:rsidR="00F0782B">
        <w:rPr>
          <w:rFonts w:cs="Arial"/>
          <w:sz w:val="22"/>
        </w:rPr>
        <w:t xml:space="preserve">наименования </w:t>
      </w:r>
      <w:r w:rsidR="005241B4">
        <w:rPr>
          <w:rFonts w:cs="Arial"/>
          <w:sz w:val="22"/>
        </w:rPr>
        <w:t>проекта</w:t>
      </w:r>
      <w:r w:rsidRPr="007E69A3" w:rsidDel="00EC1598">
        <w:rPr>
          <w:rFonts w:cs="Arial"/>
          <w:sz w:val="22"/>
        </w:rPr>
        <w:t xml:space="preserve">, </w:t>
      </w:r>
      <w:r w:rsidRPr="007E69A3">
        <w:rPr>
          <w:rFonts w:cs="Arial"/>
          <w:sz w:val="22"/>
        </w:rPr>
        <w:t xml:space="preserve">принадлежности к прикладному сервису и функциональной </w:t>
      </w:r>
      <w:r w:rsidR="00233EEF">
        <w:rPr>
          <w:rFonts w:cs="Arial"/>
          <w:sz w:val="22"/>
        </w:rPr>
        <w:t>(бизнес)</w:t>
      </w:r>
      <w:r w:rsidR="00233EEF" w:rsidRPr="00882F8F">
        <w:rPr>
          <w:rFonts w:cs="Arial"/>
          <w:color w:val="000000" w:themeColor="text1"/>
          <w:sz w:val="22"/>
        </w:rPr>
        <w:t xml:space="preserve"> </w:t>
      </w:r>
      <w:r w:rsidRPr="007E69A3">
        <w:rPr>
          <w:rFonts w:cs="Arial"/>
          <w:sz w:val="22"/>
        </w:rPr>
        <w:t>роли</w:t>
      </w:r>
      <w:r w:rsidR="00EC1598">
        <w:rPr>
          <w:rFonts w:cs="Arial"/>
          <w:sz w:val="22"/>
        </w:rPr>
        <w:t xml:space="preserve">, </w:t>
      </w:r>
      <w:r w:rsidR="00F0782B">
        <w:rPr>
          <w:rFonts w:cs="Arial"/>
          <w:sz w:val="22"/>
        </w:rPr>
        <w:t>буквенного обозначения</w:t>
      </w:r>
      <w:r w:rsidR="00F26B46">
        <w:rPr>
          <w:rFonts w:cs="Arial"/>
          <w:sz w:val="22"/>
        </w:rPr>
        <w:t xml:space="preserve"> принадлежности к ландшафту</w:t>
      </w:r>
      <w:r w:rsidR="006840E5">
        <w:rPr>
          <w:rFonts w:cs="Arial"/>
          <w:sz w:val="22"/>
        </w:rPr>
        <w:t xml:space="preserve">, </w:t>
      </w:r>
      <w:r w:rsidR="00C76FB7">
        <w:rPr>
          <w:rFonts w:cs="Arial"/>
          <w:sz w:val="22"/>
        </w:rPr>
        <w:t xml:space="preserve">принадлежности к </w:t>
      </w:r>
      <w:r w:rsidR="00502114">
        <w:rPr>
          <w:rFonts w:cs="Arial"/>
          <w:sz w:val="22"/>
        </w:rPr>
        <w:t>г</w:t>
      </w:r>
      <w:r w:rsidR="006840E5">
        <w:rPr>
          <w:rFonts w:cs="Arial"/>
          <w:sz w:val="22"/>
        </w:rPr>
        <w:t>рупп</w:t>
      </w:r>
      <w:r w:rsidR="00C76FB7">
        <w:rPr>
          <w:rFonts w:cs="Arial"/>
          <w:sz w:val="22"/>
        </w:rPr>
        <w:t>е</w:t>
      </w:r>
      <w:r w:rsidR="006840E5">
        <w:rPr>
          <w:rFonts w:cs="Arial"/>
          <w:sz w:val="22"/>
        </w:rPr>
        <w:t xml:space="preserve"> </w:t>
      </w:r>
      <w:r w:rsidR="00C76FB7">
        <w:rPr>
          <w:rFonts w:cs="Arial"/>
          <w:sz w:val="22"/>
        </w:rPr>
        <w:t>доступа</w:t>
      </w:r>
      <w:r w:rsidR="00696BAC">
        <w:rPr>
          <w:rFonts w:cs="Arial"/>
          <w:sz w:val="22"/>
        </w:rPr>
        <w:t>, тенанта</w:t>
      </w:r>
      <w:r w:rsidRPr="007E69A3">
        <w:rPr>
          <w:rFonts w:cs="Arial"/>
          <w:sz w:val="22"/>
        </w:rPr>
        <w:t>.</w:t>
      </w:r>
    </w:p>
    <w:p w14:paraId="149FE330" w14:textId="77777777" w:rsidR="001E094B" w:rsidRPr="007E69A3" w:rsidRDefault="001E094B" w:rsidP="004C4655">
      <w:pPr>
        <w:spacing w:before="120"/>
        <w:ind w:firstLine="709"/>
        <w:rPr>
          <w:rFonts w:cs="Arial"/>
          <w:sz w:val="22"/>
        </w:rPr>
      </w:pPr>
      <w:r w:rsidRPr="007E69A3">
        <w:rPr>
          <w:rFonts w:cs="Arial"/>
          <w:sz w:val="22"/>
        </w:rPr>
        <w:t>При этом используется формула: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45"/>
      </w:tblGrid>
      <w:tr w:rsidR="00A9469E" w:rsidRPr="006C3DC9" w14:paraId="7D2B7FA5" w14:textId="77777777" w:rsidTr="00A9469E">
        <w:tc>
          <w:tcPr>
            <w:tcW w:w="9345" w:type="dxa"/>
          </w:tcPr>
          <w:p w14:paraId="3133AB62" w14:textId="537651BC" w:rsidR="00A9469E" w:rsidRDefault="00A9469E" w:rsidP="004C4655">
            <w:pPr>
              <w:spacing w:before="120"/>
              <w:ind w:firstLine="709"/>
              <w:jc w:val="left"/>
              <w:rPr>
                <w:rFonts w:cs="Arial"/>
                <w:b/>
                <w:sz w:val="22"/>
              </w:rPr>
            </w:pPr>
            <w:r w:rsidRPr="007E69A3">
              <w:rPr>
                <w:rFonts w:cs="Arial"/>
                <w:b/>
                <w:sz w:val="22"/>
              </w:rPr>
              <w:t>Идентификатор доступа=</w:t>
            </w:r>
            <w:r w:rsidR="00F0782B" w:rsidRPr="00F0782B">
              <w:rPr>
                <w:rFonts w:cs="Arial"/>
                <w:b/>
                <w:sz w:val="22"/>
              </w:rPr>
              <w:t>Н</w:t>
            </w:r>
            <w:r w:rsidR="00F0782B" w:rsidRPr="004C4655">
              <w:rPr>
                <w:rFonts w:cs="Arial"/>
                <w:b/>
                <w:sz w:val="22"/>
              </w:rPr>
              <w:t>аименовани</w:t>
            </w:r>
            <w:r w:rsidR="00F0782B">
              <w:rPr>
                <w:rFonts w:cs="Arial"/>
                <w:b/>
                <w:sz w:val="22"/>
              </w:rPr>
              <w:t>е</w:t>
            </w:r>
            <w:r w:rsidR="009F6839" w:rsidRPr="004C4655">
              <w:rPr>
                <w:rFonts w:cs="Arial"/>
                <w:b/>
                <w:sz w:val="22"/>
              </w:rPr>
              <w:t xml:space="preserve"> бизнес</w:t>
            </w:r>
            <w:r w:rsidR="00F0782B">
              <w:rPr>
                <w:rFonts w:cs="Arial"/>
                <w:b/>
                <w:sz w:val="22"/>
              </w:rPr>
              <w:t>-</w:t>
            </w:r>
            <w:r w:rsidR="009F6839" w:rsidRPr="004C4655">
              <w:rPr>
                <w:rFonts w:cs="Arial"/>
                <w:b/>
                <w:sz w:val="22"/>
              </w:rPr>
              <w:t>подразделения</w:t>
            </w:r>
            <w:r w:rsidRPr="007E69A3">
              <w:rPr>
                <w:rFonts w:cs="Arial"/>
                <w:b/>
                <w:sz w:val="22"/>
              </w:rPr>
              <w:t>+</w:t>
            </w:r>
            <w:r w:rsidR="009F6839">
              <w:rPr>
                <w:rFonts w:cs="Arial"/>
                <w:b/>
                <w:sz w:val="22"/>
              </w:rPr>
              <w:t>К</w:t>
            </w:r>
            <w:r w:rsidR="009F6839" w:rsidRPr="004C4655">
              <w:rPr>
                <w:rFonts w:cs="Arial"/>
                <w:b/>
                <w:sz w:val="22"/>
              </w:rPr>
              <w:t>раткое наимнование проекта</w:t>
            </w:r>
            <w:r w:rsidRPr="00F0782B">
              <w:rPr>
                <w:rFonts w:cs="Arial"/>
                <w:b/>
                <w:sz w:val="22"/>
              </w:rPr>
              <w:t>+</w:t>
            </w:r>
            <w:r w:rsidR="00F0782B" w:rsidRPr="004C4655">
              <w:rPr>
                <w:rFonts w:cs="Arial"/>
                <w:b/>
                <w:bCs/>
                <w:sz w:val="22"/>
              </w:rPr>
              <w:t>П</w:t>
            </w:r>
            <w:r w:rsidR="00F0782B" w:rsidRPr="004C4655">
              <w:rPr>
                <w:rFonts w:cs="Arial"/>
                <w:b/>
                <w:sz w:val="22"/>
              </w:rPr>
              <w:t>ринадлежност</w:t>
            </w:r>
            <w:r w:rsidR="00F0782B">
              <w:rPr>
                <w:rFonts w:cs="Arial"/>
                <w:b/>
                <w:sz w:val="22"/>
              </w:rPr>
              <w:t>ь</w:t>
            </w:r>
            <w:r w:rsidR="00EC33A1" w:rsidRPr="004C4655">
              <w:rPr>
                <w:rFonts w:cs="Arial"/>
                <w:b/>
                <w:sz w:val="22"/>
              </w:rPr>
              <w:t xml:space="preserve"> к группе доступа</w:t>
            </w:r>
            <w:r w:rsidR="00EC33A1" w:rsidRPr="007E69A3" w:rsidDel="00EC33A1">
              <w:rPr>
                <w:rFonts w:cs="Arial"/>
                <w:b/>
                <w:sz w:val="22"/>
              </w:rPr>
              <w:t xml:space="preserve"> </w:t>
            </w:r>
            <w:r w:rsidRPr="007E69A3">
              <w:rPr>
                <w:rFonts w:cs="Arial"/>
                <w:b/>
                <w:sz w:val="22"/>
              </w:rPr>
              <w:t xml:space="preserve">+Функциональная </w:t>
            </w:r>
            <w:r w:rsidR="00233EEF">
              <w:rPr>
                <w:rFonts w:cs="Arial"/>
                <w:b/>
                <w:sz w:val="22"/>
              </w:rPr>
              <w:t xml:space="preserve">(бизнес) </w:t>
            </w:r>
            <w:r w:rsidRPr="007E69A3">
              <w:rPr>
                <w:rFonts w:cs="Arial"/>
                <w:b/>
                <w:sz w:val="22"/>
              </w:rPr>
              <w:t>роль</w:t>
            </w:r>
            <w:r w:rsidR="006B5D4F">
              <w:rPr>
                <w:rFonts w:cs="Arial"/>
                <w:b/>
                <w:sz w:val="22"/>
              </w:rPr>
              <w:t>+Теннант</w:t>
            </w:r>
            <w:r w:rsidR="003F3225">
              <w:rPr>
                <w:rFonts w:cs="Arial"/>
                <w:b/>
                <w:sz w:val="22"/>
              </w:rPr>
              <w:t>+Б</w:t>
            </w:r>
            <w:r w:rsidR="003F3225" w:rsidRPr="004C4655">
              <w:rPr>
                <w:rFonts w:cs="Arial"/>
                <w:b/>
                <w:sz w:val="22"/>
              </w:rPr>
              <w:t>уквенное обозначение принадлежности к ландшафту</w:t>
            </w:r>
          </w:p>
          <w:p w14:paraId="54DB53D2" w14:textId="62B9D9D9" w:rsidR="006B5D4F" w:rsidRPr="00222A0A" w:rsidRDefault="006B5D4F" w:rsidP="004C4655">
            <w:pPr>
              <w:spacing w:before="120"/>
              <w:ind w:firstLine="709"/>
              <w:jc w:val="left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b/>
                <w:sz w:val="22"/>
              </w:rPr>
              <w:t>Пример</w:t>
            </w:r>
            <w:r w:rsidRPr="0047099B">
              <w:rPr>
                <w:rFonts w:cs="Arial"/>
                <w:b/>
                <w:sz w:val="22"/>
                <w:lang w:val="en-US"/>
              </w:rPr>
              <w:t xml:space="preserve">: </w:t>
            </w:r>
            <w:r w:rsidR="004C0FA9" w:rsidRPr="004C4655">
              <w:rPr>
                <w:rFonts w:cs="Arial"/>
                <w:sz w:val="22"/>
                <w:lang w:val="en-US"/>
              </w:rPr>
              <w:t>DITAT-LIMS-LabUsers-LIMSTech_gldk</w:t>
            </w:r>
            <w:r w:rsidR="00B30A20" w:rsidRPr="004C4655">
              <w:rPr>
                <w:rFonts w:cs="Arial"/>
                <w:sz w:val="22"/>
                <w:lang w:val="en-US"/>
              </w:rPr>
              <w:t>_A</w:t>
            </w:r>
            <w:r w:rsidR="00222A0A" w:rsidRPr="004C4655">
              <w:rPr>
                <w:rFonts w:cs="Arial"/>
                <w:sz w:val="22"/>
                <w:lang w:val="en-US"/>
              </w:rPr>
              <w:t>,</w:t>
            </w:r>
          </w:p>
        </w:tc>
      </w:tr>
    </w:tbl>
    <w:p w14:paraId="08CCCD6A" w14:textId="3748EB9E" w:rsidR="001E094B" w:rsidRPr="004C4655" w:rsidRDefault="001E094B" w:rsidP="004C4655">
      <w:pPr>
        <w:spacing w:before="120"/>
        <w:ind w:firstLine="709"/>
        <w:jc w:val="left"/>
        <w:rPr>
          <w:rFonts w:cs="Arial"/>
          <w:sz w:val="22"/>
        </w:rPr>
      </w:pPr>
      <w:r w:rsidRPr="007E69A3">
        <w:rPr>
          <w:rFonts w:cs="Arial"/>
          <w:sz w:val="22"/>
        </w:rPr>
        <w:t>где</w:t>
      </w:r>
      <w:r w:rsidR="004D68B5" w:rsidRPr="004C4655">
        <w:rPr>
          <w:rFonts w:cs="Arial"/>
          <w:sz w:val="22"/>
        </w:rPr>
        <w:t>:</w:t>
      </w:r>
    </w:p>
    <w:p w14:paraId="33F10159" w14:textId="76190459" w:rsidR="001E094B" w:rsidRPr="007E69A3" w:rsidRDefault="004C0FA9" w:rsidP="004C4655">
      <w:pPr>
        <w:spacing w:before="120"/>
        <w:ind w:firstLine="709"/>
        <w:rPr>
          <w:rFonts w:cs="Arial"/>
          <w:sz w:val="22"/>
        </w:rPr>
      </w:pPr>
      <w:r>
        <w:rPr>
          <w:rFonts w:cs="Arial"/>
          <w:sz w:val="22"/>
          <w:lang w:val="en-US"/>
        </w:rPr>
        <w:t>DITAT</w:t>
      </w:r>
      <w:r w:rsidR="00F0782B">
        <w:rPr>
          <w:rFonts w:cs="Arial"/>
          <w:sz w:val="22"/>
        </w:rPr>
        <w:t xml:space="preserve"> -</w:t>
      </w:r>
      <w:r w:rsidR="001E094B" w:rsidRPr="007E69A3">
        <w:rPr>
          <w:rFonts w:cs="Arial"/>
          <w:sz w:val="22"/>
        </w:rPr>
        <w:t xml:space="preserve"> </w:t>
      </w:r>
      <w:r w:rsidR="00F0782B">
        <w:rPr>
          <w:rFonts w:cs="Arial"/>
          <w:sz w:val="22"/>
        </w:rPr>
        <w:t>н</w:t>
      </w:r>
      <w:r w:rsidR="00F0782B" w:rsidRPr="004C0FA9">
        <w:rPr>
          <w:rFonts w:cs="Arial"/>
          <w:sz w:val="22"/>
        </w:rPr>
        <w:t xml:space="preserve">аименования </w:t>
      </w:r>
      <w:r w:rsidRPr="004C0FA9">
        <w:rPr>
          <w:rFonts w:cs="Arial"/>
          <w:sz w:val="22"/>
        </w:rPr>
        <w:t>бизнес подразделения</w:t>
      </w:r>
      <w:r w:rsidR="00F0782B">
        <w:rPr>
          <w:rFonts w:cs="Arial"/>
          <w:sz w:val="22"/>
        </w:rPr>
        <w:t>;</w:t>
      </w:r>
    </w:p>
    <w:p w14:paraId="3FCD82C2" w14:textId="06B6220F" w:rsidR="001E094B" w:rsidRPr="007E69A3" w:rsidRDefault="00725851" w:rsidP="004C4655">
      <w:pPr>
        <w:spacing w:before="120"/>
        <w:ind w:firstLine="709"/>
        <w:rPr>
          <w:rFonts w:cs="Arial"/>
          <w:sz w:val="22"/>
        </w:rPr>
      </w:pPr>
      <w:r>
        <w:rPr>
          <w:rFonts w:cs="Arial"/>
          <w:sz w:val="22"/>
          <w:lang w:val="en-US"/>
        </w:rPr>
        <w:t>LIMS</w:t>
      </w:r>
      <w:r w:rsidR="00F0782B">
        <w:rPr>
          <w:rFonts w:cs="Arial"/>
          <w:sz w:val="22"/>
        </w:rPr>
        <w:t xml:space="preserve"> -</w:t>
      </w:r>
      <w:r w:rsidRPr="007E69A3">
        <w:rPr>
          <w:rFonts w:cs="Arial"/>
          <w:sz w:val="22"/>
        </w:rPr>
        <w:t xml:space="preserve"> </w:t>
      </w:r>
      <w:r w:rsidR="00F0782B">
        <w:rPr>
          <w:rFonts w:cs="Arial"/>
          <w:sz w:val="22"/>
        </w:rPr>
        <w:t>к</w:t>
      </w:r>
      <w:r w:rsidR="00F0782B" w:rsidRPr="00725851">
        <w:rPr>
          <w:rFonts w:cs="Arial"/>
          <w:sz w:val="22"/>
        </w:rPr>
        <w:t xml:space="preserve">раткое </w:t>
      </w:r>
      <w:r w:rsidRPr="00725851">
        <w:rPr>
          <w:rFonts w:cs="Arial"/>
          <w:sz w:val="22"/>
        </w:rPr>
        <w:t>наим</w:t>
      </w:r>
      <w:r w:rsidR="00F0782B">
        <w:rPr>
          <w:rFonts w:cs="Arial"/>
          <w:sz w:val="22"/>
        </w:rPr>
        <w:t>е</w:t>
      </w:r>
      <w:r w:rsidRPr="00725851">
        <w:rPr>
          <w:rFonts w:cs="Arial"/>
          <w:sz w:val="22"/>
        </w:rPr>
        <w:t>нование проекта</w:t>
      </w:r>
      <w:r w:rsidR="00F0782B">
        <w:rPr>
          <w:rFonts w:cs="Arial"/>
          <w:sz w:val="22"/>
        </w:rPr>
        <w:t>;</w:t>
      </w:r>
    </w:p>
    <w:p w14:paraId="4A1E14A2" w14:textId="7F7063C9" w:rsidR="001E094B" w:rsidRPr="00C76FB7" w:rsidRDefault="00725851" w:rsidP="004C4655">
      <w:pPr>
        <w:spacing w:before="120"/>
        <w:ind w:firstLine="709"/>
        <w:rPr>
          <w:rFonts w:cs="Arial"/>
          <w:sz w:val="22"/>
        </w:rPr>
      </w:pPr>
      <w:r w:rsidRPr="0047099B">
        <w:rPr>
          <w:rFonts w:cs="Arial"/>
          <w:bCs/>
          <w:sz w:val="22"/>
          <w:lang w:val="en-US"/>
        </w:rPr>
        <w:t>LabUsers</w:t>
      </w:r>
      <w:r w:rsidR="00F0782B">
        <w:rPr>
          <w:rFonts w:cs="Arial"/>
          <w:bCs/>
          <w:sz w:val="22"/>
        </w:rPr>
        <w:t xml:space="preserve"> -</w:t>
      </w:r>
      <w:r w:rsidRPr="00C76FB7" w:rsidDel="00725851">
        <w:rPr>
          <w:rFonts w:cs="Arial"/>
          <w:bCs/>
          <w:sz w:val="22"/>
        </w:rPr>
        <w:t xml:space="preserve"> </w:t>
      </w:r>
      <w:r w:rsidR="00F0782B">
        <w:rPr>
          <w:rFonts w:cs="Arial"/>
          <w:bCs/>
          <w:sz w:val="22"/>
        </w:rPr>
        <w:t>п</w:t>
      </w:r>
      <w:r w:rsidR="00F0782B" w:rsidRPr="00C76FB7">
        <w:rPr>
          <w:rFonts w:cs="Arial"/>
          <w:bCs/>
          <w:sz w:val="22"/>
        </w:rPr>
        <w:t xml:space="preserve">ринадлежность </w:t>
      </w:r>
      <w:r w:rsidR="00CE41C9" w:rsidRPr="00C76FB7">
        <w:rPr>
          <w:rFonts w:cs="Arial"/>
          <w:bCs/>
          <w:sz w:val="22"/>
        </w:rPr>
        <w:t>к группе доступа</w:t>
      </w:r>
      <w:r w:rsidR="00F0782B">
        <w:rPr>
          <w:rFonts w:cs="Arial"/>
          <w:bCs/>
          <w:sz w:val="22"/>
        </w:rPr>
        <w:t>;</w:t>
      </w:r>
    </w:p>
    <w:p w14:paraId="4C4FD146" w14:textId="49416696" w:rsidR="001E094B" w:rsidRDefault="005011CE" w:rsidP="004C4655">
      <w:pPr>
        <w:spacing w:before="120"/>
        <w:ind w:firstLine="709"/>
        <w:rPr>
          <w:rFonts w:cs="Arial"/>
          <w:bCs/>
          <w:sz w:val="22"/>
        </w:rPr>
      </w:pPr>
      <w:r w:rsidRPr="0047099B">
        <w:rPr>
          <w:rFonts w:cs="Arial"/>
          <w:bCs/>
          <w:sz w:val="22"/>
          <w:lang w:val="en-US"/>
        </w:rPr>
        <w:t>LIMSTech</w:t>
      </w:r>
      <w:r w:rsidR="00F0782B">
        <w:rPr>
          <w:rFonts w:cs="Arial"/>
          <w:bCs/>
          <w:sz w:val="22"/>
        </w:rPr>
        <w:t xml:space="preserve"> -</w:t>
      </w:r>
      <w:r w:rsidRPr="001C094A" w:rsidDel="005011CE">
        <w:rPr>
          <w:rFonts w:cs="Arial"/>
          <w:bCs/>
          <w:sz w:val="22"/>
        </w:rPr>
        <w:t xml:space="preserve"> </w:t>
      </w:r>
      <w:r w:rsidR="00F0782B">
        <w:rPr>
          <w:rFonts w:cs="Arial"/>
          <w:bCs/>
          <w:sz w:val="22"/>
        </w:rPr>
        <w:t>ф</w:t>
      </w:r>
      <w:r w:rsidR="00F0782B" w:rsidRPr="0047099B">
        <w:rPr>
          <w:rFonts w:cs="Arial"/>
          <w:bCs/>
          <w:sz w:val="22"/>
        </w:rPr>
        <w:t xml:space="preserve">ункциональная </w:t>
      </w:r>
      <w:r w:rsidR="001C094A" w:rsidRPr="0047099B">
        <w:rPr>
          <w:rFonts w:cs="Arial"/>
          <w:bCs/>
          <w:sz w:val="22"/>
        </w:rPr>
        <w:t>роль</w:t>
      </w:r>
      <w:r w:rsidR="00F0782B">
        <w:rPr>
          <w:rFonts w:cs="Arial"/>
          <w:bCs/>
          <w:sz w:val="22"/>
        </w:rPr>
        <w:t>;</w:t>
      </w:r>
    </w:p>
    <w:p w14:paraId="62B600F2" w14:textId="19DAC1E7" w:rsidR="000B5CC8" w:rsidRDefault="000B5CC8" w:rsidP="004C4655">
      <w:pPr>
        <w:spacing w:before="120"/>
        <w:ind w:firstLine="709"/>
        <w:rPr>
          <w:rFonts w:cs="Arial"/>
          <w:bCs/>
          <w:sz w:val="22"/>
        </w:rPr>
      </w:pPr>
      <w:r>
        <w:rPr>
          <w:rFonts w:cs="Arial"/>
          <w:bCs/>
          <w:sz w:val="22"/>
          <w:lang w:val="en-US"/>
        </w:rPr>
        <w:t>g</w:t>
      </w:r>
      <w:r w:rsidRPr="0047099B">
        <w:rPr>
          <w:rFonts w:cs="Arial"/>
          <w:bCs/>
          <w:sz w:val="22"/>
          <w:lang w:val="en-US"/>
        </w:rPr>
        <w:t>ldk</w:t>
      </w:r>
      <w:r w:rsidR="00F0782B">
        <w:rPr>
          <w:rFonts w:cs="Arial"/>
          <w:bCs/>
          <w:sz w:val="22"/>
        </w:rPr>
        <w:t xml:space="preserve"> –</w:t>
      </w:r>
      <w:r>
        <w:rPr>
          <w:rFonts w:cs="Arial"/>
          <w:bCs/>
          <w:sz w:val="22"/>
        </w:rPr>
        <w:t xml:space="preserve"> </w:t>
      </w:r>
      <w:r w:rsidR="00F0782B">
        <w:rPr>
          <w:rFonts w:cs="Arial"/>
          <w:bCs/>
          <w:sz w:val="22"/>
        </w:rPr>
        <w:t>тенант;</w:t>
      </w:r>
    </w:p>
    <w:p w14:paraId="6462C7FC" w14:textId="46DE7567" w:rsidR="00F0782B" w:rsidRPr="00222A0A" w:rsidRDefault="00F0782B" w:rsidP="004C4655">
      <w:pPr>
        <w:spacing w:before="120"/>
        <w:ind w:firstLine="709"/>
        <w:rPr>
          <w:rFonts w:cs="Arial"/>
          <w:bCs/>
          <w:sz w:val="22"/>
        </w:rPr>
      </w:pPr>
      <w:r>
        <w:rPr>
          <w:rFonts w:cs="Arial"/>
          <w:bCs/>
          <w:sz w:val="22"/>
          <w:lang w:val="en-US"/>
        </w:rPr>
        <w:t>A</w:t>
      </w:r>
      <w:r>
        <w:rPr>
          <w:rFonts w:cs="Arial"/>
          <w:bCs/>
          <w:sz w:val="22"/>
        </w:rPr>
        <w:t xml:space="preserve"> –</w:t>
      </w:r>
      <w:r w:rsidRPr="0047099B">
        <w:rPr>
          <w:rFonts w:cs="Arial"/>
          <w:bCs/>
          <w:sz w:val="22"/>
        </w:rPr>
        <w:t xml:space="preserve"> </w:t>
      </w:r>
      <w:r>
        <w:rPr>
          <w:rFonts w:cs="Arial"/>
          <w:bCs/>
          <w:sz w:val="22"/>
        </w:rPr>
        <w:t>буквенное обозначение</w:t>
      </w:r>
      <w:r w:rsidR="00222A0A">
        <w:rPr>
          <w:rFonts w:cs="Arial"/>
          <w:bCs/>
          <w:sz w:val="22"/>
        </w:rPr>
        <w:t xml:space="preserve"> принадлежности к ландшафту </w:t>
      </w:r>
      <w:r>
        <w:rPr>
          <w:rFonts w:cs="Arial"/>
          <w:bCs/>
          <w:sz w:val="22"/>
          <w:lang w:val="en-US"/>
        </w:rPr>
        <w:t>PreProd</w:t>
      </w:r>
      <w:r w:rsidR="00222A0A">
        <w:rPr>
          <w:rFonts w:cs="Arial"/>
          <w:bCs/>
          <w:sz w:val="22"/>
        </w:rPr>
        <w:t>.</w:t>
      </w:r>
    </w:p>
    <w:p w14:paraId="2D1C5368" w14:textId="60E812ED" w:rsidR="001E094B" w:rsidRPr="007E69A3" w:rsidRDefault="001E094B" w:rsidP="004C4655">
      <w:pPr>
        <w:ind w:firstLine="709"/>
        <w:rPr>
          <w:rFonts w:cs="Arial"/>
          <w:sz w:val="22"/>
        </w:rPr>
      </w:pPr>
      <w:r w:rsidRPr="007E69A3">
        <w:rPr>
          <w:rFonts w:cs="Arial"/>
          <w:sz w:val="22"/>
        </w:rPr>
        <w:t xml:space="preserve">Параметры, участвующие в формуле представлены в </w:t>
      </w:r>
      <w:r w:rsidRPr="004C4655">
        <w:rPr>
          <w:rFonts w:cs="Arial"/>
          <w:sz w:val="22"/>
        </w:rPr>
        <w:t>таблицах</w:t>
      </w:r>
      <w:r w:rsidR="0037425E" w:rsidRPr="004C4655">
        <w:rPr>
          <w:rFonts w:cs="Arial"/>
          <w:sz w:val="22"/>
        </w:rPr>
        <w:t xml:space="preserve"> ниже</w:t>
      </w:r>
      <w:r w:rsidR="004D68B5" w:rsidRPr="004C4655">
        <w:rPr>
          <w:rFonts w:cs="Arial"/>
          <w:sz w:val="22"/>
        </w:rPr>
        <w:t>.</w:t>
      </w:r>
    </w:p>
    <w:p w14:paraId="142F4561" w14:textId="7275AB2E" w:rsidR="001E094B" w:rsidRPr="00806EDA" w:rsidRDefault="001E094B" w:rsidP="007B4D58">
      <w:pPr>
        <w:pStyle w:val="a3"/>
        <w:keepNext/>
        <w:spacing w:line="276" w:lineRule="auto"/>
        <w:ind w:firstLine="0"/>
        <w:jc w:val="both"/>
        <w:rPr>
          <w:rFonts w:ascii="Arial" w:hAnsi="Arial" w:cs="Arial"/>
          <w:szCs w:val="20"/>
        </w:rPr>
      </w:pPr>
      <w:r w:rsidRPr="00806EDA" w:rsidDel="001D1E28">
        <w:rPr>
          <w:rFonts w:ascii="Arial" w:hAnsi="Arial" w:cs="Arial"/>
          <w:szCs w:val="20"/>
        </w:rPr>
        <w:lastRenderedPageBreak/>
        <w:t xml:space="preserve">Таблица </w:t>
      </w:r>
      <w:r w:rsidRPr="00806EDA" w:rsidDel="001D1E28">
        <w:rPr>
          <w:rFonts w:ascii="Arial" w:hAnsi="Arial" w:cs="Arial"/>
          <w:szCs w:val="20"/>
        </w:rPr>
        <w:fldChar w:fldCharType="begin"/>
      </w:r>
      <w:r w:rsidRPr="00806EDA" w:rsidDel="001D1E28">
        <w:rPr>
          <w:rFonts w:ascii="Arial" w:hAnsi="Arial" w:cs="Arial"/>
          <w:szCs w:val="20"/>
        </w:rPr>
        <w:instrText xml:space="preserve"> SEQ Таблица \* ARABIC </w:instrText>
      </w:r>
      <w:r w:rsidRPr="00806EDA" w:rsidDel="001D1E28">
        <w:rPr>
          <w:rFonts w:ascii="Arial" w:hAnsi="Arial" w:cs="Arial"/>
          <w:szCs w:val="20"/>
        </w:rPr>
        <w:fldChar w:fldCharType="separate"/>
      </w:r>
      <w:r w:rsidR="00181C3D">
        <w:rPr>
          <w:rFonts w:ascii="Arial" w:hAnsi="Arial" w:cs="Arial"/>
          <w:noProof/>
          <w:szCs w:val="20"/>
        </w:rPr>
        <w:t>8</w:t>
      </w:r>
      <w:r w:rsidRPr="00806EDA" w:rsidDel="001D1E28">
        <w:rPr>
          <w:rFonts w:ascii="Arial" w:hAnsi="Arial" w:cs="Arial"/>
          <w:szCs w:val="20"/>
        </w:rPr>
        <w:fldChar w:fldCharType="end"/>
      </w:r>
      <w:r w:rsidRPr="00806EDA" w:rsidDel="001D1E28">
        <w:rPr>
          <w:rFonts w:ascii="Arial" w:hAnsi="Arial" w:cs="Arial"/>
          <w:szCs w:val="20"/>
        </w:rPr>
        <w:t xml:space="preserve">. </w:t>
      </w:r>
      <w:bookmarkStart w:id="94" w:name="_Toc148964722"/>
      <w:r w:rsidRPr="00806EDA">
        <w:rPr>
          <w:rFonts w:ascii="Arial" w:hAnsi="Arial" w:cs="Arial"/>
          <w:szCs w:val="20"/>
        </w:rPr>
        <w:t>Составной параметр идентифик</w:t>
      </w:r>
      <w:r w:rsidR="0059688F" w:rsidRPr="00806EDA">
        <w:rPr>
          <w:rFonts w:ascii="Arial" w:hAnsi="Arial" w:cs="Arial"/>
          <w:szCs w:val="20"/>
        </w:rPr>
        <w:t>а</w:t>
      </w:r>
      <w:r w:rsidRPr="00806EDA">
        <w:rPr>
          <w:rFonts w:ascii="Arial" w:hAnsi="Arial" w:cs="Arial"/>
          <w:szCs w:val="20"/>
        </w:rPr>
        <w:t xml:space="preserve">тора – </w:t>
      </w:r>
      <w:r w:rsidR="00485005" w:rsidRPr="004C4655">
        <w:rPr>
          <w:rFonts w:ascii="Arial" w:hAnsi="Arial" w:cs="Arial"/>
          <w:szCs w:val="20"/>
        </w:rPr>
        <w:t xml:space="preserve">буквенное обозначение принадлежности к </w:t>
      </w:r>
      <w:bookmarkEnd w:id="94"/>
      <w:r w:rsidR="00485005" w:rsidRPr="004C4655">
        <w:rPr>
          <w:rFonts w:ascii="Arial" w:hAnsi="Arial" w:cs="Arial"/>
          <w:szCs w:val="20"/>
        </w:rPr>
        <w:t>ландшафту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98"/>
        <w:gridCol w:w="1845"/>
        <w:gridCol w:w="7074"/>
      </w:tblGrid>
      <w:tr w:rsidR="001E094B" w:rsidRPr="007E69A3" w14:paraId="2FCF24BF" w14:textId="77777777" w:rsidTr="00EB16B1">
        <w:trPr>
          <w:trHeight w:val="20"/>
        </w:trPr>
        <w:tc>
          <w:tcPr>
            <w:tcW w:w="3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70BA"/>
            <w:vAlign w:val="center"/>
            <w:hideMark/>
          </w:tcPr>
          <w:p w14:paraId="7485525B" w14:textId="77777777" w:rsidR="001E094B" w:rsidRPr="00806EDA" w:rsidRDefault="001E094B" w:rsidP="004C4655">
            <w:pPr>
              <w:spacing w:before="120"/>
              <w:ind w:firstLine="0"/>
              <w:jc w:val="center"/>
              <w:rPr>
                <w:rFonts w:eastAsia="Times New Roman" w:cs="Arial"/>
                <w:b/>
                <w:color w:val="FFFFFF"/>
                <w:szCs w:val="20"/>
                <w:lang w:eastAsia="ru-RU"/>
              </w:rPr>
            </w:pPr>
            <w:r w:rsidRPr="00806EDA">
              <w:rPr>
                <w:rFonts w:eastAsia="Times New Roman" w:cs="Arial"/>
                <w:b/>
                <w:color w:val="FFFFFF"/>
                <w:szCs w:val="20"/>
                <w:lang w:eastAsia="ru-RU"/>
              </w:rPr>
              <w:t>№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70BA"/>
            <w:vAlign w:val="center"/>
            <w:hideMark/>
          </w:tcPr>
          <w:p w14:paraId="39B56F23" w14:textId="77777777" w:rsidR="001E094B" w:rsidRPr="00806EDA" w:rsidRDefault="001E094B" w:rsidP="004C4655">
            <w:pPr>
              <w:spacing w:before="120"/>
              <w:ind w:firstLine="0"/>
              <w:jc w:val="center"/>
              <w:rPr>
                <w:rFonts w:eastAsia="Times New Roman" w:cs="Arial"/>
                <w:b/>
                <w:color w:val="FFFFFF"/>
                <w:szCs w:val="20"/>
                <w:lang w:eastAsia="ru-RU"/>
              </w:rPr>
            </w:pPr>
            <w:r w:rsidRPr="00806EDA">
              <w:rPr>
                <w:rFonts w:eastAsia="Times New Roman" w:cs="Arial"/>
                <w:b/>
                <w:color w:val="FFFFFF"/>
                <w:szCs w:val="20"/>
                <w:lang w:eastAsia="ru-RU"/>
              </w:rPr>
              <w:t>Наименование</w:t>
            </w:r>
          </w:p>
        </w:tc>
        <w:tc>
          <w:tcPr>
            <w:tcW w:w="36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70BA"/>
            <w:vAlign w:val="center"/>
            <w:hideMark/>
          </w:tcPr>
          <w:p w14:paraId="007551C8" w14:textId="0D51CF00" w:rsidR="001E094B" w:rsidRPr="00806EDA" w:rsidRDefault="001E094B" w:rsidP="004C4655">
            <w:pPr>
              <w:spacing w:before="120"/>
              <w:ind w:firstLine="0"/>
              <w:jc w:val="center"/>
              <w:rPr>
                <w:rFonts w:eastAsia="Times New Roman" w:cs="Arial"/>
                <w:b/>
                <w:color w:val="FFFFFF"/>
                <w:szCs w:val="20"/>
                <w:lang w:eastAsia="ru-RU"/>
              </w:rPr>
            </w:pPr>
            <w:r w:rsidRPr="00806EDA">
              <w:rPr>
                <w:rFonts w:eastAsia="Times New Roman" w:cs="Arial"/>
                <w:b/>
                <w:color w:val="FFFFFF"/>
                <w:szCs w:val="20"/>
                <w:lang w:eastAsia="ru-RU"/>
              </w:rPr>
              <w:t>Описание</w:t>
            </w:r>
          </w:p>
        </w:tc>
      </w:tr>
      <w:tr w:rsidR="001E094B" w:rsidRPr="007E69A3" w14:paraId="035DF616" w14:textId="77777777" w:rsidTr="00EB16B1">
        <w:trPr>
          <w:trHeight w:val="111"/>
        </w:trPr>
        <w:tc>
          <w:tcPr>
            <w:tcW w:w="3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C18AFB" w14:textId="594C1505" w:rsidR="001E094B" w:rsidRPr="007E69A3" w:rsidRDefault="001E094B" w:rsidP="002A76C1">
            <w:pPr>
              <w:pStyle w:val="afc"/>
              <w:numPr>
                <w:ilvl w:val="0"/>
                <w:numId w:val="9"/>
              </w:numPr>
              <w:spacing w:after="0"/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FD8B1F" w14:textId="1E767AD0" w:rsidR="001E094B" w:rsidRPr="0047099B" w:rsidRDefault="00485005" w:rsidP="004C4655">
            <w:pPr>
              <w:spacing w:after="0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>
              <w:rPr>
                <w:rFonts w:eastAsia="Times New Roman" w:cs="Arial"/>
                <w:color w:val="000000"/>
                <w:sz w:val="22"/>
                <w:lang w:val="en-US" w:eastAsia="ru-RU"/>
              </w:rPr>
              <w:t>P</w:t>
            </w:r>
          </w:p>
        </w:tc>
        <w:tc>
          <w:tcPr>
            <w:tcW w:w="36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CF14CD" w14:textId="77777777" w:rsidR="001E094B" w:rsidRPr="007E69A3" w:rsidRDefault="001E094B" w:rsidP="004C4655">
            <w:pPr>
              <w:spacing w:after="0"/>
              <w:ind w:firstLine="0"/>
              <w:jc w:val="left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7E69A3">
              <w:rPr>
                <w:rFonts w:eastAsia="Times New Roman" w:cs="Arial"/>
                <w:color w:val="000000"/>
                <w:sz w:val="22"/>
                <w:lang w:eastAsia="ru-RU"/>
              </w:rPr>
              <w:t>Продуктивный</w:t>
            </w:r>
          </w:p>
        </w:tc>
      </w:tr>
      <w:tr w:rsidR="001D1E28" w:rsidRPr="007E69A3" w14:paraId="3B568F0E" w14:textId="77777777" w:rsidTr="00EB16B1">
        <w:trPr>
          <w:trHeight w:val="203"/>
        </w:trPr>
        <w:tc>
          <w:tcPr>
            <w:tcW w:w="3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ECDD67" w14:textId="77777777" w:rsidR="001D1E28" w:rsidRPr="007E69A3" w:rsidRDefault="001D1E28" w:rsidP="002A76C1">
            <w:pPr>
              <w:pStyle w:val="afc"/>
              <w:numPr>
                <w:ilvl w:val="0"/>
                <w:numId w:val="9"/>
              </w:numPr>
              <w:spacing w:after="0"/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F6B9AB" w14:textId="29032105" w:rsidR="001D1E28" w:rsidRPr="0047099B" w:rsidRDefault="00485005" w:rsidP="004C4655">
            <w:pPr>
              <w:spacing w:after="0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>
              <w:rPr>
                <w:rFonts w:eastAsia="Times New Roman" w:cs="Arial"/>
                <w:color w:val="000000"/>
                <w:sz w:val="22"/>
                <w:lang w:val="en-US" w:eastAsia="ru-RU"/>
              </w:rPr>
              <w:t>A</w:t>
            </w:r>
          </w:p>
        </w:tc>
        <w:tc>
          <w:tcPr>
            <w:tcW w:w="36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3DBBB2" w14:textId="7F48FFB1" w:rsidR="001D1E28" w:rsidRPr="007E69A3" w:rsidRDefault="00485005" w:rsidP="004C4655">
            <w:pPr>
              <w:spacing w:after="0"/>
              <w:ind w:firstLine="0"/>
              <w:jc w:val="left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7E69A3">
              <w:rPr>
                <w:rFonts w:eastAsia="Times New Roman" w:cs="Arial"/>
                <w:color w:val="000000"/>
                <w:sz w:val="22"/>
                <w:lang w:eastAsia="ru-RU"/>
              </w:rPr>
              <w:t>Препродуктивный</w:t>
            </w:r>
          </w:p>
        </w:tc>
      </w:tr>
      <w:tr w:rsidR="001E094B" w:rsidRPr="007E69A3" w14:paraId="0D8F2A78" w14:textId="77777777" w:rsidTr="00EB16B1">
        <w:trPr>
          <w:trHeight w:val="20"/>
        </w:trPr>
        <w:tc>
          <w:tcPr>
            <w:tcW w:w="3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B655E6" w14:textId="56CF3FAD" w:rsidR="001E094B" w:rsidRPr="007E69A3" w:rsidRDefault="001E094B" w:rsidP="002A76C1">
            <w:pPr>
              <w:pStyle w:val="afc"/>
              <w:numPr>
                <w:ilvl w:val="0"/>
                <w:numId w:val="9"/>
              </w:numPr>
              <w:spacing w:after="0"/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0A4353" w14:textId="7D2A7B73" w:rsidR="001E094B" w:rsidRPr="007E69A3" w:rsidRDefault="008031FE" w:rsidP="004C4655">
            <w:pPr>
              <w:spacing w:after="0"/>
              <w:ind w:firstLine="0"/>
              <w:jc w:val="left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882F8F">
              <w:rPr>
                <w:rFonts w:eastAsia="Times New Roman" w:cs="Arial"/>
                <w:color w:val="000000"/>
                <w:sz w:val="22"/>
                <w:lang w:eastAsia="ru-RU"/>
              </w:rPr>
              <w:t>-</w:t>
            </w:r>
          </w:p>
        </w:tc>
        <w:tc>
          <w:tcPr>
            <w:tcW w:w="367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C5C124" w14:textId="621E52A8" w:rsidR="001E094B" w:rsidRPr="007E69A3" w:rsidRDefault="00485005" w:rsidP="004C4655">
            <w:pPr>
              <w:spacing w:after="0"/>
              <w:ind w:firstLine="0"/>
              <w:jc w:val="left"/>
              <w:rPr>
                <w:rFonts w:eastAsia="Times New Roman" w:cs="Arial"/>
                <w:color w:val="000000"/>
                <w:sz w:val="22"/>
                <w:lang w:eastAsia="ru-RU"/>
              </w:rPr>
            </w:pPr>
            <w:r>
              <w:rPr>
                <w:rFonts w:eastAsia="Times New Roman" w:cs="Arial"/>
                <w:color w:val="000000"/>
                <w:sz w:val="22"/>
                <w:lang w:val="en-US" w:eastAsia="ru-RU"/>
              </w:rPr>
              <w:t>UAT</w:t>
            </w:r>
          </w:p>
        </w:tc>
      </w:tr>
    </w:tbl>
    <w:p w14:paraId="485CED66" w14:textId="77777777" w:rsidR="001E094B" w:rsidRPr="007E69A3" w:rsidRDefault="0037425E" w:rsidP="004C4655">
      <w:pPr>
        <w:spacing w:before="120"/>
        <w:ind w:firstLine="709"/>
        <w:rPr>
          <w:rFonts w:cs="Arial"/>
          <w:sz w:val="22"/>
        </w:rPr>
      </w:pPr>
      <w:r w:rsidRPr="007E69A3">
        <w:rPr>
          <w:rFonts w:cs="Arial"/>
          <w:sz w:val="22"/>
        </w:rPr>
        <w:t>В случае появления новых контуров по назначению, перечень может быть дополнен по согласованию.</w:t>
      </w:r>
    </w:p>
    <w:p w14:paraId="28387D6F" w14:textId="16908A6A" w:rsidR="00E6258F" w:rsidRPr="007E69A3" w:rsidRDefault="00E6258F" w:rsidP="00806EDA">
      <w:pPr>
        <w:spacing w:before="120"/>
        <w:ind w:firstLine="709"/>
        <w:rPr>
          <w:rFonts w:cs="Arial"/>
          <w:color w:val="000000"/>
          <w:sz w:val="22"/>
        </w:rPr>
      </w:pPr>
      <w:r w:rsidRPr="007E69A3">
        <w:rPr>
          <w:rFonts w:cs="Arial"/>
          <w:color w:val="000000"/>
          <w:sz w:val="22"/>
        </w:rPr>
        <w:t xml:space="preserve">При формировании идентификатора доступа для интеграций, значение параметра </w:t>
      </w:r>
      <w:r w:rsidR="006563E2" w:rsidRPr="0047099B">
        <w:rPr>
          <w:rFonts w:cs="Arial"/>
          <w:color w:val="000000"/>
          <w:sz w:val="22"/>
        </w:rPr>
        <w:t>мо</w:t>
      </w:r>
      <w:r w:rsidR="006563E2">
        <w:rPr>
          <w:rFonts w:cs="Arial"/>
          <w:color w:val="000000"/>
          <w:sz w:val="22"/>
        </w:rPr>
        <w:t>жет</w:t>
      </w:r>
      <w:r w:rsidR="006563E2" w:rsidRPr="007E69A3">
        <w:rPr>
          <w:rFonts w:cs="Arial"/>
          <w:color w:val="000000"/>
          <w:sz w:val="22"/>
        </w:rPr>
        <w:t xml:space="preserve"> </w:t>
      </w:r>
      <w:r w:rsidRPr="007E69A3">
        <w:rPr>
          <w:rFonts w:cs="Arial"/>
          <w:color w:val="000000"/>
          <w:sz w:val="22"/>
        </w:rPr>
        <w:t>быть дополнено кратким наименованием интеграции</w:t>
      </w:r>
      <w:r w:rsidR="003B42DF">
        <w:rPr>
          <w:rFonts w:cs="Arial"/>
          <w:color w:val="000000"/>
          <w:sz w:val="22"/>
        </w:rPr>
        <w:t xml:space="preserve"> без </w:t>
      </w:r>
      <w:r w:rsidR="00676288">
        <w:rPr>
          <w:rFonts w:cs="Arial"/>
          <w:color w:val="000000"/>
          <w:sz w:val="22"/>
        </w:rPr>
        <w:t>прин</w:t>
      </w:r>
      <w:r w:rsidR="00636487">
        <w:rPr>
          <w:rFonts w:cs="Arial"/>
          <w:color w:val="000000"/>
          <w:sz w:val="22"/>
        </w:rPr>
        <w:t>а</w:t>
      </w:r>
      <w:r w:rsidR="00676288">
        <w:rPr>
          <w:rFonts w:cs="Arial"/>
          <w:color w:val="000000"/>
          <w:sz w:val="22"/>
        </w:rPr>
        <w:t>дле</w:t>
      </w:r>
      <w:r w:rsidR="00636487">
        <w:rPr>
          <w:rFonts w:cs="Arial"/>
          <w:color w:val="000000"/>
          <w:sz w:val="22"/>
        </w:rPr>
        <w:t>ж</w:t>
      </w:r>
      <w:r w:rsidR="00676288">
        <w:rPr>
          <w:rFonts w:cs="Arial"/>
          <w:color w:val="000000"/>
          <w:sz w:val="22"/>
        </w:rPr>
        <w:t>ности к группе доступа</w:t>
      </w:r>
      <w:r w:rsidR="0068663D">
        <w:rPr>
          <w:rFonts w:cs="Arial"/>
          <w:color w:val="000000"/>
          <w:sz w:val="22"/>
        </w:rPr>
        <w:t xml:space="preserve">, функциональной </w:t>
      </w:r>
      <w:r w:rsidR="00233EEF">
        <w:rPr>
          <w:rFonts w:cs="Arial"/>
          <w:color w:val="000000"/>
          <w:sz w:val="22"/>
        </w:rPr>
        <w:t xml:space="preserve">(бизнес) </w:t>
      </w:r>
      <w:r w:rsidR="0068663D">
        <w:rPr>
          <w:rFonts w:cs="Arial"/>
          <w:color w:val="000000"/>
          <w:sz w:val="22"/>
        </w:rPr>
        <w:t>роли и тенанту</w:t>
      </w:r>
      <w:r w:rsidRPr="007E69A3">
        <w:rPr>
          <w:rFonts w:cs="Arial"/>
          <w:color w:val="000000"/>
          <w:sz w:val="22"/>
        </w:rPr>
        <w:t>.</w:t>
      </w:r>
    </w:p>
    <w:p w14:paraId="1A30CC37" w14:textId="141530B7" w:rsidR="00E6258F" w:rsidRDefault="00E6258F" w:rsidP="00806EDA">
      <w:pPr>
        <w:spacing w:before="120"/>
        <w:ind w:firstLine="709"/>
        <w:rPr>
          <w:rFonts w:cs="Arial"/>
          <w:color w:val="000000"/>
          <w:sz w:val="22"/>
        </w:rPr>
      </w:pPr>
      <w:r w:rsidRPr="007E69A3">
        <w:rPr>
          <w:rFonts w:cs="Arial"/>
          <w:b/>
          <w:color w:val="000000"/>
          <w:sz w:val="22"/>
        </w:rPr>
        <w:t>Пример.</w:t>
      </w:r>
      <w:r w:rsidRPr="007E69A3">
        <w:rPr>
          <w:rFonts w:cs="Arial"/>
          <w:color w:val="000000"/>
          <w:sz w:val="22"/>
        </w:rPr>
        <w:t xml:space="preserve"> </w:t>
      </w:r>
      <w:r w:rsidR="001C40E4">
        <w:rPr>
          <w:rFonts w:cs="Arial"/>
          <w:color w:val="000000"/>
          <w:sz w:val="22"/>
          <w:lang w:val="en-US"/>
        </w:rPr>
        <w:t>DITAT</w:t>
      </w:r>
      <w:r w:rsidR="001C40E4" w:rsidRPr="0047099B">
        <w:rPr>
          <w:rFonts w:cs="Arial"/>
          <w:color w:val="000000"/>
          <w:sz w:val="22"/>
        </w:rPr>
        <w:t>_</w:t>
      </w:r>
      <w:r w:rsidR="001C40E4">
        <w:rPr>
          <w:rFonts w:cs="Arial"/>
          <w:color w:val="000000"/>
          <w:sz w:val="22"/>
          <w:lang w:val="en-US"/>
        </w:rPr>
        <w:t>LIMS</w:t>
      </w:r>
      <w:r w:rsidR="001C40E4" w:rsidRPr="0047099B">
        <w:rPr>
          <w:rFonts w:cs="Arial"/>
          <w:color w:val="000000"/>
          <w:sz w:val="22"/>
        </w:rPr>
        <w:t>_</w:t>
      </w:r>
      <w:r w:rsidR="001C40E4">
        <w:rPr>
          <w:rFonts w:cs="Arial"/>
          <w:color w:val="000000"/>
          <w:sz w:val="22"/>
          <w:lang w:val="en-US"/>
        </w:rPr>
        <w:t>AD</w:t>
      </w:r>
      <w:r w:rsidR="001C40E4" w:rsidRPr="0047099B">
        <w:rPr>
          <w:rFonts w:cs="Arial"/>
          <w:color w:val="000000"/>
          <w:sz w:val="22"/>
        </w:rPr>
        <w:t>_</w:t>
      </w:r>
      <w:r w:rsidR="001C40E4">
        <w:rPr>
          <w:rFonts w:cs="Arial"/>
          <w:color w:val="000000"/>
          <w:sz w:val="22"/>
          <w:lang w:val="en-US"/>
        </w:rPr>
        <w:t>T</w:t>
      </w:r>
      <w:r w:rsidRPr="007E69A3">
        <w:rPr>
          <w:rFonts w:cs="Arial"/>
          <w:color w:val="000000"/>
          <w:sz w:val="22"/>
        </w:rPr>
        <w:t xml:space="preserve"> – составной параметр для формирования идентификатора доступа к </w:t>
      </w:r>
      <w:r w:rsidRPr="007E69A3">
        <w:rPr>
          <w:rFonts w:cs="Arial"/>
          <w:color w:val="000000"/>
          <w:sz w:val="22"/>
          <w:lang w:val="en-US"/>
        </w:rPr>
        <w:t>PIMS</w:t>
      </w:r>
      <w:r w:rsidRPr="007E69A3">
        <w:rPr>
          <w:rFonts w:cs="Arial"/>
          <w:color w:val="000000"/>
          <w:sz w:val="22"/>
        </w:rPr>
        <w:t>.</w:t>
      </w:r>
    </w:p>
    <w:p w14:paraId="7A1B2776" w14:textId="7597DE34" w:rsidR="009C5F32" w:rsidRPr="004C4655" w:rsidRDefault="009C5F32" w:rsidP="003E3695">
      <w:pPr>
        <w:pStyle w:val="a3"/>
        <w:keepNext/>
        <w:spacing w:before="120" w:line="276" w:lineRule="auto"/>
        <w:ind w:firstLine="0"/>
        <w:jc w:val="left"/>
        <w:rPr>
          <w:rFonts w:ascii="Arial" w:hAnsi="Arial" w:cs="Arial"/>
        </w:rPr>
      </w:pPr>
      <w:r w:rsidRPr="004C4655">
        <w:rPr>
          <w:rFonts w:ascii="Arial" w:hAnsi="Arial" w:cs="Arial"/>
        </w:rPr>
        <w:t xml:space="preserve">Таблица </w:t>
      </w:r>
      <w:r w:rsidRPr="004C4655">
        <w:rPr>
          <w:rFonts w:ascii="Arial" w:hAnsi="Arial" w:cs="Arial"/>
        </w:rPr>
        <w:fldChar w:fldCharType="begin"/>
      </w:r>
      <w:r w:rsidRPr="004C4655">
        <w:rPr>
          <w:rFonts w:ascii="Arial" w:hAnsi="Arial" w:cs="Arial"/>
        </w:rPr>
        <w:instrText xml:space="preserve"> SEQ Таблица \* ARABIC </w:instrText>
      </w:r>
      <w:r w:rsidRPr="004C4655">
        <w:rPr>
          <w:rFonts w:ascii="Arial" w:hAnsi="Arial" w:cs="Arial"/>
        </w:rPr>
        <w:fldChar w:fldCharType="separate"/>
      </w:r>
      <w:r w:rsidR="00181C3D">
        <w:rPr>
          <w:rFonts w:ascii="Arial" w:hAnsi="Arial" w:cs="Arial"/>
          <w:noProof/>
        </w:rPr>
        <w:t>9</w:t>
      </w:r>
      <w:r w:rsidRPr="004C4655">
        <w:rPr>
          <w:rFonts w:ascii="Arial" w:hAnsi="Arial" w:cs="Arial"/>
        </w:rPr>
        <w:fldChar w:fldCharType="end"/>
      </w:r>
      <w:r w:rsidRPr="004C4655">
        <w:rPr>
          <w:rFonts w:ascii="Arial" w:hAnsi="Arial" w:cs="Arial"/>
        </w:rPr>
        <w:t xml:space="preserve">. </w:t>
      </w:r>
      <w:r w:rsidR="00BC2F19" w:rsidRPr="00806EDA">
        <w:rPr>
          <w:rFonts w:ascii="Arial" w:hAnsi="Arial" w:cs="Arial"/>
          <w:szCs w:val="20"/>
        </w:rPr>
        <w:t xml:space="preserve">Составной параметр идентификатора </w:t>
      </w:r>
      <w:r w:rsidR="00BC2F19">
        <w:rPr>
          <w:rFonts w:ascii="Arial" w:hAnsi="Arial" w:cs="Arial"/>
          <w:szCs w:val="20"/>
        </w:rPr>
        <w:t xml:space="preserve">ТУЗ </w:t>
      </w:r>
      <w:r w:rsidR="00073927">
        <w:rPr>
          <w:rFonts w:ascii="Arial" w:hAnsi="Arial" w:cs="Arial"/>
          <w:szCs w:val="20"/>
        </w:rPr>
        <w:t xml:space="preserve">(суффикс) </w:t>
      </w:r>
      <w:r w:rsidR="00BC2F19" w:rsidRPr="00806EDA">
        <w:rPr>
          <w:rFonts w:ascii="Arial" w:hAnsi="Arial" w:cs="Arial"/>
          <w:szCs w:val="20"/>
        </w:rPr>
        <w:t xml:space="preserve">– </w:t>
      </w:r>
      <w:r w:rsidR="00BC2F19" w:rsidRPr="004C4655">
        <w:rPr>
          <w:rFonts w:ascii="Arial" w:hAnsi="Arial" w:cs="Arial"/>
          <w:szCs w:val="20"/>
        </w:rPr>
        <w:t>буквенное обозначение принадлежности к ландшафту</w:t>
      </w:r>
    </w:p>
    <w:tbl>
      <w:tblPr>
        <w:tblW w:w="4858" w:type="pct"/>
        <w:tblLook w:val="04A0" w:firstRow="1" w:lastRow="0" w:firstColumn="1" w:lastColumn="0" w:noHBand="0" w:noVBand="1"/>
      </w:tblPr>
      <w:tblGrid>
        <w:gridCol w:w="699"/>
        <w:gridCol w:w="1887"/>
        <w:gridCol w:w="6758"/>
      </w:tblGrid>
      <w:tr w:rsidR="001C40E4" w:rsidRPr="007E69A3" w14:paraId="7580AFD0" w14:textId="77777777" w:rsidTr="00EB16B1">
        <w:trPr>
          <w:trHeight w:val="2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70BA"/>
            <w:vAlign w:val="center"/>
            <w:hideMark/>
          </w:tcPr>
          <w:p w14:paraId="55E59478" w14:textId="77777777" w:rsidR="001C40E4" w:rsidRPr="00806EDA" w:rsidRDefault="001C40E4" w:rsidP="00EB16B1">
            <w:pPr>
              <w:spacing w:before="120" w:line="240" w:lineRule="auto"/>
              <w:ind w:firstLine="0"/>
              <w:jc w:val="center"/>
              <w:rPr>
                <w:rFonts w:eastAsia="Times New Roman" w:cs="Arial"/>
                <w:b/>
                <w:color w:val="FFFFFF"/>
                <w:szCs w:val="20"/>
                <w:lang w:eastAsia="ru-RU"/>
              </w:rPr>
            </w:pPr>
            <w:r w:rsidRPr="00806EDA">
              <w:rPr>
                <w:rFonts w:eastAsia="Times New Roman" w:cs="Arial"/>
                <w:b/>
                <w:color w:val="FFFFFF"/>
                <w:szCs w:val="20"/>
                <w:lang w:eastAsia="ru-RU"/>
              </w:rPr>
              <w:t>№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70BA"/>
            <w:vAlign w:val="center"/>
            <w:hideMark/>
          </w:tcPr>
          <w:p w14:paraId="637DACC3" w14:textId="77777777" w:rsidR="001C40E4" w:rsidRPr="00806EDA" w:rsidRDefault="001C40E4" w:rsidP="00EB16B1">
            <w:pPr>
              <w:spacing w:before="120" w:line="240" w:lineRule="auto"/>
              <w:ind w:firstLine="0"/>
              <w:jc w:val="center"/>
              <w:rPr>
                <w:rFonts w:eastAsia="Times New Roman" w:cs="Arial"/>
                <w:b/>
                <w:color w:val="FFFFFF"/>
                <w:szCs w:val="20"/>
                <w:lang w:eastAsia="ru-RU"/>
              </w:rPr>
            </w:pPr>
            <w:r w:rsidRPr="00806EDA">
              <w:rPr>
                <w:rFonts w:eastAsia="Times New Roman" w:cs="Arial"/>
                <w:b/>
                <w:color w:val="FFFFFF"/>
                <w:szCs w:val="20"/>
                <w:lang w:eastAsia="ru-RU"/>
              </w:rPr>
              <w:t>Наименование</w:t>
            </w:r>
          </w:p>
        </w:tc>
        <w:tc>
          <w:tcPr>
            <w:tcW w:w="36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70BA"/>
            <w:vAlign w:val="center"/>
            <w:hideMark/>
          </w:tcPr>
          <w:p w14:paraId="6759A7A1" w14:textId="38BB9114" w:rsidR="001C40E4" w:rsidRPr="00806EDA" w:rsidRDefault="001C40E4" w:rsidP="00EB16B1">
            <w:pPr>
              <w:spacing w:before="120" w:line="240" w:lineRule="auto"/>
              <w:ind w:firstLine="0"/>
              <w:jc w:val="center"/>
              <w:rPr>
                <w:rFonts w:eastAsia="Times New Roman" w:cs="Arial"/>
                <w:b/>
                <w:color w:val="FFFFFF"/>
                <w:szCs w:val="20"/>
                <w:lang w:eastAsia="ru-RU"/>
              </w:rPr>
            </w:pPr>
            <w:r w:rsidRPr="00806EDA" w:rsidDel="00BC2F19">
              <w:rPr>
                <w:rFonts w:eastAsia="Times New Roman" w:cs="Arial"/>
                <w:b/>
                <w:color w:val="FFFFFF"/>
                <w:szCs w:val="20"/>
                <w:lang w:eastAsia="ru-RU"/>
              </w:rPr>
              <w:t>Описание</w:t>
            </w:r>
          </w:p>
        </w:tc>
      </w:tr>
      <w:tr w:rsidR="001C40E4" w:rsidRPr="007E69A3" w14:paraId="2555DBF0" w14:textId="77777777" w:rsidTr="00EB16B1">
        <w:trPr>
          <w:trHeight w:val="2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E5C714" w14:textId="77777777" w:rsidR="001C40E4" w:rsidRPr="007E69A3" w:rsidRDefault="001C40E4" w:rsidP="002A76C1">
            <w:pPr>
              <w:pStyle w:val="afc"/>
              <w:numPr>
                <w:ilvl w:val="0"/>
                <w:numId w:val="73"/>
              </w:numPr>
              <w:spacing w:after="0"/>
              <w:ind w:left="17" w:right="456" w:firstLine="0"/>
              <w:contextualSpacing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134885" w14:textId="77777777" w:rsidR="001C40E4" w:rsidRPr="00DD08C8" w:rsidRDefault="001C40E4" w:rsidP="00EB16B1">
            <w:pPr>
              <w:spacing w:after="0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>
              <w:rPr>
                <w:rFonts w:eastAsia="Times New Roman" w:cs="Arial"/>
                <w:color w:val="000000"/>
                <w:sz w:val="22"/>
                <w:lang w:val="en-US" w:eastAsia="ru-RU"/>
              </w:rPr>
              <w:t>P</w:t>
            </w:r>
          </w:p>
        </w:tc>
        <w:tc>
          <w:tcPr>
            <w:tcW w:w="36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D1F2A1" w14:textId="77777777" w:rsidR="001C40E4" w:rsidRPr="007E69A3" w:rsidRDefault="001C40E4" w:rsidP="00EB16B1">
            <w:pPr>
              <w:spacing w:after="0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7E69A3">
              <w:rPr>
                <w:rFonts w:eastAsia="Times New Roman" w:cs="Arial"/>
                <w:color w:val="000000"/>
                <w:sz w:val="22"/>
                <w:lang w:eastAsia="ru-RU"/>
              </w:rPr>
              <w:t>Продуктивный</w:t>
            </w:r>
          </w:p>
        </w:tc>
      </w:tr>
      <w:tr w:rsidR="001C40E4" w:rsidRPr="007E69A3" w14:paraId="587349F2" w14:textId="77777777" w:rsidTr="00EB16B1">
        <w:trPr>
          <w:trHeight w:val="2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E34AAB" w14:textId="77777777" w:rsidR="001C40E4" w:rsidRPr="007E69A3" w:rsidRDefault="001C40E4" w:rsidP="002A76C1">
            <w:pPr>
              <w:pStyle w:val="afc"/>
              <w:numPr>
                <w:ilvl w:val="0"/>
                <w:numId w:val="73"/>
              </w:numPr>
              <w:spacing w:after="0"/>
              <w:ind w:left="27" w:right="456" w:firstLine="0"/>
              <w:contextualSpacing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B48312" w14:textId="77777777" w:rsidR="001C40E4" w:rsidRPr="00DD08C8" w:rsidRDefault="001C40E4" w:rsidP="00EB16B1">
            <w:pPr>
              <w:spacing w:after="0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>
              <w:rPr>
                <w:rFonts w:eastAsia="Times New Roman" w:cs="Arial"/>
                <w:color w:val="000000"/>
                <w:sz w:val="22"/>
                <w:lang w:val="en-US" w:eastAsia="ru-RU"/>
              </w:rPr>
              <w:t>A</w:t>
            </w:r>
          </w:p>
        </w:tc>
        <w:tc>
          <w:tcPr>
            <w:tcW w:w="36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153A88" w14:textId="77777777" w:rsidR="001C40E4" w:rsidRPr="007E69A3" w:rsidRDefault="001C40E4" w:rsidP="00EB16B1">
            <w:pPr>
              <w:spacing w:after="0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7E69A3">
              <w:rPr>
                <w:rFonts w:eastAsia="Times New Roman" w:cs="Arial"/>
                <w:color w:val="000000"/>
                <w:sz w:val="22"/>
                <w:lang w:eastAsia="ru-RU"/>
              </w:rPr>
              <w:t>Препродуктивный</w:t>
            </w:r>
          </w:p>
        </w:tc>
      </w:tr>
      <w:tr w:rsidR="001C40E4" w:rsidRPr="007E69A3" w14:paraId="4645B3E5" w14:textId="77777777" w:rsidTr="00EB16B1">
        <w:trPr>
          <w:trHeight w:val="2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E8C13F" w14:textId="77777777" w:rsidR="001C40E4" w:rsidRPr="007E69A3" w:rsidRDefault="001C40E4" w:rsidP="002A76C1">
            <w:pPr>
              <w:pStyle w:val="afc"/>
              <w:numPr>
                <w:ilvl w:val="0"/>
                <w:numId w:val="73"/>
              </w:numPr>
              <w:spacing w:after="0"/>
              <w:ind w:left="27" w:right="456" w:firstLine="0"/>
              <w:contextualSpacing w:val="0"/>
              <w:jc w:val="both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4A8326" w14:textId="636C50B3" w:rsidR="001C40E4" w:rsidRPr="0047099B" w:rsidRDefault="001C40E4" w:rsidP="00EB16B1">
            <w:pPr>
              <w:spacing w:after="0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>
              <w:rPr>
                <w:rFonts w:eastAsia="Times New Roman" w:cs="Arial"/>
                <w:color w:val="000000"/>
                <w:sz w:val="22"/>
                <w:lang w:val="en-US" w:eastAsia="ru-RU"/>
              </w:rPr>
              <w:t>T</w:t>
            </w:r>
          </w:p>
        </w:tc>
        <w:tc>
          <w:tcPr>
            <w:tcW w:w="36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962CE9" w14:textId="77777777" w:rsidR="001C40E4" w:rsidRPr="007E69A3" w:rsidRDefault="001C40E4" w:rsidP="00EB16B1">
            <w:pPr>
              <w:spacing w:after="0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>
              <w:rPr>
                <w:rFonts w:eastAsia="Times New Roman" w:cs="Arial"/>
                <w:color w:val="000000"/>
                <w:sz w:val="22"/>
                <w:lang w:val="en-US" w:eastAsia="ru-RU"/>
              </w:rPr>
              <w:t>UAT</w:t>
            </w:r>
          </w:p>
        </w:tc>
      </w:tr>
    </w:tbl>
    <w:p w14:paraId="5D1718FE" w14:textId="77777777" w:rsidR="00E6258F" w:rsidRPr="007E69A3" w:rsidRDefault="00E6258F" w:rsidP="00806EDA">
      <w:pPr>
        <w:spacing w:before="120"/>
        <w:ind w:firstLine="709"/>
        <w:rPr>
          <w:rFonts w:cs="Arial"/>
          <w:color w:val="000000"/>
          <w:sz w:val="22"/>
        </w:rPr>
      </w:pPr>
      <w:r w:rsidRPr="007E69A3">
        <w:rPr>
          <w:rFonts w:cs="Arial"/>
          <w:color w:val="000000"/>
          <w:sz w:val="22"/>
        </w:rPr>
        <w:t>Технические учетные записи не должны иметь доступ для авторизации.</w:t>
      </w:r>
    </w:p>
    <w:p w14:paraId="5A26BF42" w14:textId="77777777" w:rsidR="00E6258F" w:rsidRPr="007E69A3" w:rsidRDefault="00E6258F" w:rsidP="00806EDA">
      <w:pPr>
        <w:spacing w:before="120"/>
        <w:ind w:firstLine="709"/>
        <w:rPr>
          <w:rFonts w:cs="Arial"/>
          <w:color w:val="000000"/>
          <w:sz w:val="22"/>
        </w:rPr>
      </w:pPr>
      <w:r w:rsidRPr="007E69A3">
        <w:rPr>
          <w:rFonts w:cs="Arial"/>
          <w:color w:val="000000"/>
          <w:sz w:val="22"/>
        </w:rPr>
        <w:t>При формировании идентификатора доступа только к определенному инфраструктурному ПО, вместо программного продукта должно быть указано только краткое наименование ПО.</w:t>
      </w:r>
    </w:p>
    <w:p w14:paraId="1B8431E7" w14:textId="77777777" w:rsidR="00E6258F" w:rsidRPr="007E69A3" w:rsidRDefault="00E6258F" w:rsidP="00806EDA">
      <w:pPr>
        <w:spacing w:before="120"/>
        <w:ind w:firstLine="709"/>
        <w:rPr>
          <w:rFonts w:cs="Arial"/>
          <w:color w:val="000000"/>
          <w:sz w:val="22"/>
        </w:rPr>
      </w:pPr>
      <w:r w:rsidRPr="007E69A3">
        <w:rPr>
          <w:rFonts w:cs="Arial"/>
          <w:b/>
          <w:color w:val="000000"/>
          <w:sz w:val="22"/>
        </w:rPr>
        <w:t>Пример</w:t>
      </w:r>
      <w:r w:rsidRPr="007E69A3">
        <w:rPr>
          <w:rFonts w:cs="Arial"/>
          <w:color w:val="000000"/>
          <w:sz w:val="22"/>
        </w:rPr>
        <w:t xml:space="preserve">. </w:t>
      </w:r>
      <w:r w:rsidRPr="007E69A3">
        <w:rPr>
          <w:rFonts w:cs="Arial"/>
          <w:color w:val="000000"/>
          <w:sz w:val="22"/>
          <w:lang w:val="en-US"/>
        </w:rPr>
        <w:t>PG</w:t>
      </w:r>
      <w:r w:rsidRPr="007E69A3">
        <w:rPr>
          <w:rFonts w:cs="Arial"/>
          <w:color w:val="000000"/>
          <w:sz w:val="22"/>
        </w:rPr>
        <w:t xml:space="preserve"> – составной параметр в качестве параметра программный продукт определяющий доступ к PostgreSQL.</w:t>
      </w:r>
    </w:p>
    <w:p w14:paraId="397B261D" w14:textId="77777777" w:rsidR="00E6258F" w:rsidRPr="007E69A3" w:rsidRDefault="00E6258F" w:rsidP="00806EDA">
      <w:pPr>
        <w:spacing w:before="120"/>
        <w:ind w:firstLine="709"/>
        <w:rPr>
          <w:rFonts w:cs="Arial"/>
          <w:color w:val="000000"/>
          <w:sz w:val="22"/>
        </w:rPr>
      </w:pPr>
      <w:r w:rsidRPr="007E69A3">
        <w:rPr>
          <w:rFonts w:cs="Arial"/>
          <w:color w:val="000000"/>
          <w:sz w:val="22"/>
        </w:rPr>
        <w:t>Для случаев интеграции Платформы с внешними системами, технические учетные записи описываются в рамках проектной документации на интеграцию с этой внешней системой.</w:t>
      </w:r>
    </w:p>
    <w:p w14:paraId="619F95E9" w14:textId="33E2D168" w:rsidR="001E094B" w:rsidRPr="00806EDA" w:rsidRDefault="001E094B" w:rsidP="000D1E46">
      <w:pPr>
        <w:ind w:firstLine="0"/>
        <w:rPr>
          <w:rFonts w:cs="Arial"/>
          <w:szCs w:val="20"/>
        </w:rPr>
      </w:pPr>
      <w:bookmarkStart w:id="95" w:name="_Toc148964724"/>
      <w:bookmarkStart w:id="96" w:name="_Hlk143084260"/>
      <w:r w:rsidRPr="00806EDA">
        <w:rPr>
          <w:rFonts w:cs="Arial"/>
          <w:szCs w:val="20"/>
        </w:rPr>
        <w:t xml:space="preserve">Таблица </w:t>
      </w:r>
      <w:r w:rsidRPr="00806EDA">
        <w:rPr>
          <w:rFonts w:cs="Arial"/>
          <w:szCs w:val="20"/>
        </w:rPr>
        <w:fldChar w:fldCharType="begin"/>
      </w:r>
      <w:r w:rsidRPr="00806EDA">
        <w:rPr>
          <w:rFonts w:cs="Arial"/>
          <w:szCs w:val="20"/>
        </w:rPr>
        <w:instrText xml:space="preserve"> SEQ Таблица \* ARABIC </w:instrText>
      </w:r>
      <w:r w:rsidRPr="00806EDA">
        <w:rPr>
          <w:rFonts w:cs="Arial"/>
          <w:szCs w:val="20"/>
        </w:rPr>
        <w:fldChar w:fldCharType="separate"/>
      </w:r>
      <w:r w:rsidR="00181C3D">
        <w:rPr>
          <w:rFonts w:cs="Arial"/>
          <w:noProof/>
          <w:szCs w:val="20"/>
        </w:rPr>
        <w:t>10</w:t>
      </w:r>
      <w:r w:rsidRPr="00806EDA">
        <w:rPr>
          <w:rFonts w:cs="Arial"/>
          <w:szCs w:val="20"/>
        </w:rPr>
        <w:fldChar w:fldCharType="end"/>
      </w:r>
      <w:r w:rsidRPr="00806EDA">
        <w:rPr>
          <w:rFonts w:cs="Arial"/>
          <w:szCs w:val="20"/>
        </w:rPr>
        <w:t>. Составной параметр идентифик</w:t>
      </w:r>
      <w:r w:rsidR="0059688F" w:rsidRPr="00806EDA">
        <w:rPr>
          <w:rFonts w:cs="Arial"/>
          <w:szCs w:val="20"/>
        </w:rPr>
        <w:t>а</w:t>
      </w:r>
      <w:r w:rsidRPr="00806EDA">
        <w:rPr>
          <w:rFonts w:cs="Arial"/>
          <w:szCs w:val="20"/>
        </w:rPr>
        <w:t xml:space="preserve">тора </w:t>
      </w:r>
      <w:r w:rsidR="005B3C91" w:rsidRPr="00806EDA">
        <w:rPr>
          <w:rFonts w:cs="Arial"/>
          <w:szCs w:val="20"/>
        </w:rPr>
        <w:t>–</w:t>
      </w:r>
      <w:r w:rsidRPr="00806EDA">
        <w:rPr>
          <w:rFonts w:cs="Arial"/>
          <w:szCs w:val="20"/>
        </w:rPr>
        <w:t xml:space="preserve"> </w:t>
      </w:r>
      <w:r w:rsidR="00E06F72">
        <w:rPr>
          <w:rFonts w:cs="Arial"/>
          <w:szCs w:val="20"/>
        </w:rPr>
        <w:t>Принадлежность к гр</w:t>
      </w:r>
      <w:r w:rsidR="0042366A" w:rsidRPr="00806EDA">
        <w:rPr>
          <w:rFonts w:cs="Arial"/>
          <w:szCs w:val="20"/>
        </w:rPr>
        <w:t>упп</w:t>
      </w:r>
      <w:r w:rsidR="00E06F72">
        <w:rPr>
          <w:rFonts w:cs="Arial"/>
          <w:szCs w:val="20"/>
        </w:rPr>
        <w:t>е</w:t>
      </w:r>
      <w:r w:rsidR="0042366A" w:rsidRPr="00806EDA">
        <w:rPr>
          <w:rFonts w:cs="Arial"/>
          <w:szCs w:val="20"/>
        </w:rPr>
        <w:t xml:space="preserve"> пользователей</w:t>
      </w:r>
      <w:r w:rsidRPr="00806EDA">
        <w:rPr>
          <w:rFonts w:cs="Arial"/>
          <w:szCs w:val="20"/>
        </w:rPr>
        <w:t>.</w:t>
      </w:r>
      <w:bookmarkEnd w:id="95"/>
    </w:p>
    <w:tbl>
      <w:tblPr>
        <w:tblW w:w="5000" w:type="pct"/>
        <w:tblLook w:val="04A0" w:firstRow="1" w:lastRow="0" w:firstColumn="1" w:lastColumn="0" w:noHBand="0" w:noVBand="1"/>
      </w:tblPr>
      <w:tblGrid>
        <w:gridCol w:w="698"/>
        <w:gridCol w:w="1987"/>
        <w:gridCol w:w="6932"/>
      </w:tblGrid>
      <w:tr w:rsidR="001E094B" w:rsidRPr="007E69A3" w14:paraId="1D5D6005" w14:textId="77777777" w:rsidTr="008222E7">
        <w:trPr>
          <w:trHeight w:val="615"/>
          <w:tblHeader/>
        </w:trPr>
        <w:tc>
          <w:tcPr>
            <w:tcW w:w="3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0070BA"/>
            <w:vAlign w:val="center"/>
            <w:hideMark/>
          </w:tcPr>
          <w:p w14:paraId="42470075" w14:textId="77777777" w:rsidR="001E094B" w:rsidRPr="00624DF5" w:rsidRDefault="001E094B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b/>
                <w:color w:val="FFFFFF"/>
                <w:szCs w:val="20"/>
                <w:lang w:eastAsia="ru-RU"/>
              </w:rPr>
            </w:pPr>
            <w:r w:rsidRPr="00624DF5">
              <w:rPr>
                <w:rFonts w:eastAsia="Times New Roman" w:cs="Arial"/>
                <w:b/>
                <w:color w:val="FFFFFF"/>
                <w:szCs w:val="20"/>
                <w:lang w:eastAsia="ru-RU"/>
              </w:rPr>
              <w:t>№</w:t>
            </w:r>
          </w:p>
        </w:tc>
        <w:tc>
          <w:tcPr>
            <w:tcW w:w="103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70BA"/>
            <w:vAlign w:val="center"/>
            <w:hideMark/>
          </w:tcPr>
          <w:p w14:paraId="38E9692A" w14:textId="77777777" w:rsidR="001E094B" w:rsidRPr="00624DF5" w:rsidRDefault="001E094B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b/>
                <w:color w:val="FFFFFF"/>
                <w:szCs w:val="20"/>
                <w:lang w:eastAsia="ru-RU"/>
              </w:rPr>
            </w:pPr>
            <w:r w:rsidRPr="00624DF5">
              <w:rPr>
                <w:rFonts w:eastAsia="Times New Roman" w:cs="Arial"/>
                <w:b/>
                <w:color w:val="FFFFFF"/>
                <w:szCs w:val="20"/>
                <w:lang w:eastAsia="ru-RU"/>
              </w:rPr>
              <w:t>Наименование</w:t>
            </w:r>
          </w:p>
        </w:tc>
        <w:tc>
          <w:tcPr>
            <w:tcW w:w="360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0070BA"/>
            <w:vAlign w:val="center"/>
            <w:hideMark/>
          </w:tcPr>
          <w:p w14:paraId="6D742FDF" w14:textId="77168911" w:rsidR="001E094B" w:rsidRPr="00624DF5" w:rsidRDefault="001E094B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b/>
                <w:color w:val="FFFFFF"/>
                <w:szCs w:val="20"/>
                <w:lang w:eastAsia="ru-RU"/>
              </w:rPr>
            </w:pPr>
            <w:r w:rsidRPr="00624DF5">
              <w:rPr>
                <w:rFonts w:eastAsia="Times New Roman" w:cs="Arial"/>
                <w:b/>
                <w:color w:val="FFFFFF"/>
                <w:szCs w:val="20"/>
                <w:lang w:eastAsia="ru-RU"/>
              </w:rPr>
              <w:t>Описание</w:t>
            </w:r>
          </w:p>
        </w:tc>
      </w:tr>
      <w:tr w:rsidR="001E094B" w:rsidRPr="007E69A3" w14:paraId="529D70E5" w14:textId="77777777" w:rsidTr="00EB16B1">
        <w:trPr>
          <w:trHeight w:val="131"/>
        </w:trPr>
        <w:tc>
          <w:tcPr>
            <w:tcW w:w="3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3969C6" w14:textId="293D0815" w:rsidR="001E094B" w:rsidRPr="007E69A3" w:rsidRDefault="001E094B" w:rsidP="002A76C1">
            <w:pPr>
              <w:pStyle w:val="afc"/>
              <w:numPr>
                <w:ilvl w:val="0"/>
                <w:numId w:val="10"/>
              </w:numPr>
              <w:spacing w:after="0"/>
              <w:ind w:left="27" w:right="456" w:firstLine="0"/>
              <w:contextualSpacing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9B8F20" w14:textId="3D31269F" w:rsidR="001E094B" w:rsidRPr="007E69A3" w:rsidRDefault="00C943A1" w:rsidP="00EB16B1">
            <w:pPr>
              <w:spacing w:after="0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851128">
              <w:rPr>
                <w:sz w:val="22"/>
                <w:lang w:val="en-US"/>
              </w:rPr>
              <w:t>LabUsers</w:t>
            </w:r>
          </w:p>
        </w:tc>
        <w:tc>
          <w:tcPr>
            <w:tcW w:w="36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CE68F5" w14:textId="21A36533" w:rsidR="001E094B" w:rsidRPr="007E69A3" w:rsidRDefault="001E094B" w:rsidP="00EB16B1">
            <w:pPr>
              <w:spacing w:after="0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7E69A3" w:rsidDel="00C943A1">
              <w:rPr>
                <w:rFonts w:eastAsia="Times New Roman" w:cs="Arial"/>
                <w:color w:val="000000"/>
                <w:sz w:val="22"/>
                <w:lang w:eastAsia="ru-RU"/>
              </w:rPr>
              <w:t xml:space="preserve">Группа </w:t>
            </w:r>
            <w:r w:rsidR="00C943A1">
              <w:rPr>
                <w:rFonts w:eastAsia="Times New Roman" w:cs="Arial"/>
                <w:color w:val="000000"/>
                <w:sz w:val="22"/>
                <w:lang w:eastAsia="ru-RU"/>
              </w:rPr>
              <w:t>пользователей лаборатории</w:t>
            </w:r>
          </w:p>
        </w:tc>
      </w:tr>
      <w:tr w:rsidR="001E094B" w:rsidRPr="007E69A3" w14:paraId="783C8C3A" w14:textId="77777777" w:rsidTr="00EB16B1">
        <w:trPr>
          <w:trHeight w:val="182"/>
        </w:trPr>
        <w:tc>
          <w:tcPr>
            <w:tcW w:w="3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00DEA0" w14:textId="256BDF3A" w:rsidR="001E094B" w:rsidRPr="007E69A3" w:rsidRDefault="001E094B" w:rsidP="002A76C1">
            <w:pPr>
              <w:pStyle w:val="afc"/>
              <w:numPr>
                <w:ilvl w:val="0"/>
                <w:numId w:val="10"/>
              </w:numPr>
              <w:spacing w:after="0"/>
              <w:ind w:left="27" w:right="456" w:firstLine="0"/>
              <w:contextualSpacing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698D5F" w14:textId="146E1B4A" w:rsidR="001E094B" w:rsidRPr="007E69A3" w:rsidRDefault="002420E2" w:rsidP="00EB16B1">
            <w:pPr>
              <w:spacing w:after="0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851128">
              <w:rPr>
                <w:sz w:val="22"/>
                <w:lang w:val="en-US"/>
              </w:rPr>
              <w:t>TenantUser</w:t>
            </w:r>
          </w:p>
        </w:tc>
        <w:tc>
          <w:tcPr>
            <w:tcW w:w="36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61490E" w14:textId="5F199D7A" w:rsidR="001E094B" w:rsidRPr="0047099B" w:rsidRDefault="001E094B" w:rsidP="00EB16B1">
            <w:pPr>
              <w:spacing w:after="0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7E69A3">
              <w:rPr>
                <w:rFonts w:eastAsia="Times New Roman" w:cs="Arial"/>
                <w:color w:val="000000"/>
                <w:sz w:val="22"/>
                <w:lang w:eastAsia="ru-RU"/>
              </w:rPr>
              <w:t xml:space="preserve">Группа </w:t>
            </w:r>
            <w:r w:rsidR="005D47F5">
              <w:rPr>
                <w:rFonts w:eastAsia="Times New Roman" w:cs="Arial"/>
                <w:color w:val="000000"/>
                <w:sz w:val="22"/>
                <w:lang w:eastAsia="ru-RU"/>
              </w:rPr>
              <w:t>администраторов</w:t>
            </w:r>
            <w:r w:rsidR="00DF3A8C">
              <w:rPr>
                <w:rFonts w:eastAsia="Times New Roman" w:cs="Arial"/>
                <w:color w:val="000000"/>
                <w:sz w:val="22"/>
                <w:lang w:eastAsia="ru-RU"/>
              </w:rPr>
              <w:t xml:space="preserve"> и высокоуровневых пользователей</w:t>
            </w:r>
          </w:p>
        </w:tc>
      </w:tr>
      <w:tr w:rsidR="001E094B" w:rsidRPr="007E69A3" w14:paraId="3C9CF913" w14:textId="77777777" w:rsidTr="00EB16B1">
        <w:trPr>
          <w:trHeight w:val="387"/>
        </w:trPr>
        <w:tc>
          <w:tcPr>
            <w:tcW w:w="3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DC8DB9" w14:textId="365F867E" w:rsidR="001E094B" w:rsidRPr="007E69A3" w:rsidRDefault="001E094B" w:rsidP="002A76C1">
            <w:pPr>
              <w:pStyle w:val="afc"/>
              <w:numPr>
                <w:ilvl w:val="0"/>
                <w:numId w:val="10"/>
              </w:numPr>
              <w:spacing w:after="0"/>
              <w:ind w:left="27" w:right="456" w:firstLine="0"/>
              <w:contextualSpacing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35C767" w14:textId="74BB48FA" w:rsidR="001E094B" w:rsidRPr="0047099B" w:rsidRDefault="009D39CE" w:rsidP="00EB16B1">
            <w:pPr>
              <w:spacing w:after="0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>
              <w:rPr>
                <w:rFonts w:eastAsia="Times New Roman" w:cs="Arial"/>
                <w:color w:val="000000"/>
                <w:sz w:val="22"/>
                <w:lang w:val="en-US" w:eastAsia="ru-RU"/>
              </w:rPr>
              <w:t>Tenants</w:t>
            </w:r>
          </w:p>
        </w:tc>
        <w:tc>
          <w:tcPr>
            <w:tcW w:w="36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2F820C" w14:textId="202614F3" w:rsidR="001E094B" w:rsidRPr="009D7247" w:rsidRDefault="001E094B" w:rsidP="00EB16B1">
            <w:pPr>
              <w:spacing w:after="0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7E69A3">
              <w:rPr>
                <w:rFonts w:eastAsia="Times New Roman" w:cs="Arial"/>
                <w:color w:val="000000"/>
                <w:sz w:val="22"/>
                <w:lang w:eastAsia="ru-RU"/>
              </w:rPr>
              <w:t xml:space="preserve">Группа доступа </w:t>
            </w:r>
            <w:r w:rsidR="009D39CE">
              <w:rPr>
                <w:rFonts w:eastAsia="Times New Roman" w:cs="Arial"/>
                <w:color w:val="000000"/>
                <w:sz w:val="22"/>
                <w:lang w:eastAsia="ru-RU"/>
              </w:rPr>
              <w:t>к тенанту лаборатории</w:t>
            </w:r>
          </w:p>
        </w:tc>
      </w:tr>
    </w:tbl>
    <w:p w14:paraId="4E02E0B5" w14:textId="3143D1F0" w:rsidR="001E094B" w:rsidRPr="00806EDA" w:rsidRDefault="001E094B" w:rsidP="008222E7">
      <w:pPr>
        <w:pStyle w:val="a3"/>
        <w:keepNext/>
        <w:spacing w:before="120" w:after="120"/>
        <w:ind w:firstLine="0"/>
        <w:jc w:val="both"/>
        <w:rPr>
          <w:rFonts w:ascii="Arial" w:hAnsi="Arial" w:cs="Arial"/>
          <w:szCs w:val="20"/>
        </w:rPr>
      </w:pPr>
      <w:bookmarkStart w:id="97" w:name="_Toc148964725"/>
      <w:r w:rsidRPr="00806EDA">
        <w:rPr>
          <w:rFonts w:ascii="Arial" w:hAnsi="Arial" w:cs="Arial"/>
          <w:szCs w:val="20"/>
        </w:rPr>
        <w:t xml:space="preserve">Таблица </w:t>
      </w:r>
      <w:r w:rsidRPr="00806EDA">
        <w:rPr>
          <w:rFonts w:ascii="Arial" w:hAnsi="Arial" w:cs="Arial"/>
          <w:szCs w:val="20"/>
        </w:rPr>
        <w:fldChar w:fldCharType="begin"/>
      </w:r>
      <w:r w:rsidRPr="00806EDA">
        <w:rPr>
          <w:rFonts w:ascii="Arial" w:hAnsi="Arial" w:cs="Arial"/>
          <w:szCs w:val="20"/>
        </w:rPr>
        <w:instrText xml:space="preserve"> SEQ Таблица \* ARABIC </w:instrText>
      </w:r>
      <w:r w:rsidRPr="00806EDA">
        <w:rPr>
          <w:rFonts w:ascii="Arial" w:hAnsi="Arial" w:cs="Arial"/>
          <w:szCs w:val="20"/>
        </w:rPr>
        <w:fldChar w:fldCharType="separate"/>
      </w:r>
      <w:r w:rsidR="00181C3D">
        <w:rPr>
          <w:rFonts w:ascii="Arial" w:hAnsi="Arial" w:cs="Arial"/>
          <w:noProof/>
          <w:szCs w:val="20"/>
        </w:rPr>
        <w:t>11</w:t>
      </w:r>
      <w:r w:rsidRPr="00806EDA">
        <w:rPr>
          <w:rFonts w:ascii="Arial" w:hAnsi="Arial" w:cs="Arial"/>
          <w:szCs w:val="20"/>
        </w:rPr>
        <w:fldChar w:fldCharType="end"/>
      </w:r>
      <w:r w:rsidRPr="00806EDA">
        <w:rPr>
          <w:rFonts w:ascii="Arial" w:hAnsi="Arial" w:cs="Arial"/>
          <w:szCs w:val="20"/>
        </w:rPr>
        <w:t>.</w:t>
      </w:r>
      <w:r w:rsidR="005B3C91" w:rsidRPr="00806EDA">
        <w:rPr>
          <w:rFonts w:ascii="Arial" w:hAnsi="Arial" w:cs="Arial"/>
          <w:szCs w:val="20"/>
        </w:rPr>
        <w:t xml:space="preserve"> </w:t>
      </w:r>
      <w:r w:rsidRPr="00806EDA">
        <w:rPr>
          <w:rFonts w:ascii="Arial" w:hAnsi="Arial" w:cs="Arial"/>
          <w:szCs w:val="20"/>
        </w:rPr>
        <w:t>Составной параметр идентифик</w:t>
      </w:r>
      <w:r w:rsidR="0059688F" w:rsidRPr="00806EDA">
        <w:rPr>
          <w:rFonts w:ascii="Arial" w:hAnsi="Arial" w:cs="Arial"/>
          <w:szCs w:val="20"/>
        </w:rPr>
        <w:t>а</w:t>
      </w:r>
      <w:r w:rsidRPr="00806EDA">
        <w:rPr>
          <w:rFonts w:ascii="Arial" w:hAnsi="Arial" w:cs="Arial"/>
          <w:szCs w:val="20"/>
        </w:rPr>
        <w:t xml:space="preserve">тора </w:t>
      </w:r>
      <w:r w:rsidR="00FD23F4">
        <w:rPr>
          <w:rFonts w:ascii="Arial" w:hAnsi="Arial" w:cs="Arial"/>
          <w:szCs w:val="20"/>
        </w:rPr>
        <w:t>–</w:t>
      </w:r>
      <w:r w:rsidRPr="00806EDA">
        <w:rPr>
          <w:rFonts w:ascii="Arial" w:hAnsi="Arial" w:cs="Arial"/>
          <w:szCs w:val="20"/>
        </w:rPr>
        <w:t xml:space="preserve"> Функциональная </w:t>
      </w:r>
      <w:r w:rsidR="00233EEF">
        <w:rPr>
          <w:rFonts w:ascii="Arial" w:hAnsi="Arial" w:cs="Arial"/>
          <w:szCs w:val="20"/>
        </w:rPr>
        <w:t xml:space="preserve">(бизнес) </w:t>
      </w:r>
      <w:r w:rsidRPr="00806EDA">
        <w:rPr>
          <w:rFonts w:ascii="Arial" w:hAnsi="Arial" w:cs="Arial"/>
          <w:szCs w:val="20"/>
        </w:rPr>
        <w:t>роль.</w:t>
      </w:r>
      <w:bookmarkEnd w:id="9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663"/>
        <w:gridCol w:w="6260"/>
      </w:tblGrid>
      <w:tr w:rsidR="0093221E" w:rsidRPr="007E69A3" w14:paraId="56BAC3B7" w14:textId="77777777" w:rsidTr="00EB16B1">
        <w:trPr>
          <w:trHeight w:val="20"/>
          <w:tblHeader/>
        </w:trPr>
        <w:tc>
          <w:tcPr>
            <w:tcW w:w="704" w:type="dxa"/>
            <w:shd w:val="clear" w:color="000000" w:fill="0070BA"/>
            <w:vAlign w:val="center"/>
            <w:hideMark/>
          </w:tcPr>
          <w:p w14:paraId="5F73686D" w14:textId="77777777" w:rsidR="0009302A" w:rsidRPr="00806EDA" w:rsidRDefault="0009302A" w:rsidP="00EB16B1">
            <w:pPr>
              <w:spacing w:before="120"/>
              <w:ind w:firstLine="0"/>
              <w:jc w:val="center"/>
              <w:rPr>
                <w:rFonts w:eastAsia="Times New Roman" w:cs="Arial"/>
                <w:b/>
                <w:color w:val="FFFFFF"/>
                <w:szCs w:val="20"/>
                <w:lang w:eastAsia="ru-RU"/>
              </w:rPr>
            </w:pPr>
            <w:r w:rsidRPr="00806EDA">
              <w:rPr>
                <w:rFonts w:eastAsia="Times New Roman" w:cs="Arial"/>
                <w:b/>
                <w:color w:val="FFFFFF"/>
                <w:szCs w:val="20"/>
                <w:lang w:eastAsia="ru-RU"/>
              </w:rPr>
              <w:t>№</w:t>
            </w:r>
          </w:p>
        </w:tc>
        <w:tc>
          <w:tcPr>
            <w:tcW w:w="2663" w:type="dxa"/>
            <w:shd w:val="clear" w:color="000000" w:fill="0070BA"/>
            <w:vAlign w:val="center"/>
            <w:hideMark/>
          </w:tcPr>
          <w:p w14:paraId="697A1448" w14:textId="77777777" w:rsidR="0009302A" w:rsidRPr="00806EDA" w:rsidRDefault="0009302A" w:rsidP="00EB16B1">
            <w:pPr>
              <w:spacing w:before="120"/>
              <w:ind w:firstLine="0"/>
              <w:jc w:val="center"/>
              <w:rPr>
                <w:rFonts w:eastAsia="Times New Roman" w:cs="Arial"/>
                <w:b/>
                <w:color w:val="FFFFFF"/>
                <w:szCs w:val="20"/>
                <w:lang w:eastAsia="ru-RU"/>
              </w:rPr>
            </w:pPr>
            <w:r w:rsidRPr="00806EDA">
              <w:rPr>
                <w:rFonts w:eastAsia="Times New Roman" w:cs="Arial"/>
                <w:b/>
                <w:color w:val="FFFFFF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000000" w:fill="0070BA"/>
            <w:vAlign w:val="center"/>
            <w:hideMark/>
          </w:tcPr>
          <w:p w14:paraId="0B690393" w14:textId="01F0CCB3" w:rsidR="0009302A" w:rsidRPr="00806EDA" w:rsidRDefault="0009302A" w:rsidP="00EB16B1">
            <w:pPr>
              <w:spacing w:before="120"/>
              <w:ind w:firstLine="0"/>
              <w:jc w:val="center"/>
              <w:rPr>
                <w:rFonts w:eastAsia="Times New Roman" w:cs="Arial"/>
                <w:b/>
                <w:color w:val="FFFFFF"/>
                <w:szCs w:val="20"/>
                <w:lang w:eastAsia="ru-RU"/>
              </w:rPr>
            </w:pPr>
            <w:r w:rsidRPr="00806EDA">
              <w:rPr>
                <w:rFonts w:eastAsia="Times New Roman" w:cs="Arial"/>
                <w:b/>
                <w:color w:val="FFFFFF"/>
                <w:szCs w:val="20"/>
                <w:lang w:eastAsia="ru-RU"/>
              </w:rPr>
              <w:t>Описание</w:t>
            </w:r>
          </w:p>
        </w:tc>
      </w:tr>
      <w:tr w:rsidR="0009302A" w:rsidRPr="007E69A3" w14:paraId="792C2DB9" w14:textId="77777777" w:rsidTr="00EB16B1">
        <w:trPr>
          <w:trHeight w:val="20"/>
        </w:trPr>
        <w:tc>
          <w:tcPr>
            <w:tcW w:w="704" w:type="dxa"/>
            <w:shd w:val="clear" w:color="auto" w:fill="auto"/>
            <w:vAlign w:val="center"/>
            <w:hideMark/>
          </w:tcPr>
          <w:p w14:paraId="55F32EDA" w14:textId="0260D6FD" w:rsidR="0009302A" w:rsidRPr="007E69A3" w:rsidRDefault="0009302A" w:rsidP="002A76C1">
            <w:pPr>
              <w:pStyle w:val="afc"/>
              <w:numPr>
                <w:ilvl w:val="0"/>
                <w:numId w:val="11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663" w:type="dxa"/>
            <w:shd w:val="clear" w:color="auto" w:fill="auto"/>
            <w:vAlign w:val="center"/>
            <w:hideMark/>
          </w:tcPr>
          <w:p w14:paraId="6D594632" w14:textId="486AA4DB" w:rsidR="0009302A" w:rsidRPr="007E69A3" w:rsidRDefault="00251B2D" w:rsidP="00C66BB2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251B2D">
              <w:rPr>
                <w:rFonts w:eastAsia="Times New Roman" w:cs="Arial"/>
                <w:color w:val="000000"/>
                <w:sz w:val="22"/>
                <w:lang w:eastAsia="ru-RU"/>
              </w:rPr>
              <w:t>Sampler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6E6AD" w14:textId="70332F1E" w:rsidR="0009302A" w:rsidRPr="007E69A3" w:rsidRDefault="0022738C" w:rsidP="00C66BB2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22738C">
              <w:rPr>
                <w:rFonts w:eastAsia="Times New Roman" w:cs="Arial"/>
                <w:color w:val="000000"/>
                <w:sz w:val="22"/>
                <w:lang w:eastAsia="ru-RU"/>
              </w:rPr>
              <w:t>Пробоотборщик</w:t>
            </w:r>
          </w:p>
        </w:tc>
      </w:tr>
      <w:tr w:rsidR="00DF00BD" w:rsidRPr="007E69A3" w14:paraId="4D96CE33" w14:textId="77777777" w:rsidTr="00663B1A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24426939" w14:textId="77777777" w:rsidR="00DF00BD" w:rsidRPr="007E69A3" w:rsidRDefault="00DF00BD" w:rsidP="002A76C1">
            <w:pPr>
              <w:pStyle w:val="afc"/>
              <w:numPr>
                <w:ilvl w:val="0"/>
                <w:numId w:val="11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2CB87E6" w14:textId="0FAC2D9E" w:rsidR="00DF00BD" w:rsidRPr="00A16F0B" w:rsidRDefault="00DF00BD" w:rsidP="00DF00BD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C152F8">
              <w:rPr>
                <w:rFonts w:eastAsia="Times New Roman" w:cs="Arial"/>
                <w:color w:val="000000"/>
                <w:sz w:val="22"/>
                <w:lang w:eastAsia="ru-RU"/>
              </w:rPr>
              <w:t>LabTech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295460" w14:textId="55C8E8DF" w:rsidR="00DF00BD" w:rsidRPr="0022738C" w:rsidRDefault="00DF00BD" w:rsidP="00DF00BD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>
              <w:rPr>
                <w:rFonts w:eastAsia="Times New Roman" w:cs="Arial"/>
                <w:color w:val="000000"/>
                <w:sz w:val="22"/>
                <w:lang w:eastAsia="ru-RU"/>
              </w:rPr>
              <w:t>Л</w:t>
            </w:r>
            <w:r w:rsidRPr="0022738C">
              <w:rPr>
                <w:rFonts w:eastAsia="Times New Roman" w:cs="Arial"/>
                <w:color w:val="000000"/>
                <w:sz w:val="22"/>
                <w:lang w:eastAsia="ru-RU"/>
              </w:rPr>
              <w:t>аборант</w:t>
            </w:r>
          </w:p>
        </w:tc>
      </w:tr>
      <w:tr w:rsidR="0009302A" w:rsidRPr="007E69A3" w14:paraId="376F9E4A" w14:textId="77777777" w:rsidTr="00EB16B1">
        <w:trPr>
          <w:trHeight w:val="20"/>
        </w:trPr>
        <w:tc>
          <w:tcPr>
            <w:tcW w:w="704" w:type="dxa"/>
            <w:shd w:val="clear" w:color="auto" w:fill="auto"/>
            <w:vAlign w:val="center"/>
            <w:hideMark/>
          </w:tcPr>
          <w:p w14:paraId="2EE2F8DC" w14:textId="58246487" w:rsidR="0009302A" w:rsidRPr="007E69A3" w:rsidRDefault="0009302A" w:rsidP="002A76C1">
            <w:pPr>
              <w:pStyle w:val="afc"/>
              <w:numPr>
                <w:ilvl w:val="0"/>
                <w:numId w:val="11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663" w:type="dxa"/>
            <w:shd w:val="clear" w:color="auto" w:fill="auto"/>
            <w:vAlign w:val="center"/>
            <w:hideMark/>
          </w:tcPr>
          <w:p w14:paraId="5471E411" w14:textId="3684D670" w:rsidR="0009302A" w:rsidRPr="007E69A3" w:rsidRDefault="00517A41" w:rsidP="00C66BB2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517A41">
              <w:rPr>
                <w:rFonts w:eastAsia="Times New Roman" w:cs="Arial"/>
                <w:color w:val="000000"/>
                <w:sz w:val="22"/>
                <w:lang w:val="en-US" w:eastAsia="ru-RU"/>
              </w:rPr>
              <w:t>LabAssistant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473957" w14:textId="38AB6977" w:rsidR="0009302A" w:rsidRPr="00882F8F" w:rsidRDefault="0022738C" w:rsidP="00C66BB2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22738C">
              <w:rPr>
                <w:rFonts w:eastAsia="Times New Roman" w:cs="Arial"/>
                <w:color w:val="000000"/>
                <w:sz w:val="22"/>
                <w:lang w:eastAsia="ru-RU"/>
              </w:rPr>
              <w:t>Лаборант (4, 5 разряд), Машинист моторных установок</w:t>
            </w:r>
          </w:p>
        </w:tc>
      </w:tr>
      <w:tr w:rsidR="0009302A" w:rsidRPr="007E69A3" w14:paraId="4507408D" w14:textId="77777777" w:rsidTr="00EB16B1">
        <w:trPr>
          <w:trHeight w:val="20"/>
        </w:trPr>
        <w:tc>
          <w:tcPr>
            <w:tcW w:w="704" w:type="dxa"/>
            <w:shd w:val="clear" w:color="auto" w:fill="auto"/>
            <w:vAlign w:val="center"/>
            <w:hideMark/>
          </w:tcPr>
          <w:p w14:paraId="501854FF" w14:textId="073166DD" w:rsidR="0009302A" w:rsidRPr="007E69A3" w:rsidRDefault="0009302A" w:rsidP="002A76C1">
            <w:pPr>
              <w:pStyle w:val="afc"/>
              <w:numPr>
                <w:ilvl w:val="0"/>
                <w:numId w:val="11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663" w:type="dxa"/>
            <w:shd w:val="clear" w:color="auto" w:fill="auto"/>
            <w:vAlign w:val="center"/>
            <w:hideMark/>
          </w:tcPr>
          <w:p w14:paraId="5081ABDA" w14:textId="6D33067F" w:rsidR="0009302A" w:rsidRPr="007E69A3" w:rsidRDefault="00C152F8" w:rsidP="00C66BB2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C152F8">
              <w:rPr>
                <w:rFonts w:eastAsia="Times New Roman" w:cs="Arial"/>
                <w:color w:val="000000"/>
                <w:sz w:val="22"/>
                <w:lang w:val="en-US" w:eastAsia="ru-RU"/>
              </w:rPr>
              <w:t>Engineer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AB5A5" w14:textId="22F9CCE1" w:rsidR="0009302A" w:rsidRPr="007E69A3" w:rsidRDefault="0022738C" w:rsidP="00C66BB2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882F8F">
              <w:rPr>
                <w:rFonts w:eastAsia="Times New Roman" w:cs="Arial"/>
                <w:color w:val="000000" w:themeColor="text1"/>
                <w:sz w:val="22"/>
                <w:lang w:eastAsia="ru-RU"/>
              </w:rPr>
              <w:t>Инженер</w:t>
            </w:r>
          </w:p>
        </w:tc>
      </w:tr>
      <w:tr w:rsidR="00A16F0B" w:rsidRPr="007E69A3" w14:paraId="1DD30715" w14:textId="77777777" w:rsidTr="00663B1A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22696DB0" w14:textId="77777777" w:rsidR="00A16F0B" w:rsidRPr="007E69A3" w:rsidRDefault="00A16F0B" w:rsidP="002A76C1">
            <w:pPr>
              <w:pStyle w:val="afc"/>
              <w:numPr>
                <w:ilvl w:val="0"/>
                <w:numId w:val="11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1A1C3C1" w14:textId="1AEE640A" w:rsidR="00A16F0B" w:rsidRPr="00C152F8" w:rsidRDefault="00A16F0B" w:rsidP="00C66BB2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C86213">
              <w:rPr>
                <w:rFonts w:eastAsia="Times New Roman" w:cs="Arial"/>
                <w:color w:val="000000"/>
                <w:sz w:val="22"/>
                <w:lang w:eastAsia="ru-RU"/>
              </w:rPr>
              <w:t>LabSupervisor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DF97E4" w14:textId="09846E0E" w:rsidR="00A16F0B" w:rsidRPr="0022738C" w:rsidRDefault="00A16F0B" w:rsidP="00C66BB2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941189">
              <w:rPr>
                <w:rFonts w:eastAsia="Times New Roman" w:cs="Arial"/>
                <w:color w:val="000000"/>
                <w:sz w:val="22"/>
                <w:lang w:eastAsia="ru-RU"/>
              </w:rPr>
              <w:t>Начальник лаборатории</w:t>
            </w:r>
          </w:p>
        </w:tc>
      </w:tr>
      <w:tr w:rsidR="00A16F0B" w:rsidRPr="007E69A3" w14:paraId="63FE295E" w14:textId="77777777" w:rsidTr="00663B1A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B5AD03C" w14:textId="77777777" w:rsidR="00A16F0B" w:rsidRPr="007E69A3" w:rsidRDefault="00A16F0B" w:rsidP="002A76C1">
            <w:pPr>
              <w:pStyle w:val="afc"/>
              <w:numPr>
                <w:ilvl w:val="0"/>
                <w:numId w:val="11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5F34505" w14:textId="725A9FDE" w:rsidR="00A16F0B" w:rsidRPr="00C86213" w:rsidRDefault="00A16F0B" w:rsidP="00A16F0B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>
              <w:rPr>
                <w:rFonts w:eastAsia="Times New Roman" w:cs="Arial"/>
                <w:color w:val="000000"/>
                <w:sz w:val="22"/>
                <w:lang w:eastAsia="ru-RU"/>
              </w:rPr>
              <w:t>QA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ABA5A2" w14:textId="19B3F040" w:rsidR="00A16F0B" w:rsidRPr="00941189" w:rsidRDefault="00A16F0B" w:rsidP="00A16F0B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941189">
              <w:rPr>
                <w:rFonts w:eastAsia="Times New Roman" w:cs="Arial"/>
                <w:color w:val="000000"/>
                <w:sz w:val="22"/>
                <w:lang w:eastAsia="ru-RU"/>
              </w:rPr>
              <w:t>Менеджер по качеству</w:t>
            </w:r>
          </w:p>
        </w:tc>
      </w:tr>
      <w:tr w:rsidR="00DF00BD" w:rsidRPr="007E69A3" w14:paraId="5552F2C8" w14:textId="77777777" w:rsidTr="00663B1A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DC5A45F" w14:textId="77777777" w:rsidR="00DF00BD" w:rsidRPr="007E69A3" w:rsidRDefault="00DF00BD" w:rsidP="002A76C1">
            <w:pPr>
              <w:pStyle w:val="afc"/>
              <w:numPr>
                <w:ilvl w:val="0"/>
                <w:numId w:val="11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23F9D2A" w14:textId="55A8C317" w:rsidR="00DF00BD" w:rsidRPr="00882F8F" w:rsidRDefault="00DF00BD" w:rsidP="00DF00BD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C86213">
              <w:rPr>
                <w:rFonts w:eastAsia="Times New Roman" w:cs="Arial"/>
                <w:color w:val="000000"/>
                <w:sz w:val="22"/>
                <w:lang w:eastAsia="ru-RU"/>
              </w:rPr>
              <w:t>Auditors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7D2721" w14:textId="7EFDABAC" w:rsidR="00DF00BD" w:rsidRPr="00941189" w:rsidRDefault="00DF00BD" w:rsidP="00DF00BD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941189">
              <w:rPr>
                <w:rFonts w:eastAsia="Times New Roman" w:cs="Arial"/>
                <w:color w:val="000000"/>
                <w:sz w:val="22"/>
                <w:lang w:eastAsia="ru-RU"/>
              </w:rPr>
              <w:t>Внутренние заказчики, аудиторы</w:t>
            </w:r>
          </w:p>
        </w:tc>
      </w:tr>
      <w:tr w:rsidR="00A16F0B" w:rsidRPr="007E69A3" w14:paraId="1A15C644" w14:textId="77777777" w:rsidTr="00663B1A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C7C2ED9" w14:textId="77777777" w:rsidR="00A16F0B" w:rsidRPr="007E69A3" w:rsidRDefault="00A16F0B" w:rsidP="002A76C1">
            <w:pPr>
              <w:pStyle w:val="afc"/>
              <w:numPr>
                <w:ilvl w:val="0"/>
                <w:numId w:val="11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31E1053" w14:textId="012D7313" w:rsidR="00A16F0B" w:rsidRDefault="00A16F0B" w:rsidP="00A16F0B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>
              <w:rPr>
                <w:rFonts w:eastAsia="Times New Roman" w:cs="Arial"/>
                <w:color w:val="000000"/>
                <w:sz w:val="22"/>
                <w:lang w:val="en-US" w:eastAsia="ru-RU"/>
              </w:rPr>
              <w:t>Operator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6523A8" w14:textId="647795A0" w:rsidR="00A16F0B" w:rsidRPr="001A76AF" w:rsidRDefault="00A16F0B" w:rsidP="00A16F0B">
            <w:pPr>
              <w:spacing w:after="0" w:line="240" w:lineRule="auto"/>
              <w:ind w:firstLine="0"/>
              <w:rPr>
                <w:rFonts w:cs="Arial"/>
                <w:color w:val="000000"/>
                <w:sz w:val="22"/>
              </w:rPr>
            </w:pPr>
            <w:r w:rsidRPr="001A76AF">
              <w:rPr>
                <w:rFonts w:cs="Arial"/>
                <w:color w:val="000000"/>
                <w:sz w:val="22"/>
              </w:rPr>
              <w:t>Диспетчер</w:t>
            </w:r>
          </w:p>
        </w:tc>
      </w:tr>
      <w:tr w:rsidR="00A16F0B" w:rsidRPr="007E69A3" w14:paraId="4F04F256" w14:textId="77777777" w:rsidTr="00663B1A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20D3B60" w14:textId="77777777" w:rsidR="00A16F0B" w:rsidRPr="007E69A3" w:rsidRDefault="00A16F0B" w:rsidP="002A76C1">
            <w:pPr>
              <w:pStyle w:val="afc"/>
              <w:numPr>
                <w:ilvl w:val="0"/>
                <w:numId w:val="11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ABC32B" w14:textId="46E0FA0F" w:rsidR="00A16F0B" w:rsidRDefault="00A16F0B" w:rsidP="00A16F0B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C86213">
              <w:rPr>
                <w:rFonts w:eastAsia="Times New Roman" w:cs="Arial"/>
                <w:color w:val="000000"/>
                <w:sz w:val="22"/>
                <w:lang w:eastAsia="ru-RU"/>
              </w:rPr>
              <w:t>Methodologist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6B14AC" w14:textId="1B4F6B76" w:rsidR="00A16F0B" w:rsidRPr="001A76AF" w:rsidRDefault="00A16F0B" w:rsidP="00A16F0B">
            <w:pPr>
              <w:spacing w:after="0" w:line="240" w:lineRule="auto"/>
              <w:ind w:firstLine="0"/>
              <w:rPr>
                <w:rFonts w:cs="Arial"/>
                <w:color w:val="000000"/>
                <w:sz w:val="22"/>
              </w:rPr>
            </w:pPr>
            <w:r w:rsidRPr="00941189">
              <w:rPr>
                <w:rFonts w:eastAsia="Times New Roman" w:cs="Arial"/>
                <w:color w:val="000000"/>
                <w:sz w:val="22"/>
                <w:lang w:eastAsia="ru-RU"/>
              </w:rPr>
              <w:t>Эксперт-методолог</w:t>
            </w:r>
          </w:p>
        </w:tc>
      </w:tr>
      <w:tr w:rsidR="00D15F0B" w:rsidRPr="007E69A3" w14:paraId="28D2884F" w14:textId="77777777" w:rsidTr="00663B1A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8E6D831" w14:textId="77777777" w:rsidR="00D15F0B" w:rsidRPr="007E69A3" w:rsidRDefault="00D15F0B" w:rsidP="002A76C1">
            <w:pPr>
              <w:pStyle w:val="afc"/>
              <w:numPr>
                <w:ilvl w:val="0"/>
                <w:numId w:val="11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007F61" w14:textId="599DD6DF" w:rsidR="00D15F0B" w:rsidRPr="00C86213" w:rsidRDefault="00D15F0B" w:rsidP="00D15F0B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D63A5F">
              <w:rPr>
                <w:rFonts w:eastAsia="Times New Roman" w:cs="Arial"/>
                <w:color w:val="000000"/>
                <w:sz w:val="22"/>
                <w:lang w:val="en-US" w:eastAsia="ru-RU"/>
              </w:rPr>
              <w:t>LIMSAdmin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239331" w14:textId="17491DC1" w:rsidR="00D15F0B" w:rsidRPr="00941189" w:rsidRDefault="00D15F0B" w:rsidP="00D15F0B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>
              <w:rPr>
                <w:rFonts w:cs="Arial"/>
                <w:color w:val="000000"/>
                <w:sz w:val="22"/>
              </w:rPr>
              <w:t xml:space="preserve">Функциональный </w:t>
            </w:r>
            <w:r w:rsidRPr="00941189">
              <w:rPr>
                <w:rFonts w:cs="Arial"/>
                <w:color w:val="000000"/>
                <w:sz w:val="22"/>
              </w:rPr>
              <w:t>Администратор приложения (ЛИМС)</w:t>
            </w:r>
          </w:p>
        </w:tc>
      </w:tr>
      <w:tr w:rsidR="00D15F0B" w:rsidRPr="007E69A3" w14:paraId="3D378277" w14:textId="77777777" w:rsidTr="00663B1A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5E8DD42E" w14:textId="77777777" w:rsidR="00D15F0B" w:rsidRPr="007E69A3" w:rsidRDefault="00D15F0B" w:rsidP="002A76C1">
            <w:pPr>
              <w:pStyle w:val="afc"/>
              <w:numPr>
                <w:ilvl w:val="0"/>
                <w:numId w:val="11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11D057" w14:textId="17C03130" w:rsidR="00D15F0B" w:rsidRPr="00D15F0B" w:rsidRDefault="00D15F0B" w:rsidP="00D15F0B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>
              <w:rPr>
                <w:rFonts w:eastAsia="Times New Roman" w:cs="Arial"/>
                <w:color w:val="000000"/>
                <w:sz w:val="22"/>
                <w:lang w:val="en-US" w:eastAsia="ru-RU"/>
              </w:rPr>
              <w:t>ZIIOTAdmin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72551A" w14:textId="459B8511" w:rsidR="00D15F0B" w:rsidRPr="00882F8F" w:rsidRDefault="00D15F0B" w:rsidP="00D15F0B">
            <w:pPr>
              <w:spacing w:after="0" w:line="240" w:lineRule="auto"/>
              <w:ind w:firstLine="0"/>
              <w:rPr>
                <w:rFonts w:cs="Arial"/>
                <w:color w:val="000000"/>
                <w:sz w:val="22"/>
                <w:lang w:val="en-US"/>
              </w:rPr>
            </w:pPr>
            <w:r w:rsidRPr="001A76AF">
              <w:rPr>
                <w:rFonts w:cs="Arial"/>
                <w:color w:val="000000"/>
                <w:sz w:val="22"/>
              </w:rPr>
              <w:t>Функциональный администратор Платформы</w:t>
            </w:r>
            <w:r w:rsidR="00DF00BD" w:rsidRPr="001A76AF">
              <w:rPr>
                <w:rFonts w:cs="Arial"/>
                <w:color w:val="000000"/>
                <w:sz w:val="22"/>
                <w:lang w:val="en-US"/>
              </w:rPr>
              <w:t xml:space="preserve"> ZIIoT</w:t>
            </w:r>
          </w:p>
        </w:tc>
      </w:tr>
      <w:tr w:rsidR="00D15F0B" w:rsidRPr="007E69A3" w14:paraId="0281AB7E" w14:textId="77777777" w:rsidTr="00663B1A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5D4898CA" w14:textId="77777777" w:rsidR="00D15F0B" w:rsidRPr="007E69A3" w:rsidRDefault="00D15F0B" w:rsidP="002A76C1">
            <w:pPr>
              <w:pStyle w:val="afc"/>
              <w:numPr>
                <w:ilvl w:val="0"/>
                <w:numId w:val="11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51A76D7" w14:textId="15F7DEE8" w:rsidR="00D15F0B" w:rsidRPr="00D63A5F" w:rsidRDefault="00D15F0B" w:rsidP="00D15F0B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1E169A">
              <w:rPr>
                <w:rFonts w:eastAsia="Times New Roman" w:cs="Arial"/>
                <w:color w:val="000000"/>
                <w:sz w:val="22"/>
                <w:lang w:val="en-US" w:eastAsia="ru-RU"/>
              </w:rPr>
              <w:t>Auditor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4E00CE" w14:textId="3217709D" w:rsidR="00D15F0B" w:rsidRDefault="00D15F0B" w:rsidP="00D15F0B">
            <w:pPr>
              <w:spacing w:after="0" w:line="240" w:lineRule="auto"/>
              <w:ind w:firstLine="0"/>
              <w:rPr>
                <w:rFonts w:cs="Arial"/>
                <w:color w:val="000000"/>
                <w:sz w:val="22"/>
              </w:rPr>
            </w:pPr>
            <w:r w:rsidRPr="00941189">
              <w:rPr>
                <w:rFonts w:eastAsia="Times New Roman" w:cs="Arial"/>
                <w:color w:val="000000"/>
                <w:sz w:val="22"/>
                <w:lang w:eastAsia="ru-RU"/>
              </w:rPr>
              <w:t>Аудитор ИБ</w:t>
            </w:r>
          </w:p>
        </w:tc>
      </w:tr>
      <w:tr w:rsidR="00D15F0B" w:rsidRPr="007E69A3" w14:paraId="1411849A" w14:textId="77777777" w:rsidTr="00663B1A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5F075E74" w14:textId="77777777" w:rsidR="00D15F0B" w:rsidRPr="007E69A3" w:rsidRDefault="00D15F0B" w:rsidP="002A76C1">
            <w:pPr>
              <w:pStyle w:val="afc"/>
              <w:numPr>
                <w:ilvl w:val="0"/>
                <w:numId w:val="11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BF8293" w14:textId="21C611C6" w:rsidR="00D15F0B" w:rsidRPr="001E169A" w:rsidRDefault="00D15F0B" w:rsidP="00D15F0B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1E169A">
              <w:rPr>
                <w:rFonts w:eastAsia="Times New Roman" w:cs="Arial"/>
                <w:color w:val="000000"/>
                <w:sz w:val="22"/>
                <w:lang w:val="en-US" w:eastAsia="ru-RU"/>
              </w:rPr>
              <w:t>Tutor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011F11" w14:textId="7BBA73CE" w:rsidR="00D15F0B" w:rsidRPr="00941189" w:rsidRDefault="00D15F0B" w:rsidP="00D15F0B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1A76AF">
              <w:rPr>
                <w:rFonts w:cs="Arial"/>
                <w:color w:val="000000"/>
                <w:sz w:val="22"/>
              </w:rPr>
              <w:t>Куратор (ИЛ/ ДО/ Блока/ Компании)</w:t>
            </w:r>
          </w:p>
        </w:tc>
      </w:tr>
      <w:tr w:rsidR="00D15F0B" w:rsidRPr="007E69A3" w14:paraId="48879B48" w14:textId="77777777" w:rsidTr="00663B1A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BB3184D" w14:textId="77777777" w:rsidR="00D15F0B" w:rsidRPr="007E69A3" w:rsidRDefault="00D15F0B" w:rsidP="002A76C1">
            <w:pPr>
              <w:pStyle w:val="afc"/>
              <w:numPr>
                <w:ilvl w:val="0"/>
                <w:numId w:val="11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0B7FDD7" w14:textId="3A84E0FD" w:rsidR="00D15F0B" w:rsidRPr="001E169A" w:rsidRDefault="00D15F0B" w:rsidP="00D15F0B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F42A8C">
              <w:rPr>
                <w:rFonts w:eastAsia="Times New Roman" w:cs="Arial"/>
                <w:color w:val="000000"/>
                <w:sz w:val="22"/>
                <w:lang w:val="en-US" w:eastAsia="ru-RU"/>
              </w:rPr>
              <w:t>Intern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9216F5" w14:textId="549C22F0" w:rsidR="00D15F0B" w:rsidRPr="00941189" w:rsidRDefault="00D15F0B" w:rsidP="00D15F0B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941189">
              <w:rPr>
                <w:rFonts w:cs="Arial"/>
                <w:color w:val="000000"/>
                <w:sz w:val="22"/>
              </w:rPr>
              <w:t>Стажер</w:t>
            </w:r>
          </w:p>
        </w:tc>
      </w:tr>
      <w:tr w:rsidR="00D15F0B" w:rsidRPr="007E69A3" w14:paraId="06BD78F2" w14:textId="77777777" w:rsidTr="00EB16B1">
        <w:trPr>
          <w:trHeight w:val="20"/>
        </w:trPr>
        <w:tc>
          <w:tcPr>
            <w:tcW w:w="704" w:type="dxa"/>
            <w:shd w:val="clear" w:color="auto" w:fill="auto"/>
            <w:vAlign w:val="center"/>
            <w:hideMark/>
          </w:tcPr>
          <w:p w14:paraId="337DC16C" w14:textId="02B20D92" w:rsidR="00D15F0B" w:rsidRPr="007E69A3" w:rsidRDefault="00D15F0B" w:rsidP="002A76C1">
            <w:pPr>
              <w:pStyle w:val="afc"/>
              <w:numPr>
                <w:ilvl w:val="0"/>
                <w:numId w:val="11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663" w:type="dxa"/>
            <w:shd w:val="clear" w:color="auto" w:fill="auto"/>
            <w:vAlign w:val="center"/>
            <w:hideMark/>
          </w:tcPr>
          <w:p w14:paraId="7A722612" w14:textId="524CA441" w:rsidR="00D15F0B" w:rsidRPr="007E69A3" w:rsidRDefault="00C152F8" w:rsidP="00D15F0B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C152F8">
              <w:rPr>
                <w:rFonts w:eastAsia="Times New Roman" w:cs="Arial"/>
                <w:color w:val="000000"/>
                <w:sz w:val="22"/>
                <w:lang w:eastAsia="ru-RU"/>
              </w:rPr>
              <w:t>Expert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B7894" w14:textId="587D43F9" w:rsidR="00D15F0B" w:rsidRPr="007E69A3" w:rsidRDefault="00D15F0B" w:rsidP="00D15F0B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22738C">
              <w:rPr>
                <w:rFonts w:eastAsia="Times New Roman" w:cs="Arial"/>
                <w:color w:val="000000"/>
                <w:sz w:val="22"/>
                <w:lang w:eastAsia="ru-RU"/>
              </w:rPr>
              <w:t>Главный специалист</w:t>
            </w:r>
          </w:p>
        </w:tc>
      </w:tr>
      <w:tr w:rsidR="00D15F0B" w:rsidRPr="007E69A3" w14:paraId="5C6A4E50" w14:textId="77777777" w:rsidTr="00EB16B1">
        <w:trPr>
          <w:trHeight w:val="20"/>
        </w:trPr>
        <w:tc>
          <w:tcPr>
            <w:tcW w:w="704" w:type="dxa"/>
            <w:shd w:val="clear" w:color="auto" w:fill="auto"/>
            <w:vAlign w:val="center"/>
            <w:hideMark/>
          </w:tcPr>
          <w:p w14:paraId="13B75B41" w14:textId="333DD3B0" w:rsidR="00D15F0B" w:rsidRPr="007E69A3" w:rsidRDefault="00D15F0B" w:rsidP="002A76C1">
            <w:pPr>
              <w:pStyle w:val="afc"/>
              <w:numPr>
                <w:ilvl w:val="0"/>
                <w:numId w:val="11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663" w:type="dxa"/>
            <w:shd w:val="clear" w:color="auto" w:fill="auto"/>
            <w:vAlign w:val="center"/>
            <w:hideMark/>
          </w:tcPr>
          <w:p w14:paraId="7C3491B2" w14:textId="46CA2FFF" w:rsidR="00D15F0B" w:rsidRPr="007E69A3" w:rsidRDefault="000E15B0" w:rsidP="00D15F0B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0E15B0">
              <w:rPr>
                <w:rFonts w:eastAsia="Times New Roman" w:cs="Arial"/>
                <w:color w:val="000000"/>
                <w:sz w:val="22"/>
                <w:lang w:eastAsia="ru-RU"/>
              </w:rPr>
              <w:t>LabResearcher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C645A4" w14:textId="10CD0C30" w:rsidR="00D15F0B" w:rsidRPr="007E69A3" w:rsidRDefault="00D15F0B" w:rsidP="00D15F0B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941189">
              <w:rPr>
                <w:rFonts w:eastAsia="Times New Roman" w:cs="Arial"/>
                <w:color w:val="000000"/>
                <w:sz w:val="22"/>
                <w:lang w:eastAsia="ru-RU"/>
              </w:rPr>
              <w:t>Специалист управления по организации испытаний/исследований</w:t>
            </w:r>
          </w:p>
        </w:tc>
      </w:tr>
      <w:tr w:rsidR="00D15F0B" w:rsidRPr="007E69A3" w14:paraId="57A95607" w14:textId="77777777" w:rsidTr="00EB16B1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14:paraId="754B3391" w14:textId="77777777" w:rsidR="00D15F0B" w:rsidRPr="007E69A3" w:rsidRDefault="00D15F0B" w:rsidP="002A76C1">
            <w:pPr>
              <w:pStyle w:val="afc"/>
              <w:numPr>
                <w:ilvl w:val="0"/>
                <w:numId w:val="11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61064014" w14:textId="55A02499" w:rsidR="00D15F0B" w:rsidRPr="007E69A3" w:rsidRDefault="000E15B0" w:rsidP="00D15F0B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0E15B0">
              <w:rPr>
                <w:rFonts w:eastAsia="Times New Roman" w:cs="Arial"/>
                <w:color w:val="000000"/>
                <w:sz w:val="22"/>
                <w:lang w:val="en-US" w:eastAsia="ru-RU"/>
              </w:rPr>
              <w:t>LIMSTech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D52997" w14:textId="255934C7" w:rsidR="00D15F0B" w:rsidRPr="007E69A3" w:rsidRDefault="00D15F0B" w:rsidP="00D15F0B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941189">
              <w:rPr>
                <w:rFonts w:eastAsia="Times New Roman" w:cs="Arial"/>
                <w:color w:val="000000"/>
                <w:sz w:val="22"/>
                <w:lang w:eastAsia="ru-RU"/>
              </w:rPr>
              <w:t>Специалист поддержки ЛИМС</w:t>
            </w:r>
          </w:p>
        </w:tc>
      </w:tr>
      <w:tr w:rsidR="00D15F0B" w:rsidRPr="007E69A3" w14:paraId="73889577" w14:textId="77777777" w:rsidTr="00EB16B1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14:paraId="734D2F01" w14:textId="77777777" w:rsidR="00D15F0B" w:rsidRPr="007E69A3" w:rsidRDefault="00D15F0B" w:rsidP="002A76C1">
            <w:pPr>
              <w:pStyle w:val="afc"/>
              <w:numPr>
                <w:ilvl w:val="0"/>
                <w:numId w:val="11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73112316" w14:textId="25BDDFE2" w:rsidR="00D15F0B" w:rsidRPr="00F42A8C" w:rsidRDefault="00D15F0B" w:rsidP="00D15F0B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920C86">
              <w:rPr>
                <w:rFonts w:eastAsia="Times New Roman" w:cs="Arial"/>
                <w:color w:val="000000"/>
                <w:sz w:val="22"/>
                <w:lang w:val="en-US" w:eastAsia="ru-RU"/>
              </w:rPr>
              <w:t>Admin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7BE838" w14:textId="3689CB25" w:rsidR="00D15F0B" w:rsidRPr="007E69A3" w:rsidRDefault="00D15F0B" w:rsidP="00D15F0B">
            <w:pPr>
              <w:spacing w:after="0" w:line="240" w:lineRule="auto"/>
              <w:ind w:firstLine="0"/>
              <w:rPr>
                <w:rFonts w:cs="Arial"/>
                <w:color w:val="000000"/>
                <w:sz w:val="22"/>
              </w:rPr>
            </w:pPr>
            <w:r w:rsidRPr="00941189">
              <w:rPr>
                <w:rFonts w:cs="Arial"/>
                <w:color w:val="000000"/>
                <w:sz w:val="22"/>
              </w:rPr>
              <w:t>Администратор КЦ</w:t>
            </w:r>
          </w:p>
        </w:tc>
      </w:tr>
      <w:tr w:rsidR="00D15F0B" w:rsidRPr="007E69A3" w14:paraId="1C583CBC" w14:textId="77777777" w:rsidTr="00EB16B1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14:paraId="00C2FFD2" w14:textId="77777777" w:rsidR="00D15F0B" w:rsidRPr="007E69A3" w:rsidRDefault="00D15F0B" w:rsidP="002A76C1">
            <w:pPr>
              <w:pStyle w:val="afc"/>
              <w:numPr>
                <w:ilvl w:val="0"/>
                <w:numId w:val="11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53DCB9DC" w14:textId="0C7C18E0" w:rsidR="00D15F0B" w:rsidRPr="00F42A8C" w:rsidRDefault="00D15F0B" w:rsidP="00D15F0B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920C86">
              <w:rPr>
                <w:rFonts w:eastAsia="Times New Roman" w:cs="Arial"/>
                <w:color w:val="000000"/>
                <w:sz w:val="22"/>
                <w:lang w:val="en-US" w:eastAsia="ru-RU"/>
              </w:rPr>
              <w:t>CompanyAdmin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D30AF5" w14:textId="45A66EFE" w:rsidR="00D15F0B" w:rsidRPr="007E69A3" w:rsidRDefault="00D15F0B" w:rsidP="00D15F0B">
            <w:pPr>
              <w:spacing w:after="0" w:line="240" w:lineRule="auto"/>
              <w:ind w:firstLine="0"/>
              <w:rPr>
                <w:rFonts w:cs="Arial"/>
                <w:color w:val="000000"/>
                <w:sz w:val="22"/>
              </w:rPr>
            </w:pPr>
            <w:r w:rsidRPr="00941189">
              <w:rPr>
                <w:rFonts w:cs="Arial"/>
                <w:color w:val="000000"/>
                <w:sz w:val="22"/>
              </w:rPr>
              <w:t>Администратор ДО</w:t>
            </w:r>
          </w:p>
        </w:tc>
      </w:tr>
      <w:tr w:rsidR="00D15F0B" w:rsidRPr="007E69A3" w14:paraId="6D931793" w14:textId="77777777" w:rsidTr="00EB16B1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14:paraId="364DF887" w14:textId="77777777" w:rsidR="00D15F0B" w:rsidRPr="007E69A3" w:rsidRDefault="00D15F0B" w:rsidP="002A76C1">
            <w:pPr>
              <w:pStyle w:val="afc"/>
              <w:numPr>
                <w:ilvl w:val="0"/>
                <w:numId w:val="11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68441B92" w14:textId="1F1058A1" w:rsidR="00D15F0B" w:rsidRPr="00F42A8C" w:rsidRDefault="00D15F0B" w:rsidP="00D15F0B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920C86">
              <w:rPr>
                <w:rFonts w:eastAsia="Times New Roman" w:cs="Arial"/>
                <w:color w:val="000000"/>
                <w:sz w:val="22"/>
                <w:lang w:val="en-US" w:eastAsia="ru-RU"/>
              </w:rPr>
              <w:t>CompanyUser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E2A9A7" w14:textId="33207394" w:rsidR="00D15F0B" w:rsidRPr="007E69A3" w:rsidRDefault="00D15F0B" w:rsidP="00D15F0B">
            <w:pPr>
              <w:spacing w:after="0" w:line="240" w:lineRule="auto"/>
              <w:ind w:firstLine="0"/>
              <w:rPr>
                <w:rFonts w:cs="Arial"/>
                <w:color w:val="000000"/>
                <w:sz w:val="22"/>
              </w:rPr>
            </w:pPr>
            <w:r w:rsidRPr="00941189">
              <w:rPr>
                <w:rFonts w:cs="Arial"/>
                <w:color w:val="000000"/>
                <w:sz w:val="22"/>
              </w:rPr>
              <w:t>Пользователь ДО</w:t>
            </w:r>
          </w:p>
        </w:tc>
      </w:tr>
      <w:tr w:rsidR="00D15F0B" w:rsidRPr="007E69A3" w14:paraId="716E5920" w14:textId="77777777" w:rsidTr="00EB16B1">
        <w:trPr>
          <w:trHeight w:val="20"/>
        </w:trPr>
        <w:tc>
          <w:tcPr>
            <w:tcW w:w="704" w:type="dxa"/>
            <w:shd w:val="clear" w:color="auto" w:fill="auto"/>
            <w:vAlign w:val="center"/>
          </w:tcPr>
          <w:p w14:paraId="30B2F7F0" w14:textId="77777777" w:rsidR="00D15F0B" w:rsidRPr="007E69A3" w:rsidRDefault="00D15F0B" w:rsidP="002A76C1">
            <w:pPr>
              <w:pStyle w:val="afc"/>
              <w:numPr>
                <w:ilvl w:val="0"/>
                <w:numId w:val="11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5CDE7D1D" w14:textId="35F02ABE" w:rsidR="00D15F0B" w:rsidRPr="00D63A5F" w:rsidRDefault="00D15F0B" w:rsidP="00D15F0B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D63A5F">
              <w:rPr>
                <w:rFonts w:eastAsia="Times New Roman" w:cs="Arial"/>
                <w:color w:val="000000"/>
                <w:sz w:val="22"/>
                <w:lang w:val="en-US" w:eastAsia="ru-RU"/>
              </w:rPr>
              <w:t>LIMSUser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72B3F3" w14:textId="24903825" w:rsidR="00D15F0B" w:rsidRPr="007E69A3" w:rsidRDefault="00D15F0B" w:rsidP="00D15F0B">
            <w:pPr>
              <w:spacing w:after="0" w:line="240" w:lineRule="auto"/>
              <w:ind w:firstLine="0"/>
              <w:rPr>
                <w:rFonts w:cs="Arial"/>
                <w:color w:val="000000"/>
                <w:sz w:val="22"/>
              </w:rPr>
            </w:pPr>
            <w:r>
              <w:rPr>
                <w:rFonts w:cs="Arial"/>
                <w:color w:val="000000"/>
                <w:sz w:val="22"/>
              </w:rPr>
              <w:t xml:space="preserve">Функциональный </w:t>
            </w:r>
            <w:r w:rsidRPr="00941189">
              <w:rPr>
                <w:rFonts w:cs="Arial"/>
                <w:color w:val="000000"/>
                <w:sz w:val="22"/>
              </w:rPr>
              <w:t>Пользователь приложения (ЛИМС)</w:t>
            </w:r>
          </w:p>
        </w:tc>
      </w:tr>
    </w:tbl>
    <w:p w14:paraId="0FC2475E" w14:textId="55B1C9CE" w:rsidR="00FA3015" w:rsidRPr="007E69A3" w:rsidRDefault="00FA3015" w:rsidP="001A76AF">
      <w:pPr>
        <w:spacing w:before="120"/>
        <w:rPr>
          <w:rFonts w:cs="Arial"/>
          <w:sz w:val="22"/>
        </w:rPr>
      </w:pPr>
      <w:r w:rsidRPr="007E69A3">
        <w:rPr>
          <w:rFonts w:cs="Arial"/>
          <w:sz w:val="22"/>
        </w:rPr>
        <w:t xml:space="preserve">Системные учетные записи должны иметь доступ ко всем модулям </w:t>
      </w:r>
      <w:r w:rsidR="00941189">
        <w:rPr>
          <w:rFonts w:cs="Arial"/>
          <w:sz w:val="22"/>
        </w:rPr>
        <w:t>ZQ</w:t>
      </w:r>
      <w:r w:rsidR="00941189">
        <w:rPr>
          <w:rFonts w:cs="Arial"/>
          <w:sz w:val="22"/>
          <w:lang w:val="en-US"/>
        </w:rPr>
        <w:t>L</w:t>
      </w:r>
      <w:r w:rsidR="00941189" w:rsidRPr="00882F8F">
        <w:rPr>
          <w:rFonts w:cs="Arial"/>
          <w:sz w:val="22"/>
        </w:rPr>
        <w:t xml:space="preserve"> КО</w:t>
      </w:r>
      <w:r w:rsidR="00941189">
        <w:rPr>
          <w:rFonts w:cs="Arial"/>
          <w:sz w:val="22"/>
        </w:rPr>
        <w:t>РП ЛИМС</w:t>
      </w:r>
      <w:r w:rsidRPr="007E69A3">
        <w:rPr>
          <w:rFonts w:cs="Arial"/>
          <w:sz w:val="22"/>
        </w:rPr>
        <w:t>.</w:t>
      </w:r>
    </w:p>
    <w:p w14:paraId="19E55ED6" w14:textId="2F2871CA" w:rsidR="001E094B" w:rsidRPr="00806EDA" w:rsidRDefault="001E094B" w:rsidP="00E912A0">
      <w:pPr>
        <w:pStyle w:val="2"/>
        <w:overflowPunct/>
        <w:autoSpaceDE/>
        <w:autoSpaceDN/>
        <w:adjustRightInd/>
        <w:spacing w:after="120" w:line="276" w:lineRule="auto"/>
        <w:ind w:left="578" w:hanging="578"/>
        <w:textAlignment w:val="auto"/>
        <w:rPr>
          <w:sz w:val="28"/>
        </w:rPr>
      </w:pPr>
      <w:bookmarkStart w:id="98" w:name="_Toc152235772"/>
      <w:bookmarkStart w:id="99" w:name="_Toc153363144"/>
      <w:bookmarkStart w:id="100" w:name="_Toc153363003"/>
      <w:bookmarkStart w:id="101" w:name="_Toc153367096"/>
      <w:bookmarkStart w:id="102" w:name="_Toc153388705"/>
      <w:r w:rsidRPr="00806EDA">
        <w:rPr>
          <w:sz w:val="28"/>
        </w:rPr>
        <w:t>Реестр идентификаторов доступа</w:t>
      </w:r>
      <w:bookmarkEnd w:id="98"/>
      <w:bookmarkEnd w:id="99"/>
      <w:bookmarkEnd w:id="100"/>
      <w:bookmarkEnd w:id="101"/>
      <w:bookmarkEnd w:id="102"/>
    </w:p>
    <w:p w14:paraId="0F74084B" w14:textId="5B82E71A" w:rsidR="00663B1A" w:rsidRPr="007E69A3" w:rsidRDefault="00663B1A" w:rsidP="00663B1A">
      <w:pPr>
        <w:rPr>
          <w:rFonts w:cs="Arial"/>
          <w:sz w:val="22"/>
        </w:rPr>
      </w:pPr>
      <w:r w:rsidRPr="007E69A3">
        <w:rPr>
          <w:rFonts w:cs="Arial"/>
          <w:sz w:val="22"/>
        </w:rPr>
        <w:t xml:space="preserve">В </w:t>
      </w:r>
      <w:r w:rsidR="00B2760D" w:rsidRPr="00B2760D" w:rsidDel="00E8025E">
        <w:rPr>
          <w:rFonts w:cs="Arial"/>
          <w:sz w:val="22"/>
        </w:rPr>
        <w:fldChar w:fldCharType="begin"/>
      </w:r>
      <w:r w:rsidR="00B2760D" w:rsidRPr="00B2760D" w:rsidDel="00E8025E">
        <w:rPr>
          <w:rFonts w:cs="Arial"/>
          <w:sz w:val="22"/>
        </w:rPr>
        <w:fldChar w:fldCharType="separate"/>
      </w:r>
      <w:r w:rsidR="00495B19" w:rsidRPr="00495B19" w:rsidDel="00E8025E">
        <w:rPr>
          <w:rFonts w:cs="Arial"/>
          <w:sz w:val="22"/>
        </w:rPr>
        <w:t xml:space="preserve">Таблица </w:t>
      </w:r>
      <w:r w:rsidR="00495B19" w:rsidRPr="00495B19" w:rsidDel="00E8025E">
        <w:rPr>
          <w:rFonts w:cs="Arial"/>
          <w:noProof/>
          <w:sz w:val="22"/>
        </w:rPr>
        <w:t>13</w:t>
      </w:r>
      <w:r w:rsidR="00495B19" w:rsidRPr="00806EDA" w:rsidDel="00E8025E">
        <w:rPr>
          <w:rFonts w:cs="Arial"/>
          <w:szCs w:val="20"/>
        </w:rPr>
        <w:t>.</w:t>
      </w:r>
      <w:r w:rsidR="00B2760D" w:rsidRPr="00B2760D" w:rsidDel="00E8025E">
        <w:rPr>
          <w:rFonts w:cs="Arial"/>
          <w:sz w:val="22"/>
        </w:rPr>
        <w:fldChar w:fldCharType="end"/>
      </w:r>
      <w:r w:rsidRPr="007E69A3">
        <w:rPr>
          <w:rFonts w:cs="Arial"/>
          <w:sz w:val="22"/>
        </w:rPr>
        <w:t xml:space="preserve"> представлено </w:t>
      </w:r>
      <w:r w:rsidR="0042366A" w:rsidRPr="007E69A3">
        <w:rPr>
          <w:rFonts w:cs="Arial"/>
          <w:sz w:val="22"/>
        </w:rPr>
        <w:t>соответствие всех возможных групп пользователей с допустимыми для них функциональными ролями.</w:t>
      </w:r>
    </w:p>
    <w:p w14:paraId="716EE2D6" w14:textId="59B6577B" w:rsidR="00663B1A" w:rsidRPr="00806EDA" w:rsidRDefault="00663B1A" w:rsidP="00806EDA">
      <w:pPr>
        <w:spacing w:before="120"/>
        <w:ind w:firstLine="0"/>
        <w:rPr>
          <w:rFonts w:cs="Arial"/>
          <w:szCs w:val="20"/>
        </w:rPr>
      </w:pPr>
      <w:bookmarkStart w:id="103" w:name="_Ref152236110"/>
      <w:bookmarkStart w:id="104" w:name="_Toc148964728"/>
      <w:r w:rsidRPr="00806EDA">
        <w:rPr>
          <w:rFonts w:cs="Arial"/>
          <w:szCs w:val="20"/>
        </w:rPr>
        <w:t xml:space="preserve">Таблица </w:t>
      </w:r>
      <w:bookmarkEnd w:id="103"/>
      <w:r w:rsidRPr="00806EDA">
        <w:rPr>
          <w:rFonts w:cs="Arial"/>
          <w:szCs w:val="20"/>
        </w:rPr>
        <w:fldChar w:fldCharType="begin"/>
      </w:r>
      <w:r w:rsidRPr="00806EDA">
        <w:rPr>
          <w:rFonts w:cs="Arial"/>
          <w:szCs w:val="20"/>
        </w:rPr>
        <w:instrText xml:space="preserve"> SEQ Таблица \* ARABIC </w:instrText>
      </w:r>
      <w:r w:rsidRPr="00806EDA">
        <w:rPr>
          <w:rFonts w:cs="Arial"/>
          <w:szCs w:val="20"/>
        </w:rPr>
        <w:fldChar w:fldCharType="separate"/>
      </w:r>
      <w:r w:rsidR="00181C3D">
        <w:rPr>
          <w:rFonts w:cs="Arial"/>
          <w:noProof/>
          <w:szCs w:val="20"/>
        </w:rPr>
        <w:t>12</w:t>
      </w:r>
      <w:r w:rsidRPr="00806EDA">
        <w:rPr>
          <w:rFonts w:cs="Arial"/>
          <w:szCs w:val="20"/>
        </w:rPr>
        <w:fldChar w:fldCharType="end"/>
      </w:r>
      <w:r w:rsidRPr="00806EDA">
        <w:rPr>
          <w:rFonts w:cs="Arial"/>
          <w:szCs w:val="20"/>
        </w:rPr>
        <w:t>. Возможные сочетания</w:t>
      </w:r>
      <w:bookmarkEnd w:id="104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1888"/>
        <w:gridCol w:w="7289"/>
      </w:tblGrid>
      <w:tr w:rsidR="0027256B" w:rsidRPr="007E69A3" w14:paraId="0DBDA971" w14:textId="77777777" w:rsidTr="007B4D58">
        <w:trPr>
          <w:trHeight w:val="300"/>
          <w:tblHeader/>
        </w:trPr>
        <w:tc>
          <w:tcPr>
            <w:tcW w:w="462" w:type="dxa"/>
            <w:shd w:val="clear" w:color="auto" w:fill="0070BA"/>
            <w:noWrap/>
            <w:hideMark/>
          </w:tcPr>
          <w:p w14:paraId="4601116B" w14:textId="77777777" w:rsidR="00E22F07" w:rsidRPr="00806EDA" w:rsidRDefault="00E22F07" w:rsidP="00806EDA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b/>
                <w:color w:val="FFFFFF"/>
                <w:szCs w:val="20"/>
                <w:lang w:eastAsia="ru-RU"/>
              </w:rPr>
            </w:pPr>
            <w:r w:rsidRPr="00806EDA">
              <w:rPr>
                <w:rFonts w:eastAsia="Times New Roman" w:cs="Arial"/>
                <w:b/>
                <w:color w:val="FFFFFF"/>
                <w:szCs w:val="20"/>
                <w:lang w:eastAsia="ru-RU"/>
              </w:rPr>
              <w:t>№</w:t>
            </w:r>
          </w:p>
        </w:tc>
        <w:tc>
          <w:tcPr>
            <w:tcW w:w="1888" w:type="dxa"/>
            <w:shd w:val="clear" w:color="auto" w:fill="0070BA"/>
            <w:noWrap/>
            <w:hideMark/>
          </w:tcPr>
          <w:p w14:paraId="32062272" w14:textId="77777777" w:rsidR="00E22F07" w:rsidRPr="00806EDA" w:rsidRDefault="00495C3A" w:rsidP="00806EDA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b/>
                <w:color w:val="FFFFFF"/>
                <w:szCs w:val="20"/>
                <w:lang w:eastAsia="ru-RU"/>
              </w:rPr>
            </w:pPr>
            <w:r w:rsidRPr="00806EDA">
              <w:rPr>
                <w:rFonts w:eastAsia="Times New Roman" w:cs="Arial"/>
                <w:b/>
                <w:color w:val="FFFFFF"/>
                <w:szCs w:val="20"/>
                <w:lang w:eastAsia="ru-RU"/>
              </w:rPr>
              <w:t>Группы пользователей</w:t>
            </w:r>
          </w:p>
        </w:tc>
        <w:tc>
          <w:tcPr>
            <w:tcW w:w="7289" w:type="dxa"/>
            <w:shd w:val="clear" w:color="auto" w:fill="0070BA"/>
            <w:noWrap/>
            <w:hideMark/>
          </w:tcPr>
          <w:p w14:paraId="30642A75" w14:textId="77777777" w:rsidR="00E22F07" w:rsidRPr="00806EDA" w:rsidRDefault="00E22F07" w:rsidP="00806EDA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b/>
                <w:color w:val="FFFFFF"/>
                <w:szCs w:val="20"/>
                <w:lang w:eastAsia="ru-RU"/>
              </w:rPr>
            </w:pPr>
            <w:r w:rsidRPr="00806EDA">
              <w:rPr>
                <w:rFonts w:eastAsia="Times New Roman" w:cs="Arial"/>
                <w:b/>
                <w:color w:val="FFFFFF"/>
                <w:szCs w:val="20"/>
                <w:lang w:eastAsia="ru-RU"/>
              </w:rPr>
              <w:t>Функциональная роль</w:t>
            </w:r>
          </w:p>
        </w:tc>
      </w:tr>
      <w:tr w:rsidR="00D5054A" w:rsidRPr="007E69A3" w14:paraId="5F0017A2" w14:textId="77777777" w:rsidTr="00AE160B">
        <w:trPr>
          <w:trHeight w:val="300"/>
        </w:trPr>
        <w:tc>
          <w:tcPr>
            <w:tcW w:w="462" w:type="dxa"/>
            <w:shd w:val="clear" w:color="auto" w:fill="auto"/>
            <w:noWrap/>
          </w:tcPr>
          <w:p w14:paraId="401A0CD9" w14:textId="77777777" w:rsidR="001A426B" w:rsidRPr="007E69A3" w:rsidRDefault="001A426B" w:rsidP="002A76C1">
            <w:pPr>
              <w:pStyle w:val="afc"/>
              <w:numPr>
                <w:ilvl w:val="0"/>
                <w:numId w:val="12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88" w:type="dxa"/>
            <w:vMerge w:val="restart"/>
            <w:shd w:val="clear" w:color="auto" w:fill="auto"/>
            <w:hideMark/>
          </w:tcPr>
          <w:p w14:paraId="426BAE88" w14:textId="796AF7AF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851128">
              <w:rPr>
                <w:sz w:val="22"/>
                <w:lang w:val="en-US"/>
              </w:rPr>
              <w:t>LabUsers</w:t>
            </w:r>
          </w:p>
        </w:tc>
        <w:tc>
          <w:tcPr>
            <w:tcW w:w="7289" w:type="dxa"/>
            <w:shd w:val="clear" w:color="auto" w:fill="auto"/>
            <w:hideMark/>
          </w:tcPr>
          <w:p w14:paraId="38137F1C" w14:textId="17ACE15F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1A426B">
              <w:rPr>
                <w:rFonts w:eastAsia="Times New Roman" w:cs="Arial"/>
                <w:color w:val="000000"/>
                <w:sz w:val="22"/>
                <w:lang w:val="en-US" w:eastAsia="ru-RU"/>
              </w:rPr>
              <w:t>Sampler</w:t>
            </w:r>
          </w:p>
        </w:tc>
      </w:tr>
      <w:tr w:rsidR="0027256B" w:rsidRPr="007E69A3" w14:paraId="583E6A05" w14:textId="77777777" w:rsidTr="00AE160B">
        <w:trPr>
          <w:trHeight w:val="300"/>
        </w:trPr>
        <w:tc>
          <w:tcPr>
            <w:tcW w:w="462" w:type="dxa"/>
            <w:shd w:val="clear" w:color="auto" w:fill="auto"/>
            <w:noWrap/>
          </w:tcPr>
          <w:p w14:paraId="2197801D" w14:textId="77777777" w:rsidR="001A426B" w:rsidRPr="007E69A3" w:rsidRDefault="001A426B" w:rsidP="002A76C1">
            <w:pPr>
              <w:pStyle w:val="afc"/>
              <w:numPr>
                <w:ilvl w:val="0"/>
                <w:numId w:val="12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88" w:type="dxa"/>
            <w:vMerge/>
            <w:vAlign w:val="center"/>
            <w:hideMark/>
          </w:tcPr>
          <w:p w14:paraId="4C1A9F58" w14:textId="77777777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</w:p>
        </w:tc>
        <w:tc>
          <w:tcPr>
            <w:tcW w:w="7289" w:type="dxa"/>
            <w:shd w:val="clear" w:color="auto" w:fill="auto"/>
            <w:hideMark/>
          </w:tcPr>
          <w:p w14:paraId="345FBF66" w14:textId="0F938671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1A426B">
              <w:rPr>
                <w:rFonts w:eastAsia="Times New Roman" w:cs="Arial"/>
                <w:color w:val="000000"/>
                <w:sz w:val="22"/>
                <w:lang w:val="en-US" w:eastAsia="ru-RU"/>
              </w:rPr>
              <w:t>LabAssistant</w:t>
            </w:r>
          </w:p>
        </w:tc>
      </w:tr>
      <w:tr w:rsidR="0027256B" w:rsidRPr="007E69A3" w14:paraId="58A8AC42" w14:textId="77777777" w:rsidTr="00AE160B">
        <w:trPr>
          <w:trHeight w:val="300"/>
        </w:trPr>
        <w:tc>
          <w:tcPr>
            <w:tcW w:w="462" w:type="dxa"/>
            <w:shd w:val="clear" w:color="auto" w:fill="auto"/>
            <w:noWrap/>
          </w:tcPr>
          <w:p w14:paraId="6D7623F8" w14:textId="77777777" w:rsidR="001A426B" w:rsidRPr="007E69A3" w:rsidRDefault="001A426B" w:rsidP="002A76C1">
            <w:pPr>
              <w:pStyle w:val="afc"/>
              <w:numPr>
                <w:ilvl w:val="0"/>
                <w:numId w:val="12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88" w:type="dxa"/>
            <w:vMerge/>
            <w:vAlign w:val="center"/>
            <w:hideMark/>
          </w:tcPr>
          <w:p w14:paraId="684EDF59" w14:textId="77777777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</w:p>
        </w:tc>
        <w:tc>
          <w:tcPr>
            <w:tcW w:w="7289" w:type="dxa"/>
            <w:shd w:val="clear" w:color="auto" w:fill="auto"/>
            <w:hideMark/>
          </w:tcPr>
          <w:p w14:paraId="34DB35B8" w14:textId="299956F9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1A426B">
              <w:rPr>
                <w:rFonts w:eastAsia="Times New Roman" w:cs="Arial"/>
                <w:color w:val="000000"/>
                <w:sz w:val="22"/>
                <w:lang w:val="en-US" w:eastAsia="ru-RU"/>
              </w:rPr>
              <w:t>Engineer</w:t>
            </w:r>
          </w:p>
        </w:tc>
      </w:tr>
      <w:tr w:rsidR="0027256B" w:rsidRPr="007E69A3" w14:paraId="48DBB060" w14:textId="77777777" w:rsidTr="00AE160B">
        <w:trPr>
          <w:trHeight w:val="300"/>
        </w:trPr>
        <w:tc>
          <w:tcPr>
            <w:tcW w:w="462" w:type="dxa"/>
            <w:shd w:val="clear" w:color="auto" w:fill="auto"/>
            <w:noWrap/>
          </w:tcPr>
          <w:p w14:paraId="1EB62C63" w14:textId="77777777" w:rsidR="001A426B" w:rsidRPr="007E69A3" w:rsidRDefault="001A426B" w:rsidP="002A76C1">
            <w:pPr>
              <w:pStyle w:val="afc"/>
              <w:numPr>
                <w:ilvl w:val="0"/>
                <w:numId w:val="12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88" w:type="dxa"/>
            <w:vMerge/>
            <w:vAlign w:val="center"/>
          </w:tcPr>
          <w:p w14:paraId="4DD1A1B0" w14:textId="77777777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</w:p>
        </w:tc>
        <w:tc>
          <w:tcPr>
            <w:tcW w:w="7289" w:type="dxa"/>
            <w:shd w:val="clear" w:color="auto" w:fill="auto"/>
          </w:tcPr>
          <w:p w14:paraId="7E34C0F7" w14:textId="5F44F8E9" w:rsidR="001A426B" w:rsidRPr="001A426B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1A426B">
              <w:rPr>
                <w:rFonts w:eastAsia="Times New Roman" w:cs="Arial"/>
                <w:color w:val="000000"/>
                <w:sz w:val="22"/>
                <w:lang w:val="en-US" w:eastAsia="ru-RU"/>
              </w:rPr>
              <w:t>LabTech</w:t>
            </w:r>
          </w:p>
        </w:tc>
      </w:tr>
      <w:tr w:rsidR="0027256B" w:rsidRPr="007E69A3" w14:paraId="2A5B2C1C" w14:textId="77777777" w:rsidTr="00AE160B">
        <w:trPr>
          <w:trHeight w:val="300"/>
        </w:trPr>
        <w:tc>
          <w:tcPr>
            <w:tcW w:w="462" w:type="dxa"/>
            <w:shd w:val="clear" w:color="auto" w:fill="auto"/>
            <w:noWrap/>
          </w:tcPr>
          <w:p w14:paraId="1EC13706" w14:textId="77777777" w:rsidR="001A426B" w:rsidRPr="007E69A3" w:rsidRDefault="001A426B" w:rsidP="002A76C1">
            <w:pPr>
              <w:pStyle w:val="afc"/>
              <w:numPr>
                <w:ilvl w:val="0"/>
                <w:numId w:val="12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88" w:type="dxa"/>
            <w:vMerge/>
            <w:vAlign w:val="center"/>
          </w:tcPr>
          <w:p w14:paraId="7568B087" w14:textId="77777777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</w:p>
        </w:tc>
        <w:tc>
          <w:tcPr>
            <w:tcW w:w="7289" w:type="dxa"/>
            <w:shd w:val="clear" w:color="auto" w:fill="auto"/>
          </w:tcPr>
          <w:p w14:paraId="4C491298" w14:textId="49C53452" w:rsidR="001A426B" w:rsidRPr="001A426B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1A426B">
              <w:rPr>
                <w:rFonts w:eastAsia="Times New Roman" w:cs="Arial"/>
                <w:color w:val="000000"/>
                <w:sz w:val="22"/>
                <w:lang w:val="en-US" w:eastAsia="ru-RU"/>
              </w:rPr>
              <w:t>Expert</w:t>
            </w:r>
          </w:p>
        </w:tc>
      </w:tr>
      <w:tr w:rsidR="0027256B" w:rsidRPr="007E69A3" w14:paraId="2FE480EA" w14:textId="77777777" w:rsidTr="00AE160B">
        <w:trPr>
          <w:trHeight w:val="300"/>
        </w:trPr>
        <w:tc>
          <w:tcPr>
            <w:tcW w:w="462" w:type="dxa"/>
            <w:shd w:val="clear" w:color="auto" w:fill="auto"/>
            <w:noWrap/>
          </w:tcPr>
          <w:p w14:paraId="7B51280F" w14:textId="77777777" w:rsidR="001A426B" w:rsidRPr="007E69A3" w:rsidRDefault="001A426B" w:rsidP="002A76C1">
            <w:pPr>
              <w:pStyle w:val="afc"/>
              <w:numPr>
                <w:ilvl w:val="0"/>
                <w:numId w:val="12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88" w:type="dxa"/>
            <w:vMerge/>
            <w:vAlign w:val="center"/>
          </w:tcPr>
          <w:p w14:paraId="737ACB18" w14:textId="77777777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</w:p>
        </w:tc>
        <w:tc>
          <w:tcPr>
            <w:tcW w:w="7289" w:type="dxa"/>
            <w:shd w:val="clear" w:color="auto" w:fill="auto"/>
          </w:tcPr>
          <w:p w14:paraId="48CE5D77" w14:textId="5802A64B" w:rsidR="001A426B" w:rsidRPr="001A426B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1A426B">
              <w:rPr>
                <w:rFonts w:eastAsia="Times New Roman" w:cs="Arial"/>
                <w:color w:val="000000"/>
                <w:sz w:val="22"/>
                <w:lang w:val="en-US" w:eastAsia="ru-RU"/>
              </w:rPr>
              <w:t>LabSupervisor</w:t>
            </w:r>
          </w:p>
        </w:tc>
      </w:tr>
      <w:tr w:rsidR="0027256B" w:rsidRPr="007E69A3" w14:paraId="62D59798" w14:textId="77777777" w:rsidTr="00AE160B">
        <w:trPr>
          <w:trHeight w:val="300"/>
        </w:trPr>
        <w:tc>
          <w:tcPr>
            <w:tcW w:w="462" w:type="dxa"/>
            <w:shd w:val="clear" w:color="auto" w:fill="auto"/>
            <w:noWrap/>
          </w:tcPr>
          <w:p w14:paraId="05843B4F" w14:textId="77777777" w:rsidR="001A426B" w:rsidRPr="007E69A3" w:rsidRDefault="001A426B" w:rsidP="002A76C1">
            <w:pPr>
              <w:pStyle w:val="afc"/>
              <w:numPr>
                <w:ilvl w:val="0"/>
                <w:numId w:val="12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88" w:type="dxa"/>
            <w:vMerge/>
            <w:vAlign w:val="center"/>
          </w:tcPr>
          <w:p w14:paraId="3CE3F6DA" w14:textId="77777777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</w:p>
        </w:tc>
        <w:tc>
          <w:tcPr>
            <w:tcW w:w="7289" w:type="dxa"/>
            <w:shd w:val="clear" w:color="auto" w:fill="auto"/>
          </w:tcPr>
          <w:p w14:paraId="1081E908" w14:textId="46E93AB3" w:rsidR="001A426B" w:rsidRPr="001A426B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1A426B">
              <w:rPr>
                <w:rFonts w:eastAsia="Times New Roman" w:cs="Arial"/>
                <w:color w:val="000000"/>
                <w:sz w:val="22"/>
                <w:lang w:val="en-US" w:eastAsia="ru-RU"/>
              </w:rPr>
              <w:t>Auditors</w:t>
            </w:r>
          </w:p>
        </w:tc>
      </w:tr>
      <w:tr w:rsidR="0027256B" w:rsidRPr="007E69A3" w14:paraId="5C9DC9D1" w14:textId="77777777" w:rsidTr="00AE160B">
        <w:trPr>
          <w:trHeight w:val="300"/>
        </w:trPr>
        <w:tc>
          <w:tcPr>
            <w:tcW w:w="462" w:type="dxa"/>
            <w:shd w:val="clear" w:color="auto" w:fill="auto"/>
            <w:noWrap/>
          </w:tcPr>
          <w:p w14:paraId="796268F5" w14:textId="77777777" w:rsidR="001A426B" w:rsidRPr="007E69A3" w:rsidRDefault="001A426B" w:rsidP="002A76C1">
            <w:pPr>
              <w:pStyle w:val="afc"/>
              <w:numPr>
                <w:ilvl w:val="0"/>
                <w:numId w:val="12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88" w:type="dxa"/>
            <w:vMerge/>
            <w:vAlign w:val="center"/>
          </w:tcPr>
          <w:p w14:paraId="4F6183C7" w14:textId="77777777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</w:p>
        </w:tc>
        <w:tc>
          <w:tcPr>
            <w:tcW w:w="7289" w:type="dxa"/>
            <w:shd w:val="clear" w:color="auto" w:fill="auto"/>
          </w:tcPr>
          <w:p w14:paraId="6B093E09" w14:textId="6A3F72E6" w:rsidR="001A426B" w:rsidRPr="001A426B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1A426B">
              <w:rPr>
                <w:rFonts w:eastAsia="Times New Roman" w:cs="Arial"/>
                <w:color w:val="000000"/>
                <w:sz w:val="22"/>
                <w:lang w:val="en-US" w:eastAsia="ru-RU"/>
              </w:rPr>
              <w:t>Methodologist</w:t>
            </w:r>
          </w:p>
        </w:tc>
      </w:tr>
      <w:tr w:rsidR="0027256B" w:rsidRPr="007E69A3" w14:paraId="212B1BD0" w14:textId="77777777" w:rsidTr="00AE160B">
        <w:trPr>
          <w:trHeight w:val="300"/>
        </w:trPr>
        <w:tc>
          <w:tcPr>
            <w:tcW w:w="462" w:type="dxa"/>
            <w:shd w:val="clear" w:color="auto" w:fill="auto"/>
            <w:noWrap/>
          </w:tcPr>
          <w:p w14:paraId="7814BB01" w14:textId="77777777" w:rsidR="001A426B" w:rsidRPr="007E69A3" w:rsidRDefault="001A426B" w:rsidP="002A76C1">
            <w:pPr>
              <w:pStyle w:val="afc"/>
              <w:numPr>
                <w:ilvl w:val="0"/>
                <w:numId w:val="12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88" w:type="dxa"/>
            <w:vMerge/>
            <w:vAlign w:val="center"/>
          </w:tcPr>
          <w:p w14:paraId="4E57109F" w14:textId="77777777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</w:p>
        </w:tc>
        <w:tc>
          <w:tcPr>
            <w:tcW w:w="7289" w:type="dxa"/>
            <w:shd w:val="clear" w:color="auto" w:fill="auto"/>
          </w:tcPr>
          <w:p w14:paraId="7D2575F4" w14:textId="6E2DAD09" w:rsidR="001A426B" w:rsidRPr="001A426B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1A426B">
              <w:rPr>
                <w:rFonts w:eastAsia="Times New Roman" w:cs="Arial"/>
                <w:color w:val="000000"/>
                <w:sz w:val="22"/>
                <w:lang w:val="en-US" w:eastAsia="ru-RU"/>
              </w:rPr>
              <w:t>QA</w:t>
            </w:r>
          </w:p>
        </w:tc>
      </w:tr>
      <w:tr w:rsidR="0027256B" w:rsidRPr="007E69A3" w14:paraId="264556B4" w14:textId="77777777" w:rsidTr="00AE160B">
        <w:trPr>
          <w:trHeight w:val="300"/>
        </w:trPr>
        <w:tc>
          <w:tcPr>
            <w:tcW w:w="462" w:type="dxa"/>
            <w:shd w:val="clear" w:color="auto" w:fill="auto"/>
            <w:noWrap/>
          </w:tcPr>
          <w:p w14:paraId="7C7CB6F0" w14:textId="77777777" w:rsidR="001A426B" w:rsidRPr="007E69A3" w:rsidRDefault="001A426B" w:rsidP="002A76C1">
            <w:pPr>
              <w:pStyle w:val="afc"/>
              <w:numPr>
                <w:ilvl w:val="0"/>
                <w:numId w:val="12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88" w:type="dxa"/>
            <w:vMerge/>
            <w:vAlign w:val="center"/>
          </w:tcPr>
          <w:p w14:paraId="57831EAE" w14:textId="77777777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</w:p>
        </w:tc>
        <w:tc>
          <w:tcPr>
            <w:tcW w:w="7289" w:type="dxa"/>
            <w:shd w:val="clear" w:color="auto" w:fill="auto"/>
          </w:tcPr>
          <w:p w14:paraId="5C3CDF09" w14:textId="09EDDC98" w:rsidR="001A426B" w:rsidRPr="001A426B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1A426B">
              <w:rPr>
                <w:rFonts w:eastAsia="Times New Roman" w:cs="Arial"/>
                <w:color w:val="000000"/>
                <w:sz w:val="22"/>
                <w:lang w:val="en-US" w:eastAsia="ru-RU"/>
              </w:rPr>
              <w:t>LabResearcher</w:t>
            </w:r>
          </w:p>
        </w:tc>
      </w:tr>
      <w:tr w:rsidR="0027256B" w:rsidRPr="007E69A3" w14:paraId="00BE88A6" w14:textId="77777777" w:rsidTr="00AE160B">
        <w:trPr>
          <w:trHeight w:val="300"/>
        </w:trPr>
        <w:tc>
          <w:tcPr>
            <w:tcW w:w="462" w:type="dxa"/>
            <w:shd w:val="clear" w:color="auto" w:fill="auto"/>
            <w:noWrap/>
          </w:tcPr>
          <w:p w14:paraId="0DF6AB50" w14:textId="77777777" w:rsidR="001A426B" w:rsidRPr="007E69A3" w:rsidRDefault="001A426B" w:rsidP="002A76C1">
            <w:pPr>
              <w:pStyle w:val="afc"/>
              <w:numPr>
                <w:ilvl w:val="0"/>
                <w:numId w:val="12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88" w:type="dxa"/>
            <w:vMerge/>
            <w:vAlign w:val="center"/>
          </w:tcPr>
          <w:p w14:paraId="4B16C9C5" w14:textId="77777777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</w:p>
        </w:tc>
        <w:tc>
          <w:tcPr>
            <w:tcW w:w="7289" w:type="dxa"/>
            <w:shd w:val="clear" w:color="auto" w:fill="auto"/>
          </w:tcPr>
          <w:p w14:paraId="44475CC3" w14:textId="0DE57547" w:rsidR="001A426B" w:rsidRPr="001A426B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1A426B">
              <w:rPr>
                <w:rFonts w:eastAsia="Times New Roman" w:cs="Arial"/>
                <w:color w:val="000000"/>
                <w:sz w:val="22"/>
                <w:lang w:val="en-US" w:eastAsia="ru-RU"/>
              </w:rPr>
              <w:t>LIMSTech</w:t>
            </w:r>
          </w:p>
        </w:tc>
      </w:tr>
      <w:tr w:rsidR="0027256B" w:rsidRPr="007E69A3" w14:paraId="58A0FA52" w14:textId="77777777" w:rsidTr="00AE160B">
        <w:trPr>
          <w:trHeight w:val="300"/>
        </w:trPr>
        <w:tc>
          <w:tcPr>
            <w:tcW w:w="462" w:type="dxa"/>
            <w:shd w:val="clear" w:color="auto" w:fill="auto"/>
            <w:noWrap/>
          </w:tcPr>
          <w:p w14:paraId="6BE0F747" w14:textId="77777777" w:rsidR="001A426B" w:rsidRPr="007E69A3" w:rsidRDefault="001A426B" w:rsidP="002A76C1">
            <w:pPr>
              <w:pStyle w:val="afc"/>
              <w:numPr>
                <w:ilvl w:val="0"/>
                <w:numId w:val="12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88" w:type="dxa"/>
            <w:vMerge/>
            <w:vAlign w:val="center"/>
          </w:tcPr>
          <w:p w14:paraId="307B5C4D" w14:textId="77777777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</w:p>
        </w:tc>
        <w:tc>
          <w:tcPr>
            <w:tcW w:w="7289" w:type="dxa"/>
            <w:shd w:val="clear" w:color="auto" w:fill="auto"/>
          </w:tcPr>
          <w:p w14:paraId="0790C9F9" w14:textId="0F3F06DE" w:rsidR="001A426B" w:rsidRPr="001A426B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1A426B">
              <w:rPr>
                <w:rFonts w:eastAsia="Times New Roman" w:cs="Arial"/>
                <w:color w:val="000000"/>
                <w:sz w:val="22"/>
                <w:lang w:val="en-US" w:eastAsia="ru-RU"/>
              </w:rPr>
              <w:t>Auditor</w:t>
            </w:r>
          </w:p>
        </w:tc>
      </w:tr>
      <w:tr w:rsidR="0027256B" w:rsidRPr="007E69A3" w14:paraId="00B27A6A" w14:textId="77777777" w:rsidTr="00AE160B">
        <w:trPr>
          <w:trHeight w:val="300"/>
        </w:trPr>
        <w:tc>
          <w:tcPr>
            <w:tcW w:w="462" w:type="dxa"/>
            <w:shd w:val="clear" w:color="auto" w:fill="auto"/>
            <w:noWrap/>
          </w:tcPr>
          <w:p w14:paraId="6A66C261" w14:textId="77777777" w:rsidR="001A426B" w:rsidRPr="007E69A3" w:rsidRDefault="001A426B" w:rsidP="002A76C1">
            <w:pPr>
              <w:pStyle w:val="afc"/>
              <w:numPr>
                <w:ilvl w:val="0"/>
                <w:numId w:val="12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88" w:type="dxa"/>
            <w:vMerge/>
            <w:vAlign w:val="center"/>
          </w:tcPr>
          <w:p w14:paraId="033C0026" w14:textId="77777777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</w:p>
        </w:tc>
        <w:tc>
          <w:tcPr>
            <w:tcW w:w="7289" w:type="dxa"/>
            <w:shd w:val="clear" w:color="auto" w:fill="auto"/>
          </w:tcPr>
          <w:p w14:paraId="2FDE5D6A" w14:textId="44673D28" w:rsidR="001A426B" w:rsidRPr="001A426B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1A426B">
              <w:rPr>
                <w:rFonts w:eastAsia="Times New Roman" w:cs="Arial"/>
                <w:color w:val="000000"/>
                <w:sz w:val="22"/>
                <w:lang w:val="en-US" w:eastAsia="ru-RU"/>
              </w:rPr>
              <w:t>Tutor</w:t>
            </w:r>
          </w:p>
        </w:tc>
      </w:tr>
      <w:tr w:rsidR="0027256B" w:rsidRPr="007E69A3" w14:paraId="01800FCF" w14:textId="77777777" w:rsidTr="00AE160B">
        <w:trPr>
          <w:trHeight w:val="300"/>
        </w:trPr>
        <w:tc>
          <w:tcPr>
            <w:tcW w:w="462" w:type="dxa"/>
            <w:shd w:val="clear" w:color="auto" w:fill="auto"/>
            <w:noWrap/>
          </w:tcPr>
          <w:p w14:paraId="5CEED277" w14:textId="77777777" w:rsidR="001A426B" w:rsidRPr="007E69A3" w:rsidRDefault="001A426B" w:rsidP="002A76C1">
            <w:pPr>
              <w:pStyle w:val="afc"/>
              <w:numPr>
                <w:ilvl w:val="0"/>
                <w:numId w:val="12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88" w:type="dxa"/>
            <w:vMerge/>
            <w:vAlign w:val="center"/>
          </w:tcPr>
          <w:p w14:paraId="510D15FE" w14:textId="77777777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</w:p>
        </w:tc>
        <w:tc>
          <w:tcPr>
            <w:tcW w:w="7289" w:type="dxa"/>
            <w:shd w:val="clear" w:color="auto" w:fill="auto"/>
          </w:tcPr>
          <w:p w14:paraId="7E11874A" w14:textId="4C23E37B" w:rsidR="001A426B" w:rsidRPr="001A426B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1A426B">
              <w:rPr>
                <w:rFonts w:eastAsia="Times New Roman" w:cs="Arial"/>
                <w:color w:val="000000"/>
                <w:sz w:val="22"/>
                <w:lang w:val="en-US" w:eastAsia="ru-RU"/>
              </w:rPr>
              <w:t>Intern</w:t>
            </w:r>
          </w:p>
        </w:tc>
      </w:tr>
      <w:tr w:rsidR="00D5054A" w:rsidRPr="007E69A3" w14:paraId="575B878F" w14:textId="77777777" w:rsidTr="00AE160B">
        <w:trPr>
          <w:trHeight w:val="300"/>
        </w:trPr>
        <w:tc>
          <w:tcPr>
            <w:tcW w:w="462" w:type="dxa"/>
            <w:shd w:val="clear" w:color="auto" w:fill="auto"/>
            <w:noWrap/>
          </w:tcPr>
          <w:p w14:paraId="59E546B4" w14:textId="77777777" w:rsidR="001A426B" w:rsidRPr="007E69A3" w:rsidRDefault="001A426B" w:rsidP="002A76C1">
            <w:pPr>
              <w:pStyle w:val="afc"/>
              <w:numPr>
                <w:ilvl w:val="0"/>
                <w:numId w:val="12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88" w:type="dxa"/>
            <w:vMerge w:val="restart"/>
            <w:shd w:val="clear" w:color="auto" w:fill="auto"/>
            <w:hideMark/>
          </w:tcPr>
          <w:p w14:paraId="4BD6425A" w14:textId="73090477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851128">
              <w:rPr>
                <w:sz w:val="22"/>
                <w:lang w:val="en-US"/>
              </w:rPr>
              <w:t>TenantUser</w:t>
            </w:r>
          </w:p>
        </w:tc>
        <w:tc>
          <w:tcPr>
            <w:tcW w:w="7289" w:type="dxa"/>
            <w:shd w:val="clear" w:color="auto" w:fill="auto"/>
            <w:hideMark/>
          </w:tcPr>
          <w:p w14:paraId="75BC642A" w14:textId="3BFD37C0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1A426B">
              <w:rPr>
                <w:rFonts w:eastAsia="Times New Roman" w:cs="Arial"/>
                <w:color w:val="000000"/>
                <w:sz w:val="22"/>
                <w:lang w:val="en-US" w:eastAsia="ru-RU"/>
              </w:rPr>
              <w:t>Admin</w:t>
            </w:r>
          </w:p>
        </w:tc>
      </w:tr>
      <w:tr w:rsidR="00D5054A" w:rsidRPr="007E69A3" w14:paraId="46A35924" w14:textId="77777777" w:rsidTr="00AE160B">
        <w:trPr>
          <w:trHeight w:val="300"/>
        </w:trPr>
        <w:tc>
          <w:tcPr>
            <w:tcW w:w="462" w:type="dxa"/>
            <w:shd w:val="clear" w:color="auto" w:fill="auto"/>
            <w:noWrap/>
          </w:tcPr>
          <w:p w14:paraId="6D6C4CCB" w14:textId="77777777" w:rsidR="001A426B" w:rsidRPr="007E69A3" w:rsidRDefault="001A426B" w:rsidP="002A76C1">
            <w:pPr>
              <w:pStyle w:val="afc"/>
              <w:numPr>
                <w:ilvl w:val="0"/>
                <w:numId w:val="12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88" w:type="dxa"/>
            <w:vMerge/>
            <w:shd w:val="clear" w:color="auto" w:fill="auto"/>
            <w:hideMark/>
          </w:tcPr>
          <w:p w14:paraId="6ECAEB66" w14:textId="77777777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</w:p>
        </w:tc>
        <w:tc>
          <w:tcPr>
            <w:tcW w:w="7289" w:type="dxa"/>
            <w:shd w:val="clear" w:color="auto" w:fill="auto"/>
            <w:hideMark/>
          </w:tcPr>
          <w:p w14:paraId="79B5985E" w14:textId="7C509797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1A426B">
              <w:rPr>
                <w:rFonts w:eastAsia="Times New Roman" w:cs="Arial"/>
                <w:color w:val="000000"/>
                <w:sz w:val="22"/>
                <w:lang w:val="en-US" w:eastAsia="ru-RU"/>
              </w:rPr>
              <w:t>CompanyAdmin</w:t>
            </w:r>
          </w:p>
        </w:tc>
      </w:tr>
      <w:tr w:rsidR="00D5054A" w:rsidRPr="007E69A3" w14:paraId="2632F184" w14:textId="77777777" w:rsidTr="00AE160B">
        <w:trPr>
          <w:trHeight w:val="300"/>
        </w:trPr>
        <w:tc>
          <w:tcPr>
            <w:tcW w:w="462" w:type="dxa"/>
            <w:shd w:val="clear" w:color="auto" w:fill="auto"/>
            <w:noWrap/>
          </w:tcPr>
          <w:p w14:paraId="039F91D3" w14:textId="77777777" w:rsidR="001A426B" w:rsidRPr="007E69A3" w:rsidRDefault="001A426B" w:rsidP="002A76C1">
            <w:pPr>
              <w:pStyle w:val="afc"/>
              <w:numPr>
                <w:ilvl w:val="0"/>
                <w:numId w:val="12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88" w:type="dxa"/>
            <w:vMerge/>
            <w:shd w:val="clear" w:color="auto" w:fill="auto"/>
          </w:tcPr>
          <w:p w14:paraId="1BA9F3AB" w14:textId="77777777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</w:p>
        </w:tc>
        <w:tc>
          <w:tcPr>
            <w:tcW w:w="7289" w:type="dxa"/>
            <w:shd w:val="clear" w:color="auto" w:fill="auto"/>
          </w:tcPr>
          <w:p w14:paraId="61F59A72" w14:textId="3AD469B3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1A426B">
              <w:rPr>
                <w:rFonts w:eastAsia="Times New Roman" w:cs="Arial"/>
                <w:color w:val="000000"/>
                <w:sz w:val="22"/>
                <w:lang w:val="en-US" w:eastAsia="ru-RU"/>
              </w:rPr>
              <w:t>CompanyUser</w:t>
            </w:r>
          </w:p>
        </w:tc>
      </w:tr>
      <w:tr w:rsidR="00D5054A" w:rsidRPr="007E69A3" w14:paraId="47987B45" w14:textId="77777777" w:rsidTr="00AE160B">
        <w:trPr>
          <w:trHeight w:val="300"/>
        </w:trPr>
        <w:tc>
          <w:tcPr>
            <w:tcW w:w="462" w:type="dxa"/>
            <w:shd w:val="clear" w:color="auto" w:fill="auto"/>
            <w:noWrap/>
          </w:tcPr>
          <w:p w14:paraId="66644F91" w14:textId="77777777" w:rsidR="001A426B" w:rsidRPr="007E69A3" w:rsidRDefault="001A426B" w:rsidP="002A76C1">
            <w:pPr>
              <w:pStyle w:val="afc"/>
              <w:numPr>
                <w:ilvl w:val="0"/>
                <w:numId w:val="12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88" w:type="dxa"/>
            <w:vMerge/>
            <w:shd w:val="clear" w:color="auto" w:fill="auto"/>
          </w:tcPr>
          <w:p w14:paraId="314D4FE8" w14:textId="77777777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</w:p>
        </w:tc>
        <w:tc>
          <w:tcPr>
            <w:tcW w:w="7289" w:type="dxa"/>
            <w:shd w:val="clear" w:color="auto" w:fill="auto"/>
          </w:tcPr>
          <w:p w14:paraId="7DFF5623" w14:textId="7CB55BB0" w:rsidR="001A426B" w:rsidRPr="001A426B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1A426B">
              <w:rPr>
                <w:rFonts w:eastAsia="Times New Roman" w:cs="Arial"/>
                <w:color w:val="000000"/>
                <w:sz w:val="22"/>
                <w:lang w:val="en-US" w:eastAsia="ru-RU"/>
              </w:rPr>
              <w:t>LIMSAdmin</w:t>
            </w:r>
          </w:p>
        </w:tc>
      </w:tr>
      <w:tr w:rsidR="00D5054A" w:rsidRPr="007E69A3" w14:paraId="2B7718C3" w14:textId="77777777" w:rsidTr="00AE160B">
        <w:trPr>
          <w:trHeight w:val="300"/>
        </w:trPr>
        <w:tc>
          <w:tcPr>
            <w:tcW w:w="462" w:type="dxa"/>
            <w:shd w:val="clear" w:color="auto" w:fill="auto"/>
            <w:noWrap/>
          </w:tcPr>
          <w:p w14:paraId="2521CC0E" w14:textId="77777777" w:rsidR="001A426B" w:rsidRPr="007E69A3" w:rsidRDefault="001A426B" w:rsidP="002A76C1">
            <w:pPr>
              <w:pStyle w:val="afc"/>
              <w:numPr>
                <w:ilvl w:val="0"/>
                <w:numId w:val="12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88" w:type="dxa"/>
            <w:vMerge/>
            <w:shd w:val="clear" w:color="auto" w:fill="auto"/>
          </w:tcPr>
          <w:p w14:paraId="1C9E020A" w14:textId="77777777" w:rsidR="001A426B" w:rsidRPr="007E69A3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</w:p>
        </w:tc>
        <w:tc>
          <w:tcPr>
            <w:tcW w:w="7289" w:type="dxa"/>
            <w:shd w:val="clear" w:color="auto" w:fill="auto"/>
          </w:tcPr>
          <w:p w14:paraId="74C10203" w14:textId="6EA1031D" w:rsidR="001A426B" w:rsidRPr="001A426B" w:rsidRDefault="001A426B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1A426B">
              <w:rPr>
                <w:rFonts w:eastAsia="Times New Roman" w:cs="Arial"/>
                <w:color w:val="000000"/>
                <w:sz w:val="22"/>
                <w:lang w:val="en-US" w:eastAsia="ru-RU"/>
              </w:rPr>
              <w:t>LIMSUser</w:t>
            </w:r>
          </w:p>
        </w:tc>
      </w:tr>
      <w:tr w:rsidR="0095622B" w:rsidRPr="007E69A3" w14:paraId="4775EAD6" w14:textId="77777777" w:rsidTr="00AE160B">
        <w:trPr>
          <w:trHeight w:val="300"/>
        </w:trPr>
        <w:tc>
          <w:tcPr>
            <w:tcW w:w="462" w:type="dxa"/>
            <w:shd w:val="clear" w:color="auto" w:fill="auto"/>
            <w:noWrap/>
          </w:tcPr>
          <w:p w14:paraId="0B68103A" w14:textId="77777777" w:rsidR="00E22F07" w:rsidRPr="007E69A3" w:rsidRDefault="00E22F07" w:rsidP="002A76C1">
            <w:pPr>
              <w:pStyle w:val="afc"/>
              <w:numPr>
                <w:ilvl w:val="0"/>
                <w:numId w:val="12"/>
              </w:numPr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88" w:type="dxa"/>
            <w:shd w:val="clear" w:color="auto" w:fill="auto"/>
            <w:noWrap/>
            <w:hideMark/>
          </w:tcPr>
          <w:p w14:paraId="3243282F" w14:textId="01E7DCF6" w:rsidR="00E22F07" w:rsidRPr="007E69A3" w:rsidRDefault="00941189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>
              <w:rPr>
                <w:rFonts w:eastAsia="Times New Roman" w:cs="Arial"/>
                <w:color w:val="000000"/>
                <w:sz w:val="22"/>
                <w:lang w:val="en-US" w:eastAsia="ru-RU"/>
              </w:rPr>
              <w:t>Tenants</w:t>
            </w:r>
          </w:p>
        </w:tc>
        <w:tc>
          <w:tcPr>
            <w:tcW w:w="7289" w:type="dxa"/>
            <w:shd w:val="clear" w:color="auto" w:fill="auto"/>
            <w:noWrap/>
            <w:hideMark/>
          </w:tcPr>
          <w:p w14:paraId="556965DE" w14:textId="3714702E" w:rsidR="00E22F07" w:rsidRPr="00882F8F" w:rsidRDefault="00941189" w:rsidP="00663B1A">
            <w:pPr>
              <w:spacing w:after="0" w:line="240" w:lineRule="auto"/>
              <w:ind w:firstLine="0"/>
              <w:rPr>
                <w:rFonts w:eastAsia="Times New Roman" w:cs="Arial"/>
                <w:color w:val="000000"/>
                <w:sz w:val="22"/>
                <w:lang w:eastAsia="ru-RU"/>
              </w:rPr>
            </w:pPr>
            <w:r>
              <w:rPr>
                <w:rFonts w:eastAsia="Times New Roman" w:cs="Arial"/>
                <w:color w:val="000000"/>
                <w:sz w:val="22"/>
                <w:lang w:val="en-US" w:eastAsia="ru-RU"/>
              </w:rPr>
              <w:t>Access</w:t>
            </w:r>
          </w:p>
        </w:tc>
      </w:tr>
    </w:tbl>
    <w:p w14:paraId="4770EAC2" w14:textId="77777777" w:rsidR="002653EA" w:rsidRPr="00806EDA" w:rsidRDefault="002653EA" w:rsidP="00E912A0">
      <w:pPr>
        <w:pStyle w:val="2"/>
        <w:overflowPunct/>
        <w:autoSpaceDE/>
        <w:autoSpaceDN/>
        <w:adjustRightInd/>
        <w:spacing w:after="120" w:line="276" w:lineRule="auto"/>
        <w:ind w:left="578" w:hanging="578"/>
        <w:textAlignment w:val="auto"/>
        <w:rPr>
          <w:sz w:val="28"/>
        </w:rPr>
      </w:pPr>
      <w:bookmarkStart w:id="105" w:name="_Toc152151177"/>
      <w:bookmarkStart w:id="106" w:name="_Toc152235773"/>
      <w:bookmarkStart w:id="107" w:name="_Toc153363145"/>
      <w:bookmarkStart w:id="108" w:name="_Toc153363004"/>
      <w:bookmarkStart w:id="109" w:name="_Toc153367097"/>
      <w:bookmarkStart w:id="110" w:name="_Toc153388706"/>
      <w:bookmarkEnd w:id="96"/>
      <w:bookmarkEnd w:id="105"/>
      <w:r w:rsidRPr="00806EDA">
        <w:rPr>
          <w:sz w:val="28"/>
        </w:rPr>
        <w:t>Перечень бизнес-ролей</w:t>
      </w:r>
      <w:bookmarkEnd w:id="106"/>
      <w:bookmarkEnd w:id="107"/>
      <w:bookmarkEnd w:id="108"/>
      <w:bookmarkEnd w:id="109"/>
      <w:bookmarkEnd w:id="110"/>
    </w:p>
    <w:p w14:paraId="20244426" w14:textId="77777777" w:rsidR="00B91A33" w:rsidRPr="007E69A3" w:rsidRDefault="00B91A33" w:rsidP="00EF6115">
      <w:pPr>
        <w:ind w:firstLine="709"/>
        <w:rPr>
          <w:rFonts w:cs="Arial"/>
          <w:sz w:val="22"/>
        </w:rPr>
      </w:pPr>
      <w:r>
        <w:rPr>
          <w:rFonts w:cs="Arial"/>
          <w:sz w:val="22"/>
        </w:rPr>
        <w:t>Реестр</w:t>
      </w:r>
      <w:r w:rsidRPr="007E69A3">
        <w:rPr>
          <w:rFonts w:cs="Arial"/>
          <w:sz w:val="22"/>
        </w:rPr>
        <w:t xml:space="preserve"> бизнес-ролей</w:t>
      </w:r>
      <w:r>
        <w:rPr>
          <w:rFonts w:cs="Arial"/>
          <w:sz w:val="22"/>
        </w:rPr>
        <w:t xml:space="preserve"> приведен в п. 3.5 </w:t>
      </w:r>
      <w:r w:rsidRPr="000A5DD0">
        <w:rPr>
          <w:rFonts w:cs="Arial"/>
          <w:sz w:val="22"/>
        </w:rPr>
        <w:t>ТП на ИТ-решение «Корпоративная платформа ЛИМС»</w:t>
      </w:r>
      <w:r w:rsidRPr="00472F14">
        <w:rPr>
          <w:rFonts w:cs="Arial"/>
          <w:sz w:val="22"/>
        </w:rPr>
        <w:t xml:space="preserve"> </w:t>
      </w:r>
      <w:r w:rsidRPr="000A5DD0">
        <w:rPr>
          <w:rFonts w:cs="Arial"/>
          <w:sz w:val="22"/>
        </w:rPr>
        <w:t>U210001982</w:t>
      </w:r>
      <w:r>
        <w:rPr>
          <w:rFonts w:cs="Arial"/>
          <w:sz w:val="22"/>
        </w:rPr>
        <w:t>.</w:t>
      </w:r>
    </w:p>
    <w:p w14:paraId="4B2C13A6" w14:textId="77777777" w:rsidR="00806EDA" w:rsidRPr="00B3554D" w:rsidRDefault="00806EDA" w:rsidP="00E912A0">
      <w:pPr>
        <w:pStyle w:val="2"/>
        <w:overflowPunct/>
        <w:autoSpaceDE/>
        <w:autoSpaceDN/>
        <w:adjustRightInd/>
        <w:spacing w:after="120" w:line="276" w:lineRule="auto"/>
        <w:ind w:left="578" w:hanging="578"/>
        <w:textAlignment w:val="auto"/>
        <w:rPr>
          <w:sz w:val="28"/>
        </w:rPr>
      </w:pPr>
      <w:bookmarkStart w:id="111" w:name="_Toc464562993"/>
      <w:bookmarkStart w:id="112" w:name="_Toc143095105"/>
      <w:bookmarkStart w:id="113" w:name="_Toc152235774"/>
      <w:bookmarkStart w:id="114" w:name="_Toc153363146"/>
      <w:bookmarkStart w:id="115" w:name="_Toc153363005"/>
      <w:bookmarkStart w:id="116" w:name="_Toc153367098"/>
      <w:bookmarkStart w:id="117" w:name="_Toc153388707"/>
      <w:r w:rsidRPr="00B3554D">
        <w:rPr>
          <w:sz w:val="28"/>
        </w:rPr>
        <w:t>Системные (функциональные) роли</w:t>
      </w:r>
      <w:bookmarkEnd w:id="111"/>
      <w:bookmarkEnd w:id="112"/>
      <w:bookmarkEnd w:id="113"/>
      <w:bookmarkEnd w:id="114"/>
      <w:bookmarkEnd w:id="115"/>
      <w:bookmarkEnd w:id="116"/>
      <w:bookmarkEnd w:id="117"/>
    </w:p>
    <w:p w14:paraId="550CE2CA" w14:textId="77777777" w:rsidR="00EF6115" w:rsidRDefault="00EF6115" w:rsidP="00B3554D">
      <w:pPr>
        <w:ind w:firstLine="709"/>
        <w:rPr>
          <w:rFonts w:cs="Arial"/>
          <w:sz w:val="22"/>
        </w:rPr>
      </w:pPr>
      <w:r>
        <w:rPr>
          <w:rFonts w:cs="Arial"/>
          <w:sz w:val="22"/>
        </w:rPr>
        <w:t>Реестр</w:t>
      </w:r>
      <w:r w:rsidRPr="007E69A3">
        <w:rPr>
          <w:rFonts w:cs="Arial"/>
          <w:sz w:val="22"/>
        </w:rPr>
        <w:t xml:space="preserve"> </w:t>
      </w:r>
      <w:r>
        <w:rPr>
          <w:rFonts w:cs="Arial"/>
          <w:sz w:val="22"/>
        </w:rPr>
        <w:t xml:space="preserve">системных (функциональных) </w:t>
      </w:r>
      <w:r w:rsidRPr="007E69A3">
        <w:rPr>
          <w:rFonts w:cs="Arial"/>
          <w:sz w:val="22"/>
        </w:rPr>
        <w:t>ролей</w:t>
      </w:r>
      <w:r>
        <w:rPr>
          <w:rFonts w:cs="Arial"/>
          <w:sz w:val="22"/>
        </w:rPr>
        <w:t xml:space="preserve"> приведен в п. 3.6 и 5.1.2 </w:t>
      </w:r>
      <w:r w:rsidRPr="000A5DD0">
        <w:rPr>
          <w:rFonts w:cs="Arial"/>
          <w:sz w:val="22"/>
        </w:rPr>
        <w:t>ТП на ИТ-решение «Корпоративная платформа ЛИМС»</w:t>
      </w:r>
      <w:r w:rsidRPr="00472F14">
        <w:rPr>
          <w:rFonts w:cs="Arial"/>
          <w:sz w:val="22"/>
        </w:rPr>
        <w:t xml:space="preserve"> </w:t>
      </w:r>
      <w:r w:rsidRPr="000A5DD0">
        <w:rPr>
          <w:rFonts w:cs="Arial"/>
          <w:sz w:val="22"/>
        </w:rPr>
        <w:t>U210001982</w:t>
      </w:r>
      <w:r>
        <w:rPr>
          <w:rFonts w:cs="Arial"/>
          <w:sz w:val="22"/>
        </w:rPr>
        <w:t>.</w:t>
      </w:r>
    </w:p>
    <w:p w14:paraId="5E185ACE" w14:textId="5C90D96A" w:rsidR="00E73418" w:rsidRDefault="00EF6115" w:rsidP="00882F8F">
      <w:pPr>
        <w:pStyle w:val="12"/>
      </w:pPr>
      <w:r>
        <w:t xml:space="preserve">Матрица соответствия бизнес-ролей и системных ролей представлена в подразделе 5.1.3 </w:t>
      </w:r>
      <w:r w:rsidRPr="000A5DD0">
        <w:t>ТП на ИТ-решение «Корпоративная платформа ЛИМС»</w:t>
      </w:r>
      <w:r w:rsidRPr="00472F14">
        <w:t xml:space="preserve"> </w:t>
      </w:r>
      <w:r w:rsidRPr="000A5DD0">
        <w:t>U210001982</w:t>
      </w:r>
      <w:r>
        <w:t>.</w:t>
      </w:r>
    </w:p>
    <w:p w14:paraId="51EAE267" w14:textId="77777777" w:rsidR="001E094B" w:rsidRPr="00806EDA" w:rsidRDefault="001E094B" w:rsidP="00BB4069">
      <w:pPr>
        <w:pStyle w:val="2"/>
        <w:overflowPunct/>
        <w:autoSpaceDE/>
        <w:autoSpaceDN/>
        <w:adjustRightInd/>
        <w:textAlignment w:val="auto"/>
        <w:rPr>
          <w:sz w:val="28"/>
        </w:rPr>
      </w:pPr>
      <w:bookmarkStart w:id="118" w:name="_Toc152235775"/>
      <w:bookmarkStart w:id="119" w:name="_Toc153363147"/>
      <w:bookmarkStart w:id="120" w:name="_Toc153363006"/>
      <w:bookmarkStart w:id="121" w:name="_Toc153367099"/>
      <w:bookmarkStart w:id="122" w:name="_Toc153388708"/>
      <w:r w:rsidRPr="00806EDA">
        <w:rPr>
          <w:sz w:val="28"/>
        </w:rPr>
        <w:t>Идентификаторы ландшафтов</w:t>
      </w:r>
      <w:bookmarkEnd w:id="118"/>
      <w:bookmarkEnd w:id="119"/>
      <w:bookmarkEnd w:id="120"/>
      <w:bookmarkEnd w:id="121"/>
      <w:bookmarkEnd w:id="122"/>
    </w:p>
    <w:p w14:paraId="00DAF96A" w14:textId="11C3D6B1" w:rsidR="001E094B" w:rsidRPr="007B4D58" w:rsidRDefault="001E094B" w:rsidP="00806EDA">
      <w:pPr>
        <w:pStyle w:val="a3"/>
        <w:keepNext/>
        <w:ind w:firstLine="0"/>
        <w:jc w:val="both"/>
        <w:rPr>
          <w:rFonts w:ascii="Arial" w:hAnsi="Arial" w:cs="Arial"/>
          <w:szCs w:val="20"/>
        </w:rPr>
      </w:pPr>
      <w:bookmarkStart w:id="123" w:name="_Toc148964730"/>
      <w:r w:rsidRPr="007B4D58">
        <w:rPr>
          <w:rFonts w:ascii="Arial" w:hAnsi="Arial" w:cs="Arial"/>
          <w:szCs w:val="20"/>
        </w:rPr>
        <w:t xml:space="preserve">Таблица </w:t>
      </w:r>
      <w:r w:rsidRPr="007B4D58">
        <w:rPr>
          <w:rFonts w:ascii="Arial" w:hAnsi="Arial" w:cs="Arial"/>
          <w:szCs w:val="20"/>
        </w:rPr>
        <w:fldChar w:fldCharType="begin"/>
      </w:r>
      <w:r w:rsidRPr="007E69A3">
        <w:rPr>
          <w:rFonts w:ascii="Arial" w:hAnsi="Arial" w:cs="Arial"/>
          <w:sz w:val="22"/>
          <w:szCs w:val="22"/>
        </w:rPr>
        <w:instrText xml:space="preserve"> SEQ Таблица \* ARABIC </w:instrText>
      </w:r>
      <w:r w:rsidRPr="007B4D58">
        <w:rPr>
          <w:rFonts w:ascii="Arial" w:hAnsi="Arial" w:cs="Arial"/>
          <w:szCs w:val="20"/>
        </w:rPr>
        <w:fldChar w:fldCharType="separate"/>
      </w:r>
      <w:r w:rsidR="00181C3D">
        <w:rPr>
          <w:rFonts w:ascii="Arial" w:hAnsi="Arial" w:cs="Arial"/>
          <w:noProof/>
          <w:sz w:val="22"/>
          <w:szCs w:val="22"/>
        </w:rPr>
        <w:t>13</w:t>
      </w:r>
      <w:r w:rsidRPr="007B4D58">
        <w:rPr>
          <w:rFonts w:ascii="Arial" w:hAnsi="Arial" w:cs="Arial"/>
          <w:szCs w:val="20"/>
        </w:rPr>
        <w:fldChar w:fldCharType="end"/>
      </w:r>
      <w:r w:rsidRPr="007B4D58">
        <w:rPr>
          <w:rFonts w:ascii="Arial" w:hAnsi="Arial" w:cs="Arial"/>
          <w:szCs w:val="20"/>
        </w:rPr>
        <w:t>. Идентификаторы ландшафтов на кластерах контейнеризации</w:t>
      </w:r>
      <w:bookmarkEnd w:id="123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2794"/>
        <w:gridCol w:w="2999"/>
        <w:gridCol w:w="3402"/>
      </w:tblGrid>
      <w:tr w:rsidR="005B1ED2" w:rsidRPr="007E69A3" w14:paraId="66981A1F" w14:textId="77777777" w:rsidTr="004C4655">
        <w:trPr>
          <w:trHeight w:val="340"/>
          <w:tblHeader/>
        </w:trPr>
        <w:tc>
          <w:tcPr>
            <w:tcW w:w="0" w:type="auto"/>
            <w:shd w:val="clear" w:color="auto" w:fill="0070BA"/>
          </w:tcPr>
          <w:p w14:paraId="6B9F0510" w14:textId="77777777" w:rsidR="005B1ED2" w:rsidRPr="00806EDA" w:rsidRDefault="005B1ED2" w:rsidP="004C4655">
            <w:pPr>
              <w:spacing w:after="0"/>
              <w:ind w:firstLine="0"/>
              <w:jc w:val="center"/>
              <w:rPr>
                <w:rFonts w:cs="Arial"/>
                <w:szCs w:val="20"/>
              </w:rPr>
            </w:pPr>
            <w:r w:rsidRPr="00806EDA">
              <w:rPr>
                <w:rFonts w:cs="Arial"/>
                <w:b/>
                <w:color w:val="FFFFFF"/>
                <w:szCs w:val="20"/>
              </w:rPr>
              <w:t>№</w:t>
            </w:r>
          </w:p>
        </w:tc>
        <w:tc>
          <w:tcPr>
            <w:tcW w:w="2794" w:type="dxa"/>
            <w:shd w:val="clear" w:color="auto" w:fill="0070BA"/>
            <w:noWrap/>
          </w:tcPr>
          <w:p w14:paraId="4E922170" w14:textId="77777777" w:rsidR="005B1ED2" w:rsidRPr="00806EDA" w:rsidRDefault="005B1ED2" w:rsidP="004C4655">
            <w:pPr>
              <w:spacing w:after="0"/>
              <w:ind w:firstLine="0"/>
              <w:jc w:val="center"/>
              <w:rPr>
                <w:rFonts w:cs="Arial"/>
                <w:szCs w:val="20"/>
              </w:rPr>
            </w:pPr>
            <w:r w:rsidRPr="00806EDA">
              <w:rPr>
                <w:rFonts w:cs="Arial"/>
                <w:b/>
                <w:color w:val="FFFFFF"/>
                <w:szCs w:val="20"/>
              </w:rPr>
              <w:t>Ландшафт</w:t>
            </w:r>
          </w:p>
        </w:tc>
        <w:tc>
          <w:tcPr>
            <w:tcW w:w="2999" w:type="dxa"/>
            <w:shd w:val="clear" w:color="auto" w:fill="0070BA"/>
          </w:tcPr>
          <w:p w14:paraId="53191BF7" w14:textId="77777777" w:rsidR="005B1ED2" w:rsidRDefault="005B1ED2" w:rsidP="004C4655">
            <w:pPr>
              <w:spacing w:after="0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  <w:r w:rsidRPr="00806EDA">
              <w:rPr>
                <w:rFonts w:cs="Arial"/>
                <w:b/>
                <w:color w:val="FFFFFF"/>
                <w:szCs w:val="20"/>
              </w:rPr>
              <w:t xml:space="preserve">Кластер </w:t>
            </w:r>
          </w:p>
          <w:p w14:paraId="571996FC" w14:textId="37EE7C08" w:rsidR="005B1ED2" w:rsidRPr="00806EDA" w:rsidRDefault="005B1ED2" w:rsidP="004C4655">
            <w:pPr>
              <w:spacing w:after="0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  <w:r w:rsidRPr="00806EDA">
              <w:rPr>
                <w:rFonts w:cs="Arial"/>
                <w:b/>
                <w:color w:val="FFFFFF"/>
                <w:szCs w:val="20"/>
              </w:rPr>
              <w:t>контейнеризации</w:t>
            </w:r>
          </w:p>
        </w:tc>
        <w:tc>
          <w:tcPr>
            <w:tcW w:w="3402" w:type="dxa"/>
            <w:shd w:val="clear" w:color="FFFFFF" w:fill="0070BA"/>
          </w:tcPr>
          <w:p w14:paraId="31175156" w14:textId="77777777" w:rsidR="005B1ED2" w:rsidRPr="00806EDA" w:rsidRDefault="005B1ED2" w:rsidP="004C4655">
            <w:pPr>
              <w:spacing w:after="0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  <w:r w:rsidRPr="00806EDA">
              <w:rPr>
                <w:rFonts w:cs="Arial"/>
                <w:b/>
                <w:color w:val="FFFFFF"/>
                <w:szCs w:val="20"/>
              </w:rPr>
              <w:t>Нэймспэйс</w:t>
            </w:r>
          </w:p>
        </w:tc>
      </w:tr>
      <w:tr w:rsidR="005B1ED2" w:rsidRPr="0087087F" w14:paraId="03855367" w14:textId="77777777" w:rsidTr="004C4655">
        <w:trPr>
          <w:trHeight w:val="340"/>
        </w:trPr>
        <w:tc>
          <w:tcPr>
            <w:tcW w:w="0" w:type="auto"/>
          </w:tcPr>
          <w:p w14:paraId="742EF4D8" w14:textId="77777777" w:rsidR="005B1ED2" w:rsidRPr="007E69A3" w:rsidRDefault="005B1ED2" w:rsidP="004C4655">
            <w:pPr>
              <w:pStyle w:val="afc"/>
              <w:numPr>
                <w:ilvl w:val="0"/>
                <w:numId w:val="7"/>
              </w:numPr>
              <w:spacing w:after="0"/>
              <w:ind w:left="27" w:right="456" w:firstLine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794" w:type="dxa"/>
            <w:noWrap/>
          </w:tcPr>
          <w:p w14:paraId="4873FDA7" w14:textId="3117CB21" w:rsidR="005B1ED2" w:rsidRPr="00C373DE" w:rsidRDefault="005B1ED2" w:rsidP="004C4655">
            <w:pPr>
              <w:spacing w:after="0"/>
              <w:ind w:firstLine="0"/>
              <w:rPr>
                <w:rFonts w:cs="Arial"/>
                <w:sz w:val="22"/>
              </w:rPr>
            </w:pPr>
            <w:r w:rsidRPr="007E69A3">
              <w:rPr>
                <w:rFonts w:cs="Arial"/>
                <w:sz w:val="22"/>
              </w:rPr>
              <w:t xml:space="preserve">Продуктивный ландшафт </w:t>
            </w:r>
            <w:r>
              <w:rPr>
                <w:rFonts w:cs="Arial"/>
                <w:sz w:val="22"/>
              </w:rPr>
              <w:t>ЛИМС</w:t>
            </w:r>
          </w:p>
        </w:tc>
        <w:tc>
          <w:tcPr>
            <w:tcW w:w="2999" w:type="dxa"/>
          </w:tcPr>
          <w:p w14:paraId="24D6BAD3" w14:textId="78D87146" w:rsidR="005B1ED2" w:rsidRPr="007E69A3" w:rsidRDefault="005B1ED2" w:rsidP="004C4655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lang w:val="en-US"/>
              </w:rPr>
              <w:t>Prod</w:t>
            </w:r>
            <w:r w:rsidRPr="005B1ED2">
              <w:rPr>
                <w:rFonts w:cs="Arial"/>
                <w:sz w:val="22"/>
              </w:rPr>
              <w:t xml:space="preserve"> OKD4</w:t>
            </w:r>
          </w:p>
        </w:tc>
        <w:tc>
          <w:tcPr>
            <w:tcW w:w="3402" w:type="dxa"/>
          </w:tcPr>
          <w:p w14:paraId="74A3A0B6" w14:textId="77777777" w:rsidR="0087087F" w:rsidRPr="0087087F" w:rsidRDefault="0087087F" w:rsidP="004C4655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 w:rsidRPr="0087087F">
              <w:rPr>
                <w:rFonts w:cs="Arial"/>
                <w:sz w:val="22"/>
                <w:lang w:val="en-US"/>
              </w:rPr>
              <w:t>lims-infr</w:t>
            </w:r>
          </w:p>
          <w:p w14:paraId="445964BF" w14:textId="77777777" w:rsidR="0087087F" w:rsidRPr="0087087F" w:rsidRDefault="0087087F" w:rsidP="004C4655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 w:rsidRPr="0087087F">
              <w:rPr>
                <w:rFonts w:cs="Arial"/>
                <w:sz w:val="22"/>
                <w:lang w:val="en-US"/>
              </w:rPr>
              <w:t>lims-plat</w:t>
            </w:r>
          </w:p>
          <w:p w14:paraId="347ACC2E" w14:textId="77777777" w:rsidR="0087087F" w:rsidRPr="0087087F" w:rsidRDefault="0087087F" w:rsidP="004C4655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 w:rsidRPr="0087087F">
              <w:rPr>
                <w:rFonts w:cs="Arial"/>
                <w:sz w:val="22"/>
                <w:lang w:val="en-US"/>
              </w:rPr>
              <w:t>lims-zql</w:t>
            </w:r>
          </w:p>
          <w:p w14:paraId="65F7BD8D" w14:textId="77777777" w:rsidR="0087087F" w:rsidRPr="0087087F" w:rsidRDefault="0087087F" w:rsidP="004C4655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 w:rsidRPr="0087087F">
              <w:rPr>
                <w:rFonts w:cs="Arial"/>
                <w:sz w:val="22"/>
                <w:lang w:val="en-US"/>
              </w:rPr>
              <w:t>lims-gldk</w:t>
            </w:r>
          </w:p>
          <w:p w14:paraId="6C2FB6F1" w14:textId="77777777" w:rsidR="0087087F" w:rsidRPr="0087087F" w:rsidRDefault="0087087F" w:rsidP="004C4655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 w:rsidRPr="0087087F">
              <w:rPr>
                <w:rFonts w:cs="Arial"/>
                <w:sz w:val="22"/>
                <w:lang w:val="en-US"/>
              </w:rPr>
              <w:lastRenderedPageBreak/>
              <w:t>lims-geos</w:t>
            </w:r>
          </w:p>
          <w:p w14:paraId="4952AB60" w14:textId="227E84CA" w:rsidR="005B1ED2" w:rsidRPr="007E69A3" w:rsidRDefault="0087087F" w:rsidP="004C4655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 w:rsidRPr="0087087F">
              <w:rPr>
                <w:rFonts w:cs="Arial"/>
                <w:sz w:val="22"/>
                <w:lang w:val="en-US"/>
              </w:rPr>
              <w:t>lims-tazv</w:t>
            </w:r>
          </w:p>
        </w:tc>
      </w:tr>
      <w:tr w:rsidR="005B1ED2" w:rsidRPr="0087087F" w14:paraId="69E2321A" w14:textId="77777777" w:rsidTr="004C4655">
        <w:trPr>
          <w:trHeight w:val="340"/>
        </w:trPr>
        <w:tc>
          <w:tcPr>
            <w:tcW w:w="0" w:type="auto"/>
          </w:tcPr>
          <w:p w14:paraId="2CDD3B82" w14:textId="77777777" w:rsidR="005B1ED2" w:rsidRPr="007E69A3" w:rsidRDefault="005B1ED2" w:rsidP="004C4655">
            <w:pPr>
              <w:pStyle w:val="afc"/>
              <w:numPr>
                <w:ilvl w:val="0"/>
                <w:numId w:val="7"/>
              </w:numPr>
              <w:spacing w:after="0"/>
              <w:ind w:left="27" w:right="456" w:firstLine="0"/>
              <w:rPr>
                <w:rFonts w:ascii="Arial" w:hAnsi="Arial" w:cs="Arial"/>
                <w:lang w:val="en-US" w:eastAsia="ru-RU"/>
              </w:rPr>
            </w:pPr>
          </w:p>
        </w:tc>
        <w:tc>
          <w:tcPr>
            <w:tcW w:w="2794" w:type="dxa"/>
            <w:noWrap/>
          </w:tcPr>
          <w:p w14:paraId="3E40C0B2" w14:textId="6AB904AF" w:rsidR="005B1ED2" w:rsidRPr="007E69A3" w:rsidRDefault="005B1ED2" w:rsidP="004C4655">
            <w:pPr>
              <w:spacing w:after="0"/>
              <w:ind w:firstLine="0"/>
              <w:rPr>
                <w:rFonts w:cs="Arial"/>
                <w:sz w:val="22"/>
              </w:rPr>
            </w:pPr>
            <w:r w:rsidRPr="007E69A3">
              <w:rPr>
                <w:rFonts w:cs="Arial"/>
                <w:sz w:val="22"/>
              </w:rPr>
              <w:t>Пре</w:t>
            </w:r>
            <w:r>
              <w:rPr>
                <w:rFonts w:cs="Arial"/>
                <w:sz w:val="22"/>
              </w:rPr>
              <w:t>д</w:t>
            </w:r>
            <w:r w:rsidRPr="007E69A3">
              <w:rPr>
                <w:rFonts w:cs="Arial"/>
                <w:sz w:val="22"/>
              </w:rPr>
              <w:t xml:space="preserve">продуктивный ландшафт </w:t>
            </w:r>
            <w:r>
              <w:rPr>
                <w:rFonts w:cs="Arial"/>
                <w:sz w:val="22"/>
              </w:rPr>
              <w:t>ЛИМС</w:t>
            </w:r>
          </w:p>
        </w:tc>
        <w:tc>
          <w:tcPr>
            <w:tcW w:w="2999" w:type="dxa"/>
          </w:tcPr>
          <w:p w14:paraId="552D37AB" w14:textId="27807AD7" w:rsidR="005B1ED2" w:rsidRPr="007E69A3" w:rsidRDefault="005B1ED2" w:rsidP="004C4655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lang w:val="en-US"/>
              </w:rPr>
              <w:t>PreProd</w:t>
            </w:r>
            <w:r w:rsidRPr="005B1ED2">
              <w:rPr>
                <w:rFonts w:cs="Arial"/>
                <w:sz w:val="22"/>
              </w:rPr>
              <w:t xml:space="preserve"> OKD4</w:t>
            </w:r>
          </w:p>
        </w:tc>
        <w:tc>
          <w:tcPr>
            <w:tcW w:w="3402" w:type="dxa"/>
          </w:tcPr>
          <w:p w14:paraId="43520794" w14:textId="77777777" w:rsidR="0087087F" w:rsidRPr="0087087F" w:rsidRDefault="0087087F" w:rsidP="004C4655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 w:rsidRPr="0087087F">
              <w:rPr>
                <w:rFonts w:cs="Arial"/>
                <w:sz w:val="22"/>
                <w:lang w:val="en-US"/>
              </w:rPr>
              <w:t>lims-infr</w:t>
            </w:r>
          </w:p>
          <w:p w14:paraId="3CF99201" w14:textId="77777777" w:rsidR="0087087F" w:rsidRPr="0087087F" w:rsidRDefault="0087087F" w:rsidP="004C4655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 w:rsidRPr="0087087F">
              <w:rPr>
                <w:rFonts w:cs="Arial"/>
                <w:sz w:val="22"/>
                <w:lang w:val="en-US"/>
              </w:rPr>
              <w:t>lims-plat</w:t>
            </w:r>
          </w:p>
          <w:p w14:paraId="4D631704" w14:textId="77777777" w:rsidR="0087087F" w:rsidRPr="0087087F" w:rsidRDefault="0087087F" w:rsidP="004C4655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 w:rsidRPr="0087087F">
              <w:rPr>
                <w:rFonts w:cs="Arial"/>
                <w:sz w:val="22"/>
                <w:lang w:val="en-US"/>
              </w:rPr>
              <w:t>lims-zql</w:t>
            </w:r>
          </w:p>
          <w:p w14:paraId="6D76C872" w14:textId="77777777" w:rsidR="0087087F" w:rsidRPr="0087087F" w:rsidRDefault="0087087F" w:rsidP="004C4655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 w:rsidRPr="0087087F">
              <w:rPr>
                <w:rFonts w:cs="Arial"/>
                <w:sz w:val="22"/>
                <w:lang w:val="en-US"/>
              </w:rPr>
              <w:t>lims-gldk</w:t>
            </w:r>
          </w:p>
          <w:p w14:paraId="00F4AF02" w14:textId="77777777" w:rsidR="0087087F" w:rsidRPr="0087087F" w:rsidRDefault="0087087F" w:rsidP="004C4655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 w:rsidRPr="0087087F">
              <w:rPr>
                <w:rFonts w:cs="Arial"/>
                <w:sz w:val="22"/>
                <w:lang w:val="en-US"/>
              </w:rPr>
              <w:t>lims-geos</w:t>
            </w:r>
          </w:p>
          <w:p w14:paraId="7A715BF8" w14:textId="06F55C61" w:rsidR="005B1ED2" w:rsidRPr="007E69A3" w:rsidRDefault="0087087F" w:rsidP="004C4655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 w:rsidRPr="0087087F">
              <w:rPr>
                <w:rFonts w:cs="Arial"/>
                <w:sz w:val="22"/>
                <w:lang w:val="en-US"/>
              </w:rPr>
              <w:t>lims-tazv</w:t>
            </w:r>
          </w:p>
        </w:tc>
      </w:tr>
    </w:tbl>
    <w:p w14:paraId="6896C46A" w14:textId="26FC3A87" w:rsidR="00693C3B" w:rsidRDefault="00693C3B" w:rsidP="00A5178F">
      <w:pPr>
        <w:ind w:firstLine="709"/>
        <w:rPr>
          <w:sz w:val="22"/>
        </w:rPr>
      </w:pPr>
      <w:bookmarkStart w:id="124" w:name="_Toc152230608"/>
      <w:bookmarkStart w:id="125" w:name="_Toc152230613"/>
      <w:bookmarkStart w:id="126" w:name="_Toc152230618"/>
      <w:bookmarkStart w:id="127" w:name="_Toc152230623"/>
      <w:bookmarkStart w:id="128" w:name="_Toc152151181"/>
      <w:bookmarkEnd w:id="124"/>
      <w:bookmarkEnd w:id="125"/>
      <w:bookmarkEnd w:id="126"/>
      <w:bookmarkEnd w:id="127"/>
      <w:bookmarkEnd w:id="128"/>
      <w:r w:rsidRPr="00882F8F">
        <w:rPr>
          <w:sz w:val="22"/>
        </w:rPr>
        <w:t>Матрица доступа системных ролей к функциям системы приведена в Приложении № 4 к ТП на ИТ-решение «Корпоративная платформа ЛИМС» U210001982.</w:t>
      </w:r>
    </w:p>
    <w:p w14:paraId="031FD092" w14:textId="77777777" w:rsidR="00F97CE4" w:rsidRPr="00693C3B" w:rsidRDefault="00F97CE4" w:rsidP="00A5178F">
      <w:pPr>
        <w:ind w:firstLine="709"/>
        <w:rPr>
          <w:rFonts w:cs="Arial"/>
          <w:strike/>
          <w:sz w:val="22"/>
        </w:rPr>
      </w:pPr>
    </w:p>
    <w:p w14:paraId="2BD48FC8" w14:textId="77777777" w:rsidR="00735E83" w:rsidRDefault="00735E83" w:rsidP="00555B5E">
      <w:pPr>
        <w:pStyle w:val="2"/>
        <w:overflowPunct/>
        <w:autoSpaceDE/>
        <w:autoSpaceDN/>
        <w:adjustRightInd/>
        <w:textAlignment w:val="auto"/>
        <w:rPr>
          <w:sz w:val="28"/>
          <w:highlight w:val="yellow"/>
        </w:rPr>
        <w:sectPr w:rsidR="00735E83" w:rsidSect="00355464">
          <w:headerReference w:type="default" r:id="rId9"/>
          <w:footerReference w:type="default" r:id="rId10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bookmarkStart w:id="129" w:name="_Toc152151183"/>
      <w:bookmarkStart w:id="130" w:name="_Toc152151184"/>
      <w:bookmarkStart w:id="131" w:name="_Toc152151185"/>
      <w:bookmarkStart w:id="132" w:name="_Toc153363148"/>
      <w:bookmarkStart w:id="133" w:name="_Toc153363007"/>
      <w:bookmarkStart w:id="134" w:name="_Toc152235777"/>
      <w:bookmarkEnd w:id="129"/>
      <w:bookmarkEnd w:id="130"/>
      <w:bookmarkEnd w:id="131"/>
    </w:p>
    <w:p w14:paraId="02081A61" w14:textId="5AE8B533" w:rsidR="00DE2B3F" w:rsidRPr="00F837F2" w:rsidRDefault="00DE2B3F" w:rsidP="00555B5E">
      <w:pPr>
        <w:pStyle w:val="2"/>
        <w:overflowPunct/>
        <w:autoSpaceDE/>
        <w:autoSpaceDN/>
        <w:adjustRightInd/>
        <w:textAlignment w:val="auto"/>
        <w:rPr>
          <w:sz w:val="28"/>
        </w:rPr>
      </w:pPr>
      <w:bookmarkStart w:id="135" w:name="_Toc153367100"/>
      <w:bookmarkStart w:id="136" w:name="_Toc153388709"/>
      <w:r w:rsidRPr="00987C80">
        <w:rPr>
          <w:sz w:val="28"/>
        </w:rPr>
        <w:lastRenderedPageBreak/>
        <w:t>Маппинг Базовых ролей</w:t>
      </w:r>
      <w:bookmarkEnd w:id="132"/>
      <w:bookmarkEnd w:id="133"/>
      <w:bookmarkEnd w:id="135"/>
      <w:bookmarkEnd w:id="136"/>
    </w:p>
    <w:p w14:paraId="349E9B06" w14:textId="6CCFAAB4" w:rsidR="00DD1A71" w:rsidRDefault="00DD1A71" w:rsidP="00DD1A71">
      <w:pPr>
        <w:ind w:firstLine="709"/>
        <w:rPr>
          <w:rFonts w:cs="Arial"/>
          <w:sz w:val="22"/>
        </w:rPr>
      </w:pPr>
      <w:r>
        <w:rPr>
          <w:rFonts w:cs="Arial"/>
          <w:sz w:val="22"/>
        </w:rPr>
        <w:t>Маппинг ролей</w:t>
      </w:r>
      <w:r w:rsidRPr="007E69A3">
        <w:rPr>
          <w:rFonts w:cs="Arial"/>
          <w:sz w:val="22"/>
        </w:rPr>
        <w:t xml:space="preserve"> для модулей</w:t>
      </w:r>
      <w:r w:rsidRPr="00877B81">
        <w:rPr>
          <w:rFonts w:cs="Arial"/>
          <w:sz w:val="22"/>
        </w:rPr>
        <w:t xml:space="preserve"> </w:t>
      </w:r>
      <w:r>
        <w:rPr>
          <w:rFonts w:cs="Arial"/>
          <w:color w:val="000000"/>
          <w:sz w:val="22"/>
          <w:lang w:val="en-US" w:eastAsia="ru-RU"/>
        </w:rPr>
        <w:t>ZQL</w:t>
      </w:r>
      <w:r w:rsidRPr="00877B81">
        <w:rPr>
          <w:rFonts w:cs="Arial"/>
          <w:color w:val="000000"/>
          <w:sz w:val="22"/>
          <w:lang w:eastAsia="ru-RU"/>
        </w:rPr>
        <w:t xml:space="preserve"> </w:t>
      </w:r>
      <w:r>
        <w:rPr>
          <w:rFonts w:cs="Arial"/>
          <w:color w:val="000000"/>
          <w:sz w:val="22"/>
          <w:lang w:eastAsia="ru-RU"/>
        </w:rPr>
        <w:t>КОРП ЛИМС</w:t>
      </w:r>
      <w:r w:rsidRPr="007E69A3">
        <w:rPr>
          <w:rFonts w:cs="Arial"/>
          <w:sz w:val="22"/>
        </w:rPr>
        <w:t xml:space="preserve"> представлены </w:t>
      </w:r>
      <w:r>
        <w:rPr>
          <w:rFonts w:cs="Arial"/>
          <w:sz w:val="22"/>
        </w:rPr>
        <w:t>в</w:t>
      </w:r>
      <w:r w:rsidRPr="007E69A3">
        <w:rPr>
          <w:rFonts w:cs="Arial"/>
          <w:sz w:val="22"/>
        </w:rPr>
        <w:t xml:space="preserve"> </w:t>
      </w:r>
      <w:r w:rsidR="00462304" w:rsidRPr="00462304">
        <w:rPr>
          <w:rFonts w:cs="Arial"/>
          <w:sz w:val="22"/>
        </w:rPr>
        <w:fldChar w:fldCharType="begin"/>
      </w:r>
      <w:r w:rsidR="00462304" w:rsidRPr="00462304">
        <w:rPr>
          <w:rFonts w:cs="Arial"/>
          <w:sz w:val="22"/>
        </w:rPr>
        <w:instrText xml:space="preserve"> REF _Ref153386471 \h </w:instrText>
      </w:r>
      <w:r w:rsidR="00462304">
        <w:rPr>
          <w:rFonts w:cs="Arial"/>
          <w:sz w:val="22"/>
        </w:rPr>
        <w:instrText xml:space="preserve"> \* MERGEFORMAT </w:instrText>
      </w:r>
      <w:r w:rsidR="00462304" w:rsidRPr="00462304">
        <w:rPr>
          <w:rFonts w:cs="Arial"/>
          <w:sz w:val="22"/>
        </w:rPr>
      </w:r>
      <w:r w:rsidR="00462304" w:rsidRPr="00462304">
        <w:rPr>
          <w:rFonts w:cs="Arial"/>
          <w:sz w:val="22"/>
        </w:rPr>
        <w:fldChar w:fldCharType="separate"/>
      </w:r>
      <w:r w:rsidR="00462304" w:rsidRPr="00AC6379">
        <w:rPr>
          <w:rFonts w:cs="Arial"/>
          <w:sz w:val="22"/>
        </w:rPr>
        <w:t xml:space="preserve">Таблице </w:t>
      </w:r>
      <w:r w:rsidR="00462304" w:rsidRPr="00462304">
        <w:rPr>
          <w:rFonts w:cs="Arial"/>
          <w:noProof/>
          <w:sz w:val="22"/>
        </w:rPr>
        <w:t>14</w:t>
      </w:r>
      <w:r w:rsidR="00462304" w:rsidRPr="00462304">
        <w:rPr>
          <w:rFonts w:cs="Arial"/>
          <w:sz w:val="22"/>
        </w:rPr>
        <w:fldChar w:fldCharType="end"/>
      </w:r>
      <w:r w:rsidRPr="00462304">
        <w:rPr>
          <w:rFonts w:cs="Arial"/>
          <w:sz w:val="22"/>
        </w:rPr>
        <w:t>.</w:t>
      </w:r>
      <w:r>
        <w:rPr>
          <w:rFonts w:cs="Arial"/>
          <w:sz w:val="22"/>
        </w:rPr>
        <w:t xml:space="preserve"> При мультитенантной инсталляции может быть применен префикс или суффик тенната</w:t>
      </w:r>
      <w:r w:rsidR="00825996">
        <w:rPr>
          <w:rFonts w:cs="Arial"/>
          <w:sz w:val="22"/>
        </w:rPr>
        <w:t xml:space="preserve"> Платформы и/или </w:t>
      </w:r>
      <w:r w:rsidR="00825996">
        <w:rPr>
          <w:rFonts w:cs="Arial"/>
          <w:sz w:val="22"/>
          <w:lang w:val="en-US"/>
        </w:rPr>
        <w:t>ZQL</w:t>
      </w:r>
      <w:r>
        <w:rPr>
          <w:rFonts w:cs="Arial"/>
          <w:sz w:val="22"/>
        </w:rPr>
        <w:t>.</w:t>
      </w:r>
    </w:p>
    <w:p w14:paraId="43AE08A6" w14:textId="77777777" w:rsidR="00DD1A71" w:rsidRDefault="00DD1A71" w:rsidP="00DD1A71">
      <w:pPr>
        <w:ind w:firstLine="709"/>
        <w:rPr>
          <w:rFonts w:cs="Arial"/>
          <w:sz w:val="22"/>
        </w:rPr>
      </w:pPr>
      <w:r>
        <w:rPr>
          <w:rFonts w:cs="Arial"/>
          <w:sz w:val="22"/>
        </w:rPr>
        <w:t>Пример (</w:t>
      </w:r>
      <w:r w:rsidRPr="00E12FD6">
        <w:rPr>
          <w:rFonts w:cs="Arial"/>
          <w:sz w:val="22"/>
        </w:rPr>
        <w:t>lims_plat__lims-geos__zif-om-extensions-core</w:t>
      </w:r>
      <w:r>
        <w:rPr>
          <w:rFonts w:cs="Arial"/>
          <w:sz w:val="22"/>
        </w:rPr>
        <w:t xml:space="preserve">): </w:t>
      </w:r>
      <w:r w:rsidRPr="00B41A34">
        <w:rPr>
          <w:rFonts w:cs="Arial"/>
          <w:sz w:val="22"/>
        </w:rPr>
        <w:t>{</w:t>
      </w:r>
      <w:r>
        <w:rPr>
          <w:rFonts w:cs="Arial"/>
          <w:sz w:val="22"/>
        </w:rPr>
        <w:t xml:space="preserve">наименование тенанта </w:t>
      </w:r>
      <w:proofErr w:type="gramStart"/>
      <w:r>
        <w:rPr>
          <w:rFonts w:cs="Arial"/>
          <w:sz w:val="22"/>
        </w:rPr>
        <w:t>Платформы</w:t>
      </w:r>
      <w:r w:rsidRPr="00B41A34">
        <w:rPr>
          <w:rFonts w:cs="Arial"/>
          <w:sz w:val="22"/>
        </w:rPr>
        <w:t>}</w:t>
      </w:r>
      <w:r>
        <w:rPr>
          <w:rFonts w:cs="Arial"/>
          <w:sz w:val="22"/>
        </w:rPr>
        <w:t>_</w:t>
      </w:r>
      <w:proofErr w:type="gramEnd"/>
      <w:r>
        <w:rPr>
          <w:rFonts w:cs="Arial"/>
          <w:sz w:val="22"/>
        </w:rPr>
        <w:t>_</w:t>
      </w:r>
      <w:r w:rsidRPr="004976E9">
        <w:rPr>
          <w:rFonts w:cs="Arial"/>
          <w:sz w:val="22"/>
        </w:rPr>
        <w:t>{</w:t>
      </w:r>
      <w:r>
        <w:rPr>
          <w:rFonts w:cs="Arial"/>
          <w:sz w:val="22"/>
        </w:rPr>
        <w:t>наименование тенанта</w:t>
      </w:r>
      <w:r w:rsidRPr="004976E9">
        <w:rPr>
          <w:rFonts w:cs="Arial"/>
          <w:sz w:val="22"/>
        </w:rPr>
        <w:t>}</w:t>
      </w:r>
      <w:r>
        <w:rPr>
          <w:rFonts w:cs="Arial"/>
          <w:sz w:val="22"/>
        </w:rPr>
        <w:t>__Наименование клиента</w:t>
      </w:r>
    </w:p>
    <w:p w14:paraId="31FB14FC" w14:textId="2CC4898F" w:rsidR="00DD1A71" w:rsidRPr="00D05338" w:rsidRDefault="00825996" w:rsidP="00A87BBB">
      <w:pPr>
        <w:ind w:firstLine="709"/>
        <w:rPr>
          <w:rFonts w:cs="Arial"/>
          <w:sz w:val="22"/>
        </w:rPr>
      </w:pPr>
      <w:r>
        <w:rPr>
          <w:rFonts w:cs="Arial"/>
          <w:sz w:val="22"/>
        </w:rPr>
        <w:t>Следует учитывать, что маппинг может производится только на роли соответствующи</w:t>
      </w:r>
      <w:r w:rsidR="005956A4">
        <w:rPr>
          <w:rFonts w:cs="Arial"/>
          <w:sz w:val="22"/>
        </w:rPr>
        <w:t>х</w:t>
      </w:r>
      <w:r w:rsidR="00925A3A">
        <w:rPr>
          <w:rFonts w:cs="Arial"/>
          <w:sz w:val="22"/>
        </w:rPr>
        <w:t xml:space="preserve"> тенантов или</w:t>
      </w:r>
      <w:r w:rsidR="00C116F9">
        <w:rPr>
          <w:rFonts w:cs="Arial"/>
          <w:sz w:val="22"/>
        </w:rPr>
        <w:t xml:space="preserve"> на общую</w:t>
      </w:r>
      <w:r w:rsidR="006226DC">
        <w:rPr>
          <w:rFonts w:cs="Arial"/>
          <w:sz w:val="22"/>
        </w:rPr>
        <w:t xml:space="preserve"> роль не привязанную к конкретному тенанту.</w:t>
      </w:r>
    </w:p>
    <w:p w14:paraId="1F2E5CE5" w14:textId="7239E45F" w:rsidR="00735E83" w:rsidRPr="009B7D80" w:rsidRDefault="00735E83" w:rsidP="00735E83">
      <w:pPr>
        <w:pStyle w:val="a3"/>
        <w:keepNext/>
        <w:ind w:firstLine="0"/>
        <w:jc w:val="both"/>
        <w:rPr>
          <w:rFonts w:ascii="Arial" w:hAnsi="Arial" w:cs="Arial"/>
          <w:szCs w:val="20"/>
        </w:rPr>
      </w:pPr>
      <w:bookmarkStart w:id="137" w:name="_Ref153386471"/>
      <w:r w:rsidRPr="007B4D58">
        <w:rPr>
          <w:rFonts w:ascii="Arial" w:hAnsi="Arial" w:cs="Arial"/>
          <w:szCs w:val="20"/>
        </w:rPr>
        <w:t xml:space="preserve">Таблица </w:t>
      </w:r>
      <w:r w:rsidRPr="007B4D58">
        <w:rPr>
          <w:rFonts w:ascii="Arial" w:hAnsi="Arial" w:cs="Arial"/>
          <w:szCs w:val="20"/>
        </w:rPr>
        <w:fldChar w:fldCharType="begin"/>
      </w:r>
      <w:r w:rsidRPr="007E69A3">
        <w:rPr>
          <w:rFonts w:ascii="Arial" w:hAnsi="Arial" w:cs="Arial"/>
          <w:sz w:val="22"/>
          <w:szCs w:val="22"/>
        </w:rPr>
        <w:instrText xml:space="preserve"> SEQ Таблица \* ARABIC </w:instrText>
      </w:r>
      <w:r w:rsidRPr="007B4D58">
        <w:rPr>
          <w:rFonts w:ascii="Arial" w:hAnsi="Arial" w:cs="Arial"/>
          <w:szCs w:val="20"/>
        </w:rPr>
        <w:fldChar w:fldCharType="separate"/>
      </w:r>
      <w:r w:rsidR="00181C3D">
        <w:rPr>
          <w:rFonts w:ascii="Arial" w:hAnsi="Arial" w:cs="Arial"/>
          <w:noProof/>
          <w:sz w:val="22"/>
          <w:szCs w:val="22"/>
        </w:rPr>
        <w:t>14</w:t>
      </w:r>
      <w:r w:rsidRPr="007B4D58">
        <w:rPr>
          <w:rFonts w:ascii="Arial" w:hAnsi="Arial" w:cs="Arial"/>
          <w:szCs w:val="20"/>
        </w:rPr>
        <w:fldChar w:fldCharType="end"/>
      </w:r>
      <w:bookmarkEnd w:id="137"/>
      <w:r w:rsidRPr="007B4D58">
        <w:rPr>
          <w:rFonts w:ascii="Arial" w:hAnsi="Arial" w:cs="Arial"/>
          <w:szCs w:val="20"/>
        </w:rPr>
        <w:t xml:space="preserve">. </w:t>
      </w:r>
      <w:r w:rsidR="00617FB3">
        <w:rPr>
          <w:rFonts w:ascii="Arial" w:hAnsi="Arial" w:cs="Arial"/>
          <w:szCs w:val="20"/>
        </w:rPr>
        <w:t xml:space="preserve">Маппинг </w:t>
      </w:r>
      <w:r w:rsidR="00EE3EA3">
        <w:rPr>
          <w:rFonts w:ascii="Arial" w:hAnsi="Arial" w:cs="Arial"/>
          <w:szCs w:val="20"/>
        </w:rPr>
        <w:t>Б</w:t>
      </w:r>
      <w:r w:rsidR="00617FB3">
        <w:rPr>
          <w:rFonts w:ascii="Arial" w:hAnsi="Arial" w:cs="Arial"/>
          <w:szCs w:val="20"/>
        </w:rPr>
        <w:t>азовых ролей</w:t>
      </w:r>
      <w:r w:rsidR="00EE3EA3">
        <w:rPr>
          <w:rFonts w:ascii="Arial" w:hAnsi="Arial" w:cs="Arial"/>
          <w:szCs w:val="20"/>
        </w:rPr>
        <w:t xml:space="preserve"> </w:t>
      </w:r>
      <w:r w:rsidR="00EE3EA3">
        <w:rPr>
          <w:rFonts w:ascii="Arial" w:hAnsi="Arial" w:cs="Arial"/>
          <w:szCs w:val="20"/>
          <w:lang w:val="en-US"/>
        </w:rPr>
        <w:t>ZQL</w:t>
      </w:r>
    </w:p>
    <w:tbl>
      <w:tblPr>
        <w:tblW w:w="3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PrChange w:id="138" w:author="Egor Sizov" w:date="2024-01-31T15:20:00Z">
          <w:tblPr>
            <w:tblW w:w="4144" w:type="pct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</w:tblPrChange>
      </w:tblPr>
      <w:tblGrid>
        <w:gridCol w:w="3454"/>
        <w:gridCol w:w="599"/>
        <w:gridCol w:w="574"/>
        <w:gridCol w:w="574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43"/>
        <w:tblGridChange w:id="139">
          <w:tblGrid>
            <w:gridCol w:w="3454"/>
            <w:gridCol w:w="1"/>
            <w:gridCol w:w="598"/>
            <w:gridCol w:w="2"/>
            <w:gridCol w:w="572"/>
            <w:gridCol w:w="3"/>
            <w:gridCol w:w="571"/>
            <w:gridCol w:w="4"/>
            <w:gridCol w:w="571"/>
            <w:gridCol w:w="3"/>
            <w:gridCol w:w="572"/>
            <w:gridCol w:w="2"/>
            <w:gridCol w:w="573"/>
            <w:gridCol w:w="1"/>
            <w:gridCol w:w="574"/>
            <w:gridCol w:w="574"/>
            <w:gridCol w:w="1"/>
            <w:gridCol w:w="573"/>
            <w:gridCol w:w="2"/>
            <w:gridCol w:w="572"/>
            <w:gridCol w:w="3"/>
            <w:gridCol w:w="571"/>
            <w:gridCol w:w="4"/>
            <w:gridCol w:w="570"/>
            <w:gridCol w:w="5"/>
            <w:gridCol w:w="569"/>
            <w:gridCol w:w="6"/>
            <w:gridCol w:w="542"/>
            <w:gridCol w:w="1"/>
          </w:tblGrid>
        </w:tblGridChange>
      </w:tblGrid>
      <w:tr w:rsidR="006C3DC9" w:rsidRPr="007E69A3" w14:paraId="7BB7F4E8" w14:textId="77777777" w:rsidTr="006C3DC9">
        <w:trPr>
          <w:cantSplit/>
          <w:trHeight w:val="3979"/>
          <w:tblHeader/>
          <w:trPrChange w:id="140" w:author="Egor Sizov" w:date="2024-01-31T15:20:00Z">
            <w:trPr>
              <w:gridAfter w:val="0"/>
              <w:cantSplit/>
              <w:trHeight w:val="3979"/>
              <w:tblHeader/>
            </w:trPr>
          </w:trPrChange>
        </w:trPr>
        <w:tc>
          <w:tcPr>
            <w:tcW w:w="1503" w:type="pct"/>
            <w:tcBorders>
              <w:tl2br w:val="single" w:sz="4" w:space="0" w:color="auto"/>
            </w:tcBorders>
            <w:shd w:val="clear" w:color="auto" w:fill="0070BA"/>
            <w:vAlign w:val="center"/>
            <w:tcPrChange w:id="141" w:author="Egor Sizov" w:date="2024-01-31T15:20:00Z">
              <w:tcPr>
                <w:tcW w:w="1431" w:type="pct"/>
                <w:gridSpan w:val="2"/>
                <w:tcBorders>
                  <w:tl2br w:val="single" w:sz="4" w:space="0" w:color="auto"/>
                </w:tcBorders>
                <w:shd w:val="clear" w:color="auto" w:fill="0070BA"/>
                <w:vAlign w:val="center"/>
              </w:tcPr>
            </w:tcPrChange>
          </w:tcPr>
          <w:p w14:paraId="0F6EFE05" w14:textId="0EB7F6BC" w:rsidR="006C3DC9" w:rsidRDefault="006C3DC9" w:rsidP="0042157C">
            <w:pPr>
              <w:spacing w:after="0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  <w:r>
              <w:rPr>
                <w:rFonts w:cs="Arial"/>
                <w:b/>
                <w:color w:val="FFFFFF"/>
                <w:szCs w:val="20"/>
              </w:rPr>
              <w:t>Проектная роль</w:t>
            </w:r>
          </w:p>
          <w:p w14:paraId="1E1386C1" w14:textId="77777777" w:rsidR="006C3DC9" w:rsidRDefault="006C3DC9" w:rsidP="0042157C">
            <w:pPr>
              <w:spacing w:after="0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</w:p>
          <w:p w14:paraId="286C080A" w14:textId="77777777" w:rsidR="006C3DC9" w:rsidRDefault="006C3DC9" w:rsidP="0042157C">
            <w:pPr>
              <w:spacing w:after="0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</w:p>
          <w:p w14:paraId="020A0CE6" w14:textId="77777777" w:rsidR="006C3DC9" w:rsidRDefault="006C3DC9" w:rsidP="0042157C">
            <w:pPr>
              <w:spacing w:after="0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</w:p>
          <w:p w14:paraId="74970C79" w14:textId="77777777" w:rsidR="006C3DC9" w:rsidRDefault="006C3DC9" w:rsidP="0042157C">
            <w:pPr>
              <w:spacing w:after="0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</w:p>
          <w:p w14:paraId="16F11BEC" w14:textId="77777777" w:rsidR="006C3DC9" w:rsidRDefault="006C3DC9" w:rsidP="0042157C">
            <w:pPr>
              <w:spacing w:after="0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</w:p>
          <w:p w14:paraId="49E64B6A" w14:textId="77777777" w:rsidR="006C3DC9" w:rsidRDefault="006C3DC9" w:rsidP="0042157C">
            <w:pPr>
              <w:spacing w:after="0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</w:p>
          <w:p w14:paraId="39A22B7F" w14:textId="77777777" w:rsidR="006C3DC9" w:rsidRDefault="006C3DC9" w:rsidP="0042157C">
            <w:pPr>
              <w:spacing w:after="0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</w:p>
          <w:p w14:paraId="3CF58E63" w14:textId="77777777" w:rsidR="006C3DC9" w:rsidRDefault="006C3DC9" w:rsidP="0042157C">
            <w:pPr>
              <w:spacing w:after="0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</w:p>
          <w:p w14:paraId="25C04513" w14:textId="77777777" w:rsidR="006C3DC9" w:rsidRDefault="006C3DC9" w:rsidP="0042157C">
            <w:pPr>
              <w:spacing w:after="0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</w:p>
          <w:p w14:paraId="537B60DD" w14:textId="77777777" w:rsidR="006C3DC9" w:rsidRDefault="006C3DC9" w:rsidP="0042157C">
            <w:pPr>
              <w:spacing w:after="0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</w:p>
          <w:p w14:paraId="296E4657" w14:textId="5C26B1AF" w:rsidR="006C3DC9" w:rsidRPr="00806EDA" w:rsidRDefault="006C3DC9" w:rsidP="0042157C">
            <w:pPr>
              <w:spacing w:after="0"/>
              <w:ind w:firstLine="0"/>
              <w:jc w:val="center"/>
              <w:rPr>
                <w:rFonts w:cs="Arial"/>
                <w:b/>
                <w:color w:val="FFFFFF"/>
                <w:szCs w:val="20"/>
              </w:rPr>
            </w:pPr>
            <w:r>
              <w:rPr>
                <w:rFonts w:cs="Arial"/>
                <w:b/>
                <w:color w:val="FFFFFF"/>
                <w:szCs w:val="20"/>
              </w:rPr>
              <w:t>Базовая роль</w:t>
            </w:r>
          </w:p>
        </w:tc>
        <w:tc>
          <w:tcPr>
            <w:tcW w:w="261" w:type="pct"/>
            <w:shd w:val="clear" w:color="auto" w:fill="0070BA"/>
            <w:textDirection w:val="btLr"/>
            <w:tcPrChange w:id="142" w:author="Egor Sizov" w:date="2024-01-31T15:20:00Z">
              <w:tcPr>
                <w:tcW w:w="248" w:type="pct"/>
                <w:gridSpan w:val="2"/>
                <w:shd w:val="clear" w:color="auto" w:fill="0070BA"/>
                <w:textDirection w:val="btLr"/>
              </w:tcPr>
            </w:tcPrChange>
          </w:tcPr>
          <w:p w14:paraId="74B70863" w14:textId="56DCD86D" w:rsidR="006C3DC9" w:rsidRPr="0042157C" w:rsidRDefault="006C3DC9" w:rsidP="00382F78">
            <w:pPr>
              <w:spacing w:after="0"/>
              <w:ind w:firstLine="57"/>
              <w:jc w:val="left"/>
              <w:rPr>
                <w:color w:val="FFFFFF" w:themeColor="background1"/>
              </w:rPr>
            </w:pPr>
            <w:r w:rsidRPr="0042157C">
              <w:rPr>
                <w:color w:val="FFFFFF" w:themeColor="background1"/>
              </w:rPr>
              <w:t>DITAT-LIMS-LabUsers-LabAssistant</w:t>
            </w:r>
          </w:p>
        </w:tc>
        <w:tc>
          <w:tcPr>
            <w:tcW w:w="250" w:type="pct"/>
            <w:shd w:val="clear" w:color="auto" w:fill="0070BA"/>
            <w:textDirection w:val="btLr"/>
            <w:tcPrChange w:id="143" w:author="Egor Sizov" w:date="2024-01-31T15:20:00Z">
              <w:tcPr>
                <w:tcW w:w="238" w:type="pct"/>
                <w:gridSpan w:val="2"/>
                <w:shd w:val="clear" w:color="auto" w:fill="0070BA"/>
                <w:textDirection w:val="btLr"/>
              </w:tcPr>
            </w:tcPrChange>
          </w:tcPr>
          <w:p w14:paraId="2CC9B88D" w14:textId="62ECF1B5" w:rsidR="006C3DC9" w:rsidRPr="0042157C" w:rsidRDefault="006C3DC9" w:rsidP="00382F78">
            <w:pPr>
              <w:spacing w:after="0"/>
              <w:ind w:firstLine="57"/>
              <w:jc w:val="left"/>
              <w:rPr>
                <w:color w:val="FFFFFF" w:themeColor="background1"/>
              </w:rPr>
            </w:pPr>
            <w:r w:rsidRPr="0042157C">
              <w:rPr>
                <w:color w:val="FFFFFF" w:themeColor="background1"/>
              </w:rPr>
              <w:t>DITAT-LIMS-LabUsers-Engineer</w:t>
            </w:r>
          </w:p>
        </w:tc>
        <w:tc>
          <w:tcPr>
            <w:tcW w:w="250" w:type="pct"/>
            <w:shd w:val="clear" w:color="auto" w:fill="0070BA"/>
            <w:textDirection w:val="btLr"/>
            <w:tcPrChange w:id="144" w:author="Egor Sizov" w:date="2024-01-31T15:20:00Z">
              <w:tcPr>
                <w:tcW w:w="238" w:type="pct"/>
                <w:gridSpan w:val="2"/>
                <w:shd w:val="clear" w:color="auto" w:fill="0070BA"/>
                <w:textDirection w:val="btLr"/>
              </w:tcPr>
            </w:tcPrChange>
          </w:tcPr>
          <w:p w14:paraId="51B9B2FE" w14:textId="5F7DD6F7" w:rsidR="006C3DC9" w:rsidRPr="0042157C" w:rsidRDefault="006C3DC9" w:rsidP="00382F78">
            <w:pPr>
              <w:spacing w:after="0"/>
              <w:ind w:firstLine="57"/>
              <w:jc w:val="left"/>
              <w:rPr>
                <w:color w:val="FFFFFF" w:themeColor="background1"/>
              </w:rPr>
            </w:pPr>
            <w:r w:rsidRPr="0042157C">
              <w:rPr>
                <w:color w:val="FFFFFF" w:themeColor="background1"/>
              </w:rPr>
              <w:t>DITAT-LIMS-LabUsers-LabTech</w:t>
            </w:r>
          </w:p>
        </w:tc>
        <w:tc>
          <w:tcPr>
            <w:tcW w:w="250" w:type="pct"/>
            <w:shd w:val="clear" w:color="auto" w:fill="0070BA"/>
            <w:textDirection w:val="btLr"/>
            <w:tcPrChange w:id="145" w:author="Egor Sizov" w:date="2024-01-31T15:20:00Z">
              <w:tcPr>
                <w:tcW w:w="238" w:type="pct"/>
                <w:gridSpan w:val="2"/>
                <w:shd w:val="clear" w:color="auto" w:fill="0070BA"/>
                <w:textDirection w:val="btLr"/>
              </w:tcPr>
            </w:tcPrChange>
          </w:tcPr>
          <w:p w14:paraId="1CC50B3C" w14:textId="0A34BBA9" w:rsidR="006C3DC9" w:rsidRPr="0042157C" w:rsidRDefault="006C3DC9" w:rsidP="00382F78">
            <w:pPr>
              <w:spacing w:after="0"/>
              <w:ind w:firstLine="57"/>
              <w:jc w:val="left"/>
              <w:rPr>
                <w:color w:val="FFFFFF" w:themeColor="background1"/>
              </w:rPr>
            </w:pPr>
            <w:r w:rsidRPr="0042157C">
              <w:rPr>
                <w:color w:val="FFFFFF" w:themeColor="background1"/>
              </w:rPr>
              <w:t>DITAT-LIMS-LabUsers-LabSupervisor</w:t>
            </w:r>
          </w:p>
        </w:tc>
        <w:tc>
          <w:tcPr>
            <w:tcW w:w="250" w:type="pct"/>
            <w:shd w:val="clear" w:color="auto" w:fill="0070BA"/>
            <w:textDirection w:val="btLr"/>
            <w:tcPrChange w:id="146" w:author="Egor Sizov" w:date="2024-01-31T15:20:00Z">
              <w:tcPr>
                <w:tcW w:w="238" w:type="pct"/>
                <w:gridSpan w:val="2"/>
                <w:shd w:val="clear" w:color="auto" w:fill="0070BA"/>
                <w:textDirection w:val="btLr"/>
              </w:tcPr>
            </w:tcPrChange>
          </w:tcPr>
          <w:p w14:paraId="4E4CC421" w14:textId="0F8EC83D" w:rsidR="006C3DC9" w:rsidRPr="0042157C" w:rsidRDefault="006C3DC9" w:rsidP="00382F78">
            <w:pPr>
              <w:spacing w:after="0"/>
              <w:ind w:firstLine="57"/>
              <w:jc w:val="left"/>
              <w:rPr>
                <w:color w:val="FFFFFF" w:themeColor="background1"/>
              </w:rPr>
            </w:pPr>
            <w:r w:rsidRPr="0042157C">
              <w:rPr>
                <w:color w:val="FFFFFF" w:themeColor="background1"/>
              </w:rPr>
              <w:t>DITAT-LIMS-LabUsers-Auditors</w:t>
            </w:r>
          </w:p>
        </w:tc>
        <w:tc>
          <w:tcPr>
            <w:tcW w:w="250" w:type="pct"/>
            <w:shd w:val="clear" w:color="auto" w:fill="0070BA"/>
            <w:textDirection w:val="btLr"/>
            <w:tcPrChange w:id="147" w:author="Egor Sizov" w:date="2024-01-31T15:20:00Z">
              <w:tcPr>
                <w:tcW w:w="238" w:type="pct"/>
                <w:gridSpan w:val="2"/>
                <w:shd w:val="clear" w:color="auto" w:fill="0070BA"/>
                <w:textDirection w:val="btLr"/>
              </w:tcPr>
            </w:tcPrChange>
          </w:tcPr>
          <w:p w14:paraId="720CFCD4" w14:textId="46FFFDE0" w:rsidR="006C3DC9" w:rsidRPr="0042157C" w:rsidRDefault="006C3DC9" w:rsidP="00382F78">
            <w:pPr>
              <w:spacing w:after="0"/>
              <w:ind w:firstLine="57"/>
              <w:jc w:val="left"/>
              <w:rPr>
                <w:color w:val="FFFFFF" w:themeColor="background1"/>
              </w:rPr>
            </w:pPr>
            <w:r w:rsidRPr="0042157C">
              <w:rPr>
                <w:color w:val="FFFFFF" w:themeColor="background1"/>
              </w:rPr>
              <w:t>DITAT-LIMS-LabUsers-Methodologist</w:t>
            </w:r>
          </w:p>
        </w:tc>
        <w:tc>
          <w:tcPr>
            <w:tcW w:w="250" w:type="pct"/>
            <w:shd w:val="clear" w:color="auto" w:fill="0070BA"/>
            <w:textDirection w:val="btLr"/>
            <w:tcPrChange w:id="148" w:author="Egor Sizov" w:date="2024-01-31T15:20:00Z">
              <w:tcPr>
                <w:tcW w:w="238" w:type="pct"/>
                <w:shd w:val="clear" w:color="auto" w:fill="0070BA"/>
                <w:textDirection w:val="btLr"/>
              </w:tcPr>
            </w:tcPrChange>
          </w:tcPr>
          <w:p w14:paraId="774C3EDC" w14:textId="6A807440" w:rsidR="006C3DC9" w:rsidRPr="0042157C" w:rsidRDefault="006C3DC9" w:rsidP="00382F78">
            <w:pPr>
              <w:spacing w:after="0"/>
              <w:ind w:firstLine="57"/>
              <w:jc w:val="left"/>
              <w:rPr>
                <w:color w:val="FFFFFF" w:themeColor="background1"/>
              </w:rPr>
            </w:pPr>
            <w:r w:rsidRPr="0042157C">
              <w:rPr>
                <w:color w:val="FFFFFF" w:themeColor="background1"/>
              </w:rPr>
              <w:t>DITAT-LIMS-LabUsers-QA</w:t>
            </w:r>
          </w:p>
        </w:tc>
        <w:tc>
          <w:tcPr>
            <w:tcW w:w="250" w:type="pct"/>
            <w:shd w:val="clear" w:color="auto" w:fill="0070BA"/>
            <w:textDirection w:val="btLr"/>
            <w:tcPrChange w:id="149" w:author="Egor Sizov" w:date="2024-01-31T15:20:00Z">
              <w:tcPr>
                <w:tcW w:w="238" w:type="pct"/>
                <w:shd w:val="clear" w:color="auto" w:fill="0070BA"/>
                <w:textDirection w:val="btLr"/>
              </w:tcPr>
            </w:tcPrChange>
          </w:tcPr>
          <w:p w14:paraId="431462DA" w14:textId="343435BB" w:rsidR="006C3DC9" w:rsidRPr="0042157C" w:rsidRDefault="006C3DC9" w:rsidP="00382F78">
            <w:pPr>
              <w:spacing w:after="0"/>
              <w:ind w:firstLine="57"/>
              <w:jc w:val="left"/>
              <w:rPr>
                <w:color w:val="FFFFFF" w:themeColor="background1"/>
                <w:lang w:val="en-US"/>
              </w:rPr>
            </w:pPr>
            <w:r w:rsidRPr="0042157C">
              <w:rPr>
                <w:color w:val="FFFFFF" w:themeColor="background1"/>
                <w:lang w:val="en-US"/>
              </w:rPr>
              <w:t>DITAT-LIMS-LabUsers-LabResearcher</w:t>
            </w:r>
          </w:p>
        </w:tc>
        <w:tc>
          <w:tcPr>
            <w:tcW w:w="250" w:type="pct"/>
            <w:shd w:val="clear" w:color="auto" w:fill="0070BA"/>
            <w:textDirection w:val="btLr"/>
            <w:tcPrChange w:id="150" w:author="Egor Sizov" w:date="2024-01-31T15:20:00Z">
              <w:tcPr>
                <w:tcW w:w="238" w:type="pct"/>
                <w:gridSpan w:val="2"/>
                <w:shd w:val="clear" w:color="auto" w:fill="0070BA"/>
                <w:textDirection w:val="btLr"/>
              </w:tcPr>
            </w:tcPrChange>
          </w:tcPr>
          <w:p w14:paraId="0FCD83AC" w14:textId="2C9CFABA" w:rsidR="006C3DC9" w:rsidRPr="0042157C" w:rsidRDefault="006C3DC9" w:rsidP="00382F78">
            <w:pPr>
              <w:spacing w:after="0"/>
              <w:ind w:firstLine="57"/>
              <w:jc w:val="left"/>
              <w:rPr>
                <w:color w:val="FFFFFF" w:themeColor="background1"/>
                <w:lang w:val="en-US"/>
              </w:rPr>
            </w:pPr>
            <w:r w:rsidRPr="0042157C">
              <w:rPr>
                <w:color w:val="FFFFFF" w:themeColor="background1"/>
                <w:lang w:val="en-US"/>
              </w:rPr>
              <w:t>DITAT-LIMS-LabUsers-Auditor</w:t>
            </w:r>
          </w:p>
        </w:tc>
        <w:tc>
          <w:tcPr>
            <w:tcW w:w="250" w:type="pct"/>
            <w:shd w:val="clear" w:color="auto" w:fill="0070BA"/>
            <w:textDirection w:val="btLr"/>
            <w:tcPrChange w:id="151" w:author="Egor Sizov" w:date="2024-01-31T15:20:00Z">
              <w:tcPr>
                <w:tcW w:w="238" w:type="pct"/>
                <w:gridSpan w:val="2"/>
                <w:shd w:val="clear" w:color="auto" w:fill="0070BA"/>
                <w:textDirection w:val="btLr"/>
              </w:tcPr>
            </w:tcPrChange>
          </w:tcPr>
          <w:p w14:paraId="0D684B15" w14:textId="642A0F54" w:rsidR="006C3DC9" w:rsidRPr="0042157C" w:rsidRDefault="006C3DC9" w:rsidP="00382F78">
            <w:pPr>
              <w:spacing w:after="0"/>
              <w:ind w:firstLine="57"/>
              <w:jc w:val="left"/>
              <w:rPr>
                <w:color w:val="FFFFFF" w:themeColor="background1"/>
                <w:lang w:val="en-US"/>
              </w:rPr>
            </w:pPr>
            <w:r w:rsidRPr="0042157C">
              <w:rPr>
                <w:color w:val="FFFFFF" w:themeColor="background1"/>
                <w:lang w:val="en-US"/>
              </w:rPr>
              <w:t>DITAT-LIMS-LabUsers-Intern</w:t>
            </w:r>
          </w:p>
        </w:tc>
        <w:tc>
          <w:tcPr>
            <w:tcW w:w="250" w:type="pct"/>
            <w:shd w:val="clear" w:color="auto" w:fill="0070BA"/>
            <w:textDirection w:val="btLr"/>
            <w:tcPrChange w:id="152" w:author="Egor Sizov" w:date="2024-01-31T15:20:00Z">
              <w:tcPr>
                <w:tcW w:w="238" w:type="pct"/>
                <w:gridSpan w:val="2"/>
                <w:shd w:val="clear" w:color="auto" w:fill="0070BA"/>
                <w:textDirection w:val="btLr"/>
              </w:tcPr>
            </w:tcPrChange>
          </w:tcPr>
          <w:p w14:paraId="75151D46" w14:textId="5B947EBC" w:rsidR="006C3DC9" w:rsidRPr="0042157C" w:rsidRDefault="006C3DC9" w:rsidP="00382F78">
            <w:pPr>
              <w:spacing w:after="0"/>
              <w:ind w:firstLine="57"/>
              <w:jc w:val="left"/>
              <w:rPr>
                <w:color w:val="FFFFFF" w:themeColor="background1"/>
                <w:lang w:val="en-US"/>
              </w:rPr>
            </w:pPr>
            <w:r w:rsidRPr="0042157C">
              <w:rPr>
                <w:color w:val="FFFFFF" w:themeColor="background1"/>
                <w:lang w:val="en-US"/>
              </w:rPr>
              <w:t>DITAT-LIMS-TenantUser-Admin</w:t>
            </w:r>
          </w:p>
        </w:tc>
        <w:tc>
          <w:tcPr>
            <w:tcW w:w="250" w:type="pct"/>
            <w:shd w:val="clear" w:color="auto" w:fill="0070BA"/>
            <w:textDirection w:val="btLr"/>
            <w:tcPrChange w:id="153" w:author="Egor Sizov" w:date="2024-01-31T15:20:00Z">
              <w:tcPr>
                <w:tcW w:w="238" w:type="pct"/>
                <w:gridSpan w:val="2"/>
                <w:shd w:val="clear" w:color="auto" w:fill="0070BA"/>
                <w:textDirection w:val="btLr"/>
              </w:tcPr>
            </w:tcPrChange>
          </w:tcPr>
          <w:p w14:paraId="4610EC8F" w14:textId="7D43B8DF" w:rsidR="006C3DC9" w:rsidRPr="0042157C" w:rsidRDefault="006C3DC9" w:rsidP="00382F78">
            <w:pPr>
              <w:spacing w:after="0"/>
              <w:ind w:firstLine="57"/>
              <w:jc w:val="left"/>
              <w:rPr>
                <w:color w:val="FFFFFF" w:themeColor="background1"/>
                <w:lang w:val="en-US"/>
              </w:rPr>
            </w:pPr>
            <w:r w:rsidRPr="0042157C">
              <w:rPr>
                <w:color w:val="FFFFFF" w:themeColor="background1"/>
                <w:lang w:val="en-US"/>
              </w:rPr>
              <w:t>DITAT-LIMS-TenantUser-CompanyAdmin</w:t>
            </w:r>
          </w:p>
        </w:tc>
        <w:tc>
          <w:tcPr>
            <w:tcW w:w="250" w:type="pct"/>
            <w:shd w:val="clear" w:color="auto" w:fill="0070BA"/>
            <w:textDirection w:val="btLr"/>
            <w:tcPrChange w:id="154" w:author="Egor Sizov" w:date="2024-01-31T15:20:00Z">
              <w:tcPr>
                <w:tcW w:w="238" w:type="pct"/>
                <w:gridSpan w:val="2"/>
                <w:shd w:val="clear" w:color="auto" w:fill="0070BA"/>
                <w:textDirection w:val="btLr"/>
              </w:tcPr>
            </w:tcPrChange>
          </w:tcPr>
          <w:p w14:paraId="204149FE" w14:textId="18BE8170" w:rsidR="006C3DC9" w:rsidRPr="0042157C" w:rsidRDefault="006C3DC9" w:rsidP="00382F78">
            <w:pPr>
              <w:spacing w:after="0"/>
              <w:ind w:firstLine="57"/>
              <w:jc w:val="left"/>
              <w:rPr>
                <w:color w:val="FFFFFF" w:themeColor="background1"/>
                <w:lang w:val="en-US"/>
              </w:rPr>
            </w:pPr>
            <w:r w:rsidRPr="0042157C">
              <w:rPr>
                <w:color w:val="FFFFFF" w:themeColor="background1"/>
                <w:lang w:val="en-US"/>
              </w:rPr>
              <w:t>DITAT-LIMS-TenantUser-LIMSAdmin</w:t>
            </w:r>
          </w:p>
        </w:tc>
        <w:tc>
          <w:tcPr>
            <w:tcW w:w="238" w:type="pct"/>
            <w:shd w:val="clear" w:color="auto" w:fill="0070BA"/>
            <w:textDirection w:val="btLr"/>
            <w:tcPrChange w:id="155" w:author="Egor Sizov" w:date="2024-01-31T15:20:00Z">
              <w:tcPr>
                <w:tcW w:w="230" w:type="pct"/>
                <w:gridSpan w:val="2"/>
                <w:shd w:val="clear" w:color="auto" w:fill="0070BA"/>
                <w:textDirection w:val="btLr"/>
              </w:tcPr>
            </w:tcPrChange>
          </w:tcPr>
          <w:p w14:paraId="03C05019" w14:textId="28D560ED" w:rsidR="006C3DC9" w:rsidRPr="0042157C" w:rsidRDefault="006C3DC9" w:rsidP="00382F78">
            <w:pPr>
              <w:spacing w:after="0"/>
              <w:ind w:firstLine="57"/>
              <w:jc w:val="left"/>
              <w:rPr>
                <w:color w:val="FFFFFF" w:themeColor="background1"/>
                <w:lang w:val="en-US"/>
              </w:rPr>
            </w:pPr>
            <w:r w:rsidRPr="0042157C">
              <w:rPr>
                <w:color w:val="FFFFFF" w:themeColor="background1"/>
                <w:lang w:val="en-US"/>
              </w:rPr>
              <w:t>DITAT-LIMS-TenantUser-LIMSUser</w:t>
            </w:r>
          </w:p>
        </w:tc>
      </w:tr>
      <w:tr w:rsidR="002B136B" w:rsidRPr="0087087F" w14:paraId="0AE2F46A" w14:textId="77777777" w:rsidTr="002B136B">
        <w:trPr>
          <w:trHeight w:val="340"/>
        </w:trPr>
        <w:tc>
          <w:tcPr>
            <w:tcW w:w="1503" w:type="pct"/>
          </w:tcPr>
          <w:p w14:paraId="776A8BD6" w14:textId="46EAE027" w:rsidR="006C3DC9" w:rsidRPr="005D726D" w:rsidRDefault="006C3DC9" w:rsidP="00EB5351">
            <w:pPr>
              <w:spacing w:after="0"/>
              <w:ind w:right="456" w:firstLine="0"/>
              <w:rPr>
                <w:lang w:val="en-US"/>
              </w:rPr>
            </w:pPr>
            <w:proofErr w:type="gramStart"/>
            <w:r w:rsidRPr="005D726D">
              <w:rPr>
                <w:lang w:val="en-US"/>
              </w:rPr>
              <w:t>All.Workflow.AnyProcess.Executor</w:t>
            </w:r>
            <w:proofErr w:type="gramEnd"/>
          </w:p>
        </w:tc>
        <w:tc>
          <w:tcPr>
            <w:tcW w:w="261" w:type="pct"/>
            <w:shd w:val="clear" w:color="auto" w:fill="auto"/>
          </w:tcPr>
          <w:p w14:paraId="4B5C65A9" w14:textId="77777777" w:rsidR="006C3DC9" w:rsidRPr="007E69A3" w:rsidRDefault="006C3DC9" w:rsidP="00EB5351">
            <w:pPr>
              <w:spacing w:after="0"/>
              <w:ind w:firstLine="0"/>
              <w:rPr>
                <w:rFonts w:cs="Arial"/>
                <w:sz w:val="22"/>
              </w:rPr>
            </w:pPr>
          </w:p>
        </w:tc>
        <w:tc>
          <w:tcPr>
            <w:tcW w:w="250" w:type="pct"/>
            <w:shd w:val="clear" w:color="auto" w:fill="auto"/>
          </w:tcPr>
          <w:p w14:paraId="32B4E4C1" w14:textId="77777777" w:rsidR="006C3DC9" w:rsidRPr="007E69A3" w:rsidRDefault="006C3DC9" w:rsidP="00EB5351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0B88A37" w14:textId="77777777" w:rsidR="006C3DC9" w:rsidRPr="007E69A3" w:rsidRDefault="006C3DC9" w:rsidP="00EB5351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BB7B46A" w14:textId="77777777" w:rsidR="006C3DC9" w:rsidRPr="007E69A3" w:rsidRDefault="006C3DC9" w:rsidP="00EB5351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19112CA" w14:textId="77777777" w:rsidR="006C3DC9" w:rsidRPr="007E69A3" w:rsidRDefault="006C3DC9" w:rsidP="00EB5351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58A7F6A" w14:textId="77777777" w:rsidR="006C3DC9" w:rsidRPr="007E69A3" w:rsidRDefault="006C3DC9" w:rsidP="00EB5351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D46C98B" w14:textId="77777777" w:rsidR="006C3DC9" w:rsidRPr="007E69A3" w:rsidRDefault="006C3DC9" w:rsidP="00EB5351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FAEB0A4" w14:textId="77777777" w:rsidR="006C3DC9" w:rsidRPr="007E69A3" w:rsidRDefault="006C3DC9" w:rsidP="00EB5351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9A8F556" w14:textId="77777777" w:rsidR="006C3DC9" w:rsidRPr="007E69A3" w:rsidRDefault="006C3DC9" w:rsidP="00EB5351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F3E089F" w14:textId="77777777" w:rsidR="006C3DC9" w:rsidRPr="007E69A3" w:rsidRDefault="006C3DC9" w:rsidP="00EB5351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9DDBAFE" w14:textId="77777777" w:rsidR="006C3DC9" w:rsidRPr="007E69A3" w:rsidRDefault="006C3DC9" w:rsidP="00EB5351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A5B7D2A" w14:textId="77777777" w:rsidR="006C3DC9" w:rsidRPr="007E69A3" w:rsidRDefault="006C3DC9" w:rsidP="00EB5351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4C7331D" w14:textId="77777777" w:rsidR="006C3DC9" w:rsidRPr="007E69A3" w:rsidRDefault="006C3DC9" w:rsidP="00EB5351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5900B314" w14:textId="77777777" w:rsidR="006C3DC9" w:rsidRPr="007E69A3" w:rsidRDefault="006C3DC9" w:rsidP="00EB5351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87087F" w14:paraId="6796A16C" w14:textId="77777777" w:rsidTr="002B136B">
        <w:trPr>
          <w:trHeight w:val="340"/>
        </w:trPr>
        <w:tc>
          <w:tcPr>
            <w:tcW w:w="1503" w:type="pct"/>
          </w:tcPr>
          <w:p w14:paraId="40F3AC88" w14:textId="0344429C" w:rsidR="006C3DC9" w:rsidRPr="00617FB3" w:rsidRDefault="006C3DC9" w:rsidP="00BF5182">
            <w:pPr>
              <w:spacing w:after="0"/>
              <w:ind w:right="456" w:firstLine="0"/>
              <w:rPr>
                <w:rFonts w:cs="Arial"/>
                <w:lang w:eastAsia="ru-RU"/>
              </w:rPr>
            </w:pPr>
            <w:r w:rsidRPr="007E5FCD">
              <w:rPr>
                <w:rFonts w:cs="Arial"/>
                <w:sz w:val="22"/>
                <w:lang w:val="en-US"/>
              </w:rPr>
              <w:t>file-storage-dispatcher</w:t>
            </w:r>
          </w:p>
        </w:tc>
        <w:tc>
          <w:tcPr>
            <w:tcW w:w="261" w:type="pct"/>
            <w:shd w:val="clear" w:color="auto" w:fill="auto"/>
          </w:tcPr>
          <w:p w14:paraId="1CE2ACF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</w:rPr>
            </w:pPr>
          </w:p>
        </w:tc>
        <w:tc>
          <w:tcPr>
            <w:tcW w:w="250" w:type="pct"/>
            <w:shd w:val="clear" w:color="auto" w:fill="auto"/>
          </w:tcPr>
          <w:p w14:paraId="3F11B75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5B3BFB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E76C47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D5BCB1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58B249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607C2F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2D07A1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E96C29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4F4349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791635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F9BB63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19B0CC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4446B90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87087F" w14:paraId="04DC32A5" w14:textId="77777777" w:rsidTr="002B136B">
        <w:trPr>
          <w:trHeight w:val="340"/>
        </w:trPr>
        <w:tc>
          <w:tcPr>
            <w:tcW w:w="1503" w:type="pct"/>
          </w:tcPr>
          <w:p w14:paraId="6DF58689" w14:textId="6CBC0049" w:rsidR="006C3DC9" w:rsidRPr="00617FB3" w:rsidRDefault="006C3DC9" w:rsidP="00BF5182">
            <w:pPr>
              <w:spacing w:after="0"/>
              <w:ind w:right="456" w:firstLine="0"/>
              <w:rPr>
                <w:rFonts w:cs="Arial"/>
                <w:lang w:eastAsia="ru-RU"/>
              </w:rPr>
            </w:pPr>
            <w:r w:rsidRPr="007E5FCD">
              <w:rPr>
                <w:rFonts w:cs="Arial"/>
                <w:sz w:val="22"/>
                <w:lang w:val="en-US"/>
              </w:rPr>
              <w:t>ps-bom-department-head</w:t>
            </w:r>
          </w:p>
        </w:tc>
        <w:tc>
          <w:tcPr>
            <w:tcW w:w="261" w:type="pct"/>
            <w:shd w:val="clear" w:color="auto" w:fill="auto"/>
          </w:tcPr>
          <w:p w14:paraId="7F307BE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</w:rPr>
            </w:pPr>
          </w:p>
        </w:tc>
        <w:tc>
          <w:tcPr>
            <w:tcW w:w="250" w:type="pct"/>
            <w:shd w:val="clear" w:color="auto" w:fill="auto"/>
          </w:tcPr>
          <w:p w14:paraId="020E2C7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4CC286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18FDDC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73B997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47C693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3DC3E4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34E6D6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3020EB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ADF58F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56551F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B05BD0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A3347C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0C55C53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87087F" w14:paraId="5DB6049E" w14:textId="77777777" w:rsidTr="002B136B">
        <w:trPr>
          <w:trHeight w:val="340"/>
        </w:trPr>
        <w:tc>
          <w:tcPr>
            <w:tcW w:w="1503" w:type="pct"/>
          </w:tcPr>
          <w:p w14:paraId="0B188091" w14:textId="0363D168" w:rsidR="006C3DC9" w:rsidRPr="00617FB3" w:rsidRDefault="006C3DC9" w:rsidP="00BF5182">
            <w:pPr>
              <w:spacing w:after="0"/>
              <w:ind w:right="456" w:firstLine="0"/>
              <w:rPr>
                <w:rFonts w:cs="Arial"/>
                <w:lang w:eastAsia="ru-RU"/>
              </w:rPr>
            </w:pPr>
            <w:r w:rsidRPr="00553B89">
              <w:rPr>
                <w:rFonts w:cs="Arial"/>
                <w:color w:val="000000"/>
                <w:sz w:val="22"/>
                <w:lang w:val="en-US"/>
              </w:rPr>
              <w:t>ps-bom-developer</w:t>
            </w:r>
          </w:p>
        </w:tc>
        <w:tc>
          <w:tcPr>
            <w:tcW w:w="261" w:type="pct"/>
            <w:shd w:val="clear" w:color="auto" w:fill="auto"/>
          </w:tcPr>
          <w:p w14:paraId="5FB09F5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</w:rPr>
            </w:pPr>
          </w:p>
        </w:tc>
        <w:tc>
          <w:tcPr>
            <w:tcW w:w="250" w:type="pct"/>
            <w:shd w:val="clear" w:color="auto" w:fill="auto"/>
          </w:tcPr>
          <w:p w14:paraId="15DCFC0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9BE9B2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9A01EB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EC7FAA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8E881A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AC3F14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A0D62A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6C5802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E6FCBC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1E95E8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0DCDEC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660413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45B21D7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87087F" w14:paraId="4395F183" w14:textId="77777777" w:rsidTr="002B136B">
        <w:trPr>
          <w:trHeight w:val="340"/>
        </w:trPr>
        <w:tc>
          <w:tcPr>
            <w:tcW w:w="1503" w:type="pct"/>
          </w:tcPr>
          <w:p w14:paraId="6CBF442C" w14:textId="027FAD94" w:rsidR="006C3DC9" w:rsidRPr="00617FB3" w:rsidRDefault="006C3DC9" w:rsidP="00BF5182">
            <w:pPr>
              <w:spacing w:after="0"/>
              <w:ind w:right="456" w:firstLine="0"/>
              <w:rPr>
                <w:rFonts w:cs="Arial"/>
                <w:lang w:eastAsia="ru-RU"/>
              </w:rPr>
            </w:pPr>
            <w:r w:rsidRPr="00553B89">
              <w:rPr>
                <w:rFonts w:cs="Arial"/>
                <w:color w:val="000000"/>
                <w:sz w:val="22"/>
                <w:lang w:val="en-US"/>
              </w:rPr>
              <w:t>ps-bom-viewer</w:t>
            </w:r>
          </w:p>
        </w:tc>
        <w:tc>
          <w:tcPr>
            <w:tcW w:w="261" w:type="pct"/>
            <w:shd w:val="clear" w:color="auto" w:fill="auto"/>
          </w:tcPr>
          <w:p w14:paraId="29570AE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</w:rPr>
            </w:pPr>
          </w:p>
        </w:tc>
        <w:tc>
          <w:tcPr>
            <w:tcW w:w="250" w:type="pct"/>
            <w:shd w:val="clear" w:color="auto" w:fill="auto"/>
          </w:tcPr>
          <w:p w14:paraId="0B49DF6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C0BC96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BA5BCA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0431EC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A01409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D16C6F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DDB636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64D387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D9BDBF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F535B4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BE212C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5F5FA5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289255B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87087F" w14:paraId="7D2B127B" w14:textId="77777777" w:rsidTr="002B136B">
        <w:trPr>
          <w:trHeight w:val="340"/>
        </w:trPr>
        <w:tc>
          <w:tcPr>
            <w:tcW w:w="1503" w:type="pct"/>
          </w:tcPr>
          <w:p w14:paraId="3C80ED2C" w14:textId="7732B286" w:rsidR="006C3DC9" w:rsidRPr="00617FB3" w:rsidRDefault="006C3DC9" w:rsidP="00BF5182">
            <w:pPr>
              <w:spacing w:after="0"/>
              <w:ind w:right="456" w:firstLine="0"/>
              <w:rPr>
                <w:rFonts w:cs="Arial"/>
                <w:lang w:eastAsia="ru-RU"/>
              </w:rPr>
            </w:pPr>
            <w:r w:rsidRPr="00553B89">
              <w:rPr>
                <w:rFonts w:cs="Arial"/>
                <w:color w:val="000000"/>
                <w:sz w:val="22"/>
                <w:lang w:val="en-US"/>
              </w:rPr>
              <w:lastRenderedPageBreak/>
              <w:t>ps-planning-department-head</w:t>
            </w:r>
          </w:p>
        </w:tc>
        <w:tc>
          <w:tcPr>
            <w:tcW w:w="261" w:type="pct"/>
            <w:shd w:val="clear" w:color="auto" w:fill="auto"/>
          </w:tcPr>
          <w:p w14:paraId="58D37FB3" w14:textId="47FA636B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</w:rPr>
            </w:pPr>
          </w:p>
        </w:tc>
        <w:tc>
          <w:tcPr>
            <w:tcW w:w="250" w:type="pct"/>
            <w:shd w:val="clear" w:color="auto" w:fill="auto"/>
          </w:tcPr>
          <w:p w14:paraId="44D6E3C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2EDE6E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A0A10E0" w14:textId="32BDEDDA" w:rsidR="006C3DC9" w:rsidRPr="007E69A3" w:rsidRDefault="0007047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156" w:author="Egor Sizov" w:date="2024-01-31T15:24:00Z">
              <w:r w:rsidR="006C3DC9"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5F36342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D7C4AC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44EC45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CCEE89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6E299B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067833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E21E8F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5F31B9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BD2D30C" w14:textId="02EE2716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157" w:author="Egor Sizov" w:date="2024-01-31T15:24:00Z">
              <w:r w:rsidR="006C3DC9" w:rsidRPr="0CC60727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38" w:type="pct"/>
            <w:shd w:val="clear" w:color="auto" w:fill="auto"/>
          </w:tcPr>
          <w:p w14:paraId="11F75C7D" w14:textId="019B3C39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158" w:author="Egor Sizov" w:date="2024-01-31T15:24:00Z">
              <w:r w:rsidR="006C3DC9" w:rsidRPr="3D7A024F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</w:tr>
      <w:tr w:rsidR="002B136B" w:rsidRPr="0087087F" w14:paraId="09BE01A8" w14:textId="77777777" w:rsidTr="002B136B">
        <w:trPr>
          <w:trHeight w:val="340"/>
        </w:trPr>
        <w:tc>
          <w:tcPr>
            <w:tcW w:w="1503" w:type="pct"/>
          </w:tcPr>
          <w:p w14:paraId="624DFA11" w14:textId="6EF7A703" w:rsidR="006C3DC9" w:rsidRPr="00617FB3" w:rsidRDefault="006C3DC9" w:rsidP="00BF5182">
            <w:pPr>
              <w:spacing w:after="0"/>
              <w:ind w:right="456" w:firstLine="0"/>
              <w:rPr>
                <w:rFonts w:cs="Arial"/>
                <w:lang w:eastAsia="ru-RU"/>
              </w:rPr>
            </w:pPr>
            <w:r w:rsidRPr="00592B5B">
              <w:rPr>
                <w:rFonts w:cs="Arial"/>
                <w:color w:val="000000"/>
                <w:sz w:val="22"/>
                <w:lang w:val="en-US"/>
              </w:rPr>
              <w:t>ps-planning-developer</w:t>
            </w:r>
          </w:p>
        </w:tc>
        <w:tc>
          <w:tcPr>
            <w:tcW w:w="261" w:type="pct"/>
            <w:shd w:val="clear" w:color="auto" w:fill="auto"/>
          </w:tcPr>
          <w:p w14:paraId="034F183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</w:rPr>
            </w:pPr>
          </w:p>
        </w:tc>
        <w:tc>
          <w:tcPr>
            <w:tcW w:w="250" w:type="pct"/>
            <w:shd w:val="clear" w:color="auto" w:fill="auto"/>
          </w:tcPr>
          <w:p w14:paraId="0C5FCFB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2B0770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30EA1E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3670F2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3BD80B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7FFF12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0D43F7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D355F3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D04456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7E75E9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225202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7E5BAA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033657F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87087F" w14:paraId="294A7257" w14:textId="77777777" w:rsidTr="002B136B">
        <w:trPr>
          <w:trHeight w:val="340"/>
        </w:trPr>
        <w:tc>
          <w:tcPr>
            <w:tcW w:w="1503" w:type="pct"/>
          </w:tcPr>
          <w:p w14:paraId="2BBC3EFD" w14:textId="2DCF1800" w:rsidR="006C3DC9" w:rsidRPr="00617FB3" w:rsidRDefault="006C3DC9" w:rsidP="00BF5182">
            <w:pPr>
              <w:spacing w:after="0"/>
              <w:ind w:right="456" w:firstLine="0"/>
              <w:rPr>
                <w:rFonts w:cs="Arial"/>
                <w:lang w:eastAsia="ru-RU"/>
              </w:rPr>
            </w:pPr>
            <w:r w:rsidRPr="00592B5B">
              <w:rPr>
                <w:rFonts w:cs="Arial"/>
                <w:color w:val="000000"/>
                <w:sz w:val="22"/>
                <w:lang w:val="en-US"/>
              </w:rPr>
              <w:t>ps-planning-viewer</w:t>
            </w:r>
          </w:p>
        </w:tc>
        <w:tc>
          <w:tcPr>
            <w:tcW w:w="261" w:type="pct"/>
            <w:shd w:val="clear" w:color="auto" w:fill="auto"/>
          </w:tcPr>
          <w:p w14:paraId="13C98E58" w14:textId="664C70AA" w:rsidR="006C3DC9" w:rsidRPr="00E65AA3" w:rsidRDefault="00E65AA3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36668AD4" w14:textId="0EB3D5D3" w:rsidR="006C3DC9" w:rsidRPr="007E69A3" w:rsidRDefault="00F15E5D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16E8BE16" w14:textId="50BABAF3" w:rsidR="006C3DC9" w:rsidRPr="00B00DED" w:rsidRDefault="00B00DED" w:rsidP="00BF5182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632D59D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DDD806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592BDD7" w14:textId="47CA0E35" w:rsidR="006C3DC9" w:rsidRPr="007E69A3" w:rsidRDefault="005B4E61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159" w:author="Egor Sizov" w:date="2024-01-31T15:24:00Z">
              <w:r w:rsidR="006C3DC9"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3989A837" w14:textId="03330D01" w:rsidR="006C3DC9" w:rsidRPr="001F4567" w:rsidRDefault="001F4567" w:rsidP="00BF5182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710707E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4DA9FB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40CD254" w14:textId="0F160B46" w:rsidR="006C3DC9" w:rsidRPr="007E69A3" w:rsidRDefault="0081232C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7AED937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73F29D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3B63E04" w14:textId="2BBD1948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38" w:type="pct"/>
            <w:shd w:val="clear" w:color="auto" w:fill="auto"/>
          </w:tcPr>
          <w:p w14:paraId="2175D960" w14:textId="4370CD3B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</w:tr>
      <w:tr w:rsidR="002B136B" w:rsidRPr="0087087F" w14:paraId="2F0A1522" w14:textId="77777777" w:rsidTr="002B136B">
        <w:trPr>
          <w:trHeight w:val="340"/>
        </w:trPr>
        <w:tc>
          <w:tcPr>
            <w:tcW w:w="1503" w:type="pct"/>
          </w:tcPr>
          <w:p w14:paraId="65038A6E" w14:textId="38A70852" w:rsidR="006C3DC9" w:rsidRPr="00617FB3" w:rsidRDefault="006C3DC9" w:rsidP="00BF5182">
            <w:pPr>
              <w:spacing w:after="0"/>
              <w:ind w:right="456" w:firstLine="0"/>
              <w:rPr>
                <w:rFonts w:cs="Arial"/>
                <w:lang w:eastAsia="ru-RU"/>
              </w:rPr>
            </w:pPr>
            <w:r w:rsidRPr="00592B5B">
              <w:rPr>
                <w:rFonts w:cs="Arial"/>
                <w:color w:val="000000"/>
                <w:sz w:val="22"/>
                <w:lang w:val="en-US"/>
              </w:rPr>
              <w:t>ps-store-department-head</w:t>
            </w:r>
          </w:p>
        </w:tc>
        <w:tc>
          <w:tcPr>
            <w:tcW w:w="261" w:type="pct"/>
            <w:shd w:val="clear" w:color="auto" w:fill="auto"/>
          </w:tcPr>
          <w:p w14:paraId="3425ED9C" w14:textId="761D8A38" w:rsidR="006C3DC9" w:rsidRPr="00E65AA3" w:rsidRDefault="00E65AA3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2E193DEF" w14:textId="46CF0306" w:rsidR="006C3DC9" w:rsidRPr="007E69A3" w:rsidRDefault="00F15E5D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1969BF83" w14:textId="0DF04A08" w:rsidR="006C3DC9" w:rsidRPr="00B00DED" w:rsidRDefault="00B00DED" w:rsidP="00BF5182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4908FAC3" w14:textId="1A687F3E" w:rsidR="006C3DC9" w:rsidRPr="00070479" w:rsidRDefault="00070479" w:rsidP="00BF5182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7888E76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721343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FDD73B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DACAA0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D457B2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FBD78B9" w14:textId="19B391CE" w:rsidR="006C3DC9" w:rsidRPr="007E69A3" w:rsidRDefault="00AB002A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32CD370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5C5285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8669347" w14:textId="055E2407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38" w:type="pct"/>
            <w:shd w:val="clear" w:color="auto" w:fill="auto"/>
          </w:tcPr>
          <w:p w14:paraId="522CE289" w14:textId="4E660842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160" w:author="Egor Sizov" w:date="2024-01-31T15:24:00Z">
              <w:r w:rsidR="006C3DC9" w:rsidRPr="6437A706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</w:tr>
      <w:tr w:rsidR="002B136B" w:rsidRPr="0087087F" w14:paraId="1268D41A" w14:textId="77777777" w:rsidTr="002B136B">
        <w:trPr>
          <w:trHeight w:val="340"/>
        </w:trPr>
        <w:tc>
          <w:tcPr>
            <w:tcW w:w="1503" w:type="pct"/>
          </w:tcPr>
          <w:p w14:paraId="4775B2EF" w14:textId="7AF702EF" w:rsidR="006C3DC9" w:rsidRPr="00617FB3" w:rsidRDefault="006C3DC9" w:rsidP="00BF5182">
            <w:pPr>
              <w:spacing w:after="0"/>
              <w:ind w:right="456" w:firstLine="0"/>
              <w:rPr>
                <w:rFonts w:cs="Arial"/>
                <w:lang w:eastAsia="ru-RU"/>
              </w:rPr>
            </w:pPr>
            <w:r w:rsidRPr="00592B5B">
              <w:rPr>
                <w:rFonts w:cs="Arial"/>
                <w:color w:val="000000"/>
                <w:sz w:val="22"/>
                <w:lang w:val="en-US"/>
              </w:rPr>
              <w:t>ps-store-operator-spc</w:t>
            </w:r>
          </w:p>
        </w:tc>
        <w:tc>
          <w:tcPr>
            <w:tcW w:w="261" w:type="pct"/>
            <w:shd w:val="clear" w:color="auto" w:fill="auto"/>
          </w:tcPr>
          <w:p w14:paraId="0156214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</w:rPr>
            </w:pPr>
          </w:p>
        </w:tc>
        <w:tc>
          <w:tcPr>
            <w:tcW w:w="250" w:type="pct"/>
            <w:shd w:val="clear" w:color="auto" w:fill="auto"/>
          </w:tcPr>
          <w:p w14:paraId="6047737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02476F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000E98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E0B20C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BF663F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6668BC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70CDA8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06C723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7A8DA4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3CB0E0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FE6889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879F94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5A5BE4E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87087F" w14:paraId="050E62CA" w14:textId="77777777" w:rsidTr="002B136B">
        <w:trPr>
          <w:trHeight w:val="340"/>
        </w:trPr>
        <w:tc>
          <w:tcPr>
            <w:tcW w:w="1503" w:type="pct"/>
          </w:tcPr>
          <w:p w14:paraId="0D7E21E8" w14:textId="71388029" w:rsidR="006C3DC9" w:rsidRPr="00617FB3" w:rsidRDefault="006C3DC9" w:rsidP="00BF5182">
            <w:pPr>
              <w:spacing w:after="0"/>
              <w:ind w:right="456" w:firstLine="0"/>
              <w:rPr>
                <w:rFonts w:cs="Arial"/>
                <w:lang w:eastAsia="ru-RU"/>
              </w:rPr>
            </w:pPr>
            <w:r w:rsidRPr="00592B5B">
              <w:rPr>
                <w:rFonts w:cs="Arial"/>
                <w:color w:val="000000"/>
                <w:sz w:val="22"/>
                <w:lang w:val="en-US"/>
              </w:rPr>
              <w:t>ps-store-senior-master</w:t>
            </w:r>
          </w:p>
        </w:tc>
        <w:tc>
          <w:tcPr>
            <w:tcW w:w="261" w:type="pct"/>
            <w:shd w:val="clear" w:color="auto" w:fill="auto"/>
          </w:tcPr>
          <w:p w14:paraId="5CDE837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</w:rPr>
            </w:pPr>
          </w:p>
        </w:tc>
        <w:tc>
          <w:tcPr>
            <w:tcW w:w="250" w:type="pct"/>
            <w:shd w:val="clear" w:color="auto" w:fill="auto"/>
          </w:tcPr>
          <w:p w14:paraId="5F67574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A8B5AB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B9EED3D" w14:textId="7CE2DFEE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161" w:author="Egor Sizov" w:date="2024-01-31T15:24:00Z">
              <w:r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0B0014E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D2EB04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32E06F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7CCE8E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425EEA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254269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158191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BC7325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C87418A" w14:textId="5F3B3165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162" w:author="Egor Sizov" w:date="2024-01-31T15:24:00Z">
              <w:r w:rsidRPr="0CC60727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38" w:type="pct"/>
            <w:shd w:val="clear" w:color="auto" w:fill="auto"/>
          </w:tcPr>
          <w:p w14:paraId="1BEA42B9" w14:textId="4A955DC5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163" w:author="Egor Sizov" w:date="2024-01-31T15:24:00Z">
              <w:r w:rsidRPr="77A4BB0D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</w:tr>
      <w:tr w:rsidR="002B136B" w:rsidRPr="0087087F" w14:paraId="736481AC" w14:textId="77777777" w:rsidTr="002B136B">
        <w:trPr>
          <w:trHeight w:val="340"/>
        </w:trPr>
        <w:tc>
          <w:tcPr>
            <w:tcW w:w="1503" w:type="pct"/>
          </w:tcPr>
          <w:p w14:paraId="27FF5290" w14:textId="1F99901F" w:rsidR="006C3DC9" w:rsidRPr="00617FB3" w:rsidRDefault="006C3DC9" w:rsidP="00BF5182">
            <w:pPr>
              <w:spacing w:after="0"/>
              <w:ind w:right="456" w:firstLine="0"/>
              <w:rPr>
                <w:rFonts w:cs="Arial"/>
                <w:lang w:eastAsia="ru-RU"/>
              </w:rPr>
            </w:pPr>
            <w:r w:rsidRPr="00592B5B">
              <w:rPr>
                <w:rFonts w:cs="Arial"/>
                <w:color w:val="000000"/>
                <w:sz w:val="22"/>
                <w:lang w:val="en-US"/>
              </w:rPr>
              <w:t>ps-works-department-head</w:t>
            </w:r>
          </w:p>
        </w:tc>
        <w:tc>
          <w:tcPr>
            <w:tcW w:w="261" w:type="pct"/>
            <w:shd w:val="clear" w:color="auto" w:fill="auto"/>
          </w:tcPr>
          <w:p w14:paraId="26C4CF0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</w:rPr>
            </w:pPr>
          </w:p>
        </w:tc>
        <w:tc>
          <w:tcPr>
            <w:tcW w:w="250" w:type="pct"/>
            <w:shd w:val="clear" w:color="auto" w:fill="auto"/>
          </w:tcPr>
          <w:p w14:paraId="67473DA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314D7A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672ECA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1EDA44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4C4EB7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1896D9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03D6F3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12C8B2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650E04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7B9545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BE494A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6A6610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07E4E65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87087F" w14:paraId="0936017B" w14:textId="77777777" w:rsidTr="002B136B">
        <w:trPr>
          <w:trHeight w:val="340"/>
        </w:trPr>
        <w:tc>
          <w:tcPr>
            <w:tcW w:w="1503" w:type="pct"/>
          </w:tcPr>
          <w:p w14:paraId="20022310" w14:textId="3DAA2105" w:rsidR="006C3DC9" w:rsidRPr="00617FB3" w:rsidRDefault="006C3DC9" w:rsidP="00BF5182">
            <w:pPr>
              <w:spacing w:after="0"/>
              <w:ind w:right="456" w:firstLine="0"/>
              <w:rPr>
                <w:rFonts w:cs="Arial"/>
                <w:lang w:eastAsia="ru-RU"/>
              </w:rPr>
            </w:pPr>
            <w:r w:rsidRPr="00592B5B">
              <w:rPr>
                <w:rFonts w:cs="Arial"/>
                <w:color w:val="000000"/>
                <w:sz w:val="22"/>
                <w:lang w:val="en-US"/>
              </w:rPr>
              <w:t>ps-works-work-executor</w:t>
            </w:r>
          </w:p>
        </w:tc>
        <w:tc>
          <w:tcPr>
            <w:tcW w:w="261" w:type="pct"/>
            <w:shd w:val="clear" w:color="auto" w:fill="auto"/>
          </w:tcPr>
          <w:p w14:paraId="044C44D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</w:rPr>
            </w:pPr>
          </w:p>
        </w:tc>
        <w:tc>
          <w:tcPr>
            <w:tcW w:w="250" w:type="pct"/>
            <w:shd w:val="clear" w:color="auto" w:fill="auto"/>
          </w:tcPr>
          <w:p w14:paraId="7CF92D3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E496E2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6A2AC2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9B39D2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A9FB49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BE0924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1594E5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DC89B1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7A44E8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56599F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5CF608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423A15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65F1D2E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87087F" w14:paraId="7F397FDE" w14:textId="77777777" w:rsidTr="002B136B">
        <w:trPr>
          <w:trHeight w:val="340"/>
        </w:trPr>
        <w:tc>
          <w:tcPr>
            <w:tcW w:w="1503" w:type="pct"/>
          </w:tcPr>
          <w:p w14:paraId="1BCF16C8" w14:textId="42C18E90" w:rsidR="006C3DC9" w:rsidRPr="00617FB3" w:rsidRDefault="006C3DC9" w:rsidP="00BF5182">
            <w:pPr>
              <w:spacing w:after="0"/>
              <w:ind w:right="456" w:firstLine="0"/>
              <w:rPr>
                <w:rFonts w:cs="Arial"/>
                <w:lang w:eastAsia="ru-RU"/>
              </w:rPr>
            </w:pPr>
            <w:r w:rsidRPr="00592B5B">
              <w:rPr>
                <w:rFonts w:cs="Arial"/>
                <w:color w:val="000000"/>
                <w:sz w:val="22"/>
                <w:lang w:val="en-US"/>
              </w:rPr>
              <w:t>ps-works-work-manager</w:t>
            </w:r>
          </w:p>
        </w:tc>
        <w:tc>
          <w:tcPr>
            <w:tcW w:w="261" w:type="pct"/>
            <w:shd w:val="clear" w:color="auto" w:fill="auto"/>
          </w:tcPr>
          <w:p w14:paraId="750A085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</w:rPr>
            </w:pPr>
          </w:p>
        </w:tc>
        <w:tc>
          <w:tcPr>
            <w:tcW w:w="250" w:type="pct"/>
            <w:shd w:val="clear" w:color="auto" w:fill="auto"/>
          </w:tcPr>
          <w:p w14:paraId="1CEE658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0BA560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59A9AF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7377AA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668A84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80C05A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041C66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2314D7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EEC3FC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857AD4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69E690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69188C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383909C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87087F" w14:paraId="46B43933" w14:textId="77777777" w:rsidTr="002B136B">
        <w:trPr>
          <w:trHeight w:val="340"/>
        </w:trPr>
        <w:tc>
          <w:tcPr>
            <w:tcW w:w="1503" w:type="pct"/>
          </w:tcPr>
          <w:p w14:paraId="168AE507" w14:textId="16870AAC" w:rsidR="006C3DC9" w:rsidRPr="00617FB3" w:rsidRDefault="006C3DC9" w:rsidP="00BF5182">
            <w:pPr>
              <w:spacing w:after="0"/>
              <w:ind w:right="456" w:firstLine="0"/>
              <w:rPr>
                <w:rFonts w:cs="Arial"/>
                <w:lang w:eastAsia="ru-RU"/>
              </w:rPr>
            </w:pPr>
            <w:r w:rsidRPr="00592B5B">
              <w:rPr>
                <w:rFonts w:cs="Arial"/>
                <w:color w:val="000000"/>
                <w:sz w:val="22"/>
                <w:lang w:val="en-US"/>
              </w:rPr>
              <w:t>ps-works-works-manufacturer</w:t>
            </w:r>
          </w:p>
        </w:tc>
        <w:tc>
          <w:tcPr>
            <w:tcW w:w="261" w:type="pct"/>
            <w:shd w:val="clear" w:color="auto" w:fill="auto"/>
          </w:tcPr>
          <w:p w14:paraId="11636D3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</w:rPr>
            </w:pPr>
          </w:p>
        </w:tc>
        <w:tc>
          <w:tcPr>
            <w:tcW w:w="250" w:type="pct"/>
            <w:shd w:val="clear" w:color="auto" w:fill="auto"/>
          </w:tcPr>
          <w:p w14:paraId="2E62534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D21219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396F74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19A102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E697C9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FDD3B9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544EDE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AC001E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B167F9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92A94B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198BCF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2BB4C9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467662A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87087F" w14:paraId="61B68282" w14:textId="77777777" w:rsidTr="002B136B">
        <w:trPr>
          <w:trHeight w:val="340"/>
        </w:trPr>
        <w:tc>
          <w:tcPr>
            <w:tcW w:w="1503" w:type="pct"/>
          </w:tcPr>
          <w:p w14:paraId="261E792B" w14:textId="55B13296" w:rsidR="006C3DC9" w:rsidRPr="00617FB3" w:rsidRDefault="006C3DC9" w:rsidP="00BF5182">
            <w:pPr>
              <w:spacing w:after="0"/>
              <w:ind w:right="456" w:firstLine="0"/>
              <w:rPr>
                <w:rFonts w:cs="Arial"/>
                <w:lang w:eastAsia="ru-RU"/>
              </w:rPr>
            </w:pPr>
            <w:r>
              <w:rPr>
                <w:rFonts w:cs="Arial"/>
                <w:color w:val="000000"/>
                <w:sz w:val="22"/>
                <w:lang w:val="en-US"/>
              </w:rPr>
              <w:t>q</w:t>
            </w:r>
            <w:r w:rsidRPr="00592B5B">
              <w:rPr>
                <w:rFonts w:cs="Arial"/>
                <w:color w:val="000000"/>
                <w:sz w:val="22"/>
                <w:lang w:val="en-US"/>
              </w:rPr>
              <w:t>a-engineer</w:t>
            </w:r>
          </w:p>
        </w:tc>
        <w:tc>
          <w:tcPr>
            <w:tcW w:w="261" w:type="pct"/>
            <w:shd w:val="clear" w:color="auto" w:fill="auto"/>
          </w:tcPr>
          <w:p w14:paraId="0170CCF5" w14:textId="6C29CF1E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</w:rPr>
            </w:pPr>
          </w:p>
        </w:tc>
        <w:tc>
          <w:tcPr>
            <w:tcW w:w="250" w:type="pct"/>
            <w:shd w:val="clear" w:color="auto" w:fill="auto"/>
          </w:tcPr>
          <w:p w14:paraId="5F73922B" w14:textId="1422FB28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164" w:author="Egor Sizov" w:date="2024-01-31T15:24:00Z">
              <w:r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6FBB5A2E" w14:textId="4A9368A9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165" w:author="Egor Sizov" w:date="2024-01-31T15:24:00Z">
              <w:r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1418A000" w14:textId="1470E87B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166" w:author="Egor Sizov" w:date="2024-01-31T15:24:00Z">
              <w:r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0FBEDCB2" w14:textId="7D3C7C13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167" w:author="Egor Sizov" w:date="2024-01-31T15:24:00Z">
              <w:r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28255C9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C5DC65D" w14:textId="1C7CDD24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168" w:author="Egor Sizov" w:date="2024-01-31T15:24:00Z">
              <w:r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748FB423" w14:textId="35B283F3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169" w:author="Egor Sizov" w:date="2024-01-31T15:24:00Z">
              <w:r w:rsidRPr="7495F480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0DD40DA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A86758C" w14:textId="4949F7C1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170" w:author="Egor Sizov" w:date="2024-01-31T15:24:00Z">
              <w:r w:rsidRPr="14839E1A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2358591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F5DDFE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4CDD939" w14:textId="2363DE0A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171" w:author="Egor Sizov" w:date="2024-01-31T15:24:00Z">
              <w:r w:rsidRPr="1DE58971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38" w:type="pct"/>
            <w:shd w:val="clear" w:color="auto" w:fill="auto"/>
          </w:tcPr>
          <w:p w14:paraId="08132671" w14:textId="26B5B169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172" w:author="Egor Sizov" w:date="2024-01-31T15:24:00Z">
              <w:r w:rsidRPr="29B28E9D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</w:tr>
      <w:tr w:rsidR="002B136B" w:rsidRPr="0087087F" w14:paraId="452CAC4F" w14:textId="77777777" w:rsidTr="002B136B">
        <w:trPr>
          <w:trHeight w:val="340"/>
        </w:trPr>
        <w:tc>
          <w:tcPr>
            <w:tcW w:w="1503" w:type="pct"/>
          </w:tcPr>
          <w:p w14:paraId="7DAE89B8" w14:textId="166E38E7" w:rsidR="006C3DC9" w:rsidRPr="00617FB3" w:rsidRDefault="006C3DC9" w:rsidP="00BF5182">
            <w:pPr>
              <w:spacing w:after="0"/>
              <w:ind w:right="456" w:firstLine="0"/>
              <w:rPr>
                <w:rFonts w:cs="Arial"/>
                <w:lang w:eastAsia="ru-RU"/>
              </w:rPr>
            </w:pPr>
            <w:r w:rsidRPr="00592B5B">
              <w:rPr>
                <w:rFonts w:cs="Arial"/>
                <w:color w:val="000000"/>
                <w:sz w:val="22"/>
                <w:lang w:val="en-US"/>
              </w:rPr>
              <w:t>qa-request-initiator</w:t>
            </w:r>
          </w:p>
        </w:tc>
        <w:tc>
          <w:tcPr>
            <w:tcW w:w="261" w:type="pct"/>
            <w:shd w:val="clear" w:color="auto" w:fill="auto"/>
          </w:tcPr>
          <w:p w14:paraId="3D34687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</w:rPr>
            </w:pPr>
          </w:p>
        </w:tc>
        <w:tc>
          <w:tcPr>
            <w:tcW w:w="250" w:type="pct"/>
            <w:shd w:val="clear" w:color="auto" w:fill="auto"/>
          </w:tcPr>
          <w:p w14:paraId="1E98ADB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24C40E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C5402C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DFB0E6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363EF7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BE679A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3D6CCB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2BEBF3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6C6522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14A4AB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A20BF7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103124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2DE1A96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87087F" w14:paraId="3F354A22" w14:textId="77777777" w:rsidTr="002B136B">
        <w:trPr>
          <w:trHeight w:val="340"/>
        </w:trPr>
        <w:tc>
          <w:tcPr>
            <w:tcW w:w="1503" w:type="pct"/>
          </w:tcPr>
          <w:p w14:paraId="215EB22E" w14:textId="1D89BDA0" w:rsidR="006C3DC9" w:rsidRPr="00617FB3" w:rsidRDefault="006C3DC9" w:rsidP="00BF5182">
            <w:pPr>
              <w:spacing w:after="0"/>
              <w:ind w:right="456" w:firstLine="0"/>
              <w:rPr>
                <w:rFonts w:cs="Arial"/>
                <w:lang w:eastAsia="ru-RU"/>
              </w:rPr>
            </w:pPr>
            <w:r w:rsidRPr="00F30785">
              <w:rPr>
                <w:rFonts w:cs="Arial"/>
                <w:color w:val="000000"/>
                <w:sz w:val="22"/>
                <w:lang w:val="en-US"/>
              </w:rPr>
              <w:t>qa-specialist</w:t>
            </w:r>
          </w:p>
        </w:tc>
        <w:tc>
          <w:tcPr>
            <w:tcW w:w="261" w:type="pct"/>
            <w:shd w:val="clear" w:color="auto" w:fill="auto"/>
          </w:tcPr>
          <w:p w14:paraId="457A521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</w:rPr>
            </w:pPr>
          </w:p>
        </w:tc>
        <w:tc>
          <w:tcPr>
            <w:tcW w:w="250" w:type="pct"/>
            <w:shd w:val="clear" w:color="auto" w:fill="auto"/>
          </w:tcPr>
          <w:p w14:paraId="00AD1D4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C48A7C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9B6BDF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2A3883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6AEC3F6" w14:textId="1FD31259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173" w:author="Egor Sizov" w:date="2024-01-31T15:24:00Z">
              <w:r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69A07D7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CFB55C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79E8D6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B603FF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68198F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4D690E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A831E8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4337654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6C3DC9" w14:paraId="3F39E15C" w14:textId="77777777" w:rsidTr="002B136B">
        <w:trPr>
          <w:trHeight w:val="340"/>
        </w:trPr>
        <w:tc>
          <w:tcPr>
            <w:tcW w:w="1503" w:type="pct"/>
          </w:tcPr>
          <w:p w14:paraId="53BED5E6" w14:textId="483C7672" w:rsidR="006C3DC9" w:rsidRPr="00382F78" w:rsidRDefault="006C3DC9" w:rsidP="00BF5182">
            <w:pPr>
              <w:spacing w:after="0"/>
              <w:ind w:right="456" w:firstLine="0"/>
              <w:rPr>
                <w:rFonts w:cs="Arial"/>
                <w:lang w:val="en-US" w:eastAsia="ru-RU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lastRenderedPageBreak/>
              <w:t>QL.AnalysisRequest.Workflow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.AnyProcess.Executor</w:t>
            </w:r>
          </w:p>
        </w:tc>
        <w:tc>
          <w:tcPr>
            <w:tcW w:w="261" w:type="pct"/>
            <w:shd w:val="clear" w:color="auto" w:fill="auto"/>
          </w:tcPr>
          <w:p w14:paraId="10FE17A4" w14:textId="77777777" w:rsidR="006C3DC9" w:rsidRPr="00382F78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EDDB17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9EEEA1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80EDFA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DA68C4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960DA7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3A8AF3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956911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353D54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08FB29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3C2AC8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E60F8C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00A4DA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46517D1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6C3DC9" w14:paraId="01EF96DD" w14:textId="77777777" w:rsidTr="002B136B">
        <w:trPr>
          <w:trHeight w:val="340"/>
        </w:trPr>
        <w:tc>
          <w:tcPr>
            <w:tcW w:w="1503" w:type="pct"/>
          </w:tcPr>
          <w:p w14:paraId="653DFAB1" w14:textId="5298CCA7" w:rsidR="006C3DC9" w:rsidRPr="00382F78" w:rsidRDefault="006C3DC9" w:rsidP="00BF5182">
            <w:pPr>
              <w:spacing w:after="0"/>
              <w:ind w:right="456" w:firstLine="0"/>
              <w:rPr>
                <w:rFonts w:cs="Arial"/>
                <w:lang w:val="en-US" w:eastAsia="ru-RU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QL.AnalysisRequest.Workflow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.SamplePreparation.Executor</w:t>
            </w:r>
          </w:p>
        </w:tc>
        <w:tc>
          <w:tcPr>
            <w:tcW w:w="261" w:type="pct"/>
            <w:shd w:val="clear" w:color="auto" w:fill="auto"/>
          </w:tcPr>
          <w:p w14:paraId="1ABDC87F" w14:textId="77777777" w:rsidR="006C3DC9" w:rsidRPr="00382F78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DC16D9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0959E8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DD6608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441265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268C84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8D77CB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DD96D0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5DA7B0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594E96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CCA063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D5CDC2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2772EE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514FEAC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6C3DC9" w14:paraId="7894E038" w14:textId="77777777" w:rsidTr="002B136B">
        <w:trPr>
          <w:trHeight w:val="340"/>
        </w:trPr>
        <w:tc>
          <w:tcPr>
            <w:tcW w:w="1503" w:type="pct"/>
          </w:tcPr>
          <w:p w14:paraId="2EBDA9DB" w14:textId="3D9B557B" w:rsidR="006C3DC9" w:rsidRPr="00F30785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QL.Events.Workflow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.AnyProcess.Executor</w:t>
            </w:r>
          </w:p>
        </w:tc>
        <w:tc>
          <w:tcPr>
            <w:tcW w:w="261" w:type="pct"/>
            <w:shd w:val="clear" w:color="auto" w:fill="auto"/>
          </w:tcPr>
          <w:p w14:paraId="11B13B92" w14:textId="77777777" w:rsidR="006C3DC9" w:rsidRPr="00BF5182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7470AA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B6FC45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46D3071" w14:textId="46E9C6DB" w:rsidR="006C3DC9" w:rsidRPr="00070479" w:rsidRDefault="00070479" w:rsidP="00BF5182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7BE8358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659FA5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4E4EEE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DAD3EC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56A9D7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A30118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11E26F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CC8A16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EC7D0D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32A4D53A" w14:textId="282D32B5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</w:tr>
      <w:tr w:rsidR="002B136B" w:rsidRPr="00BF5182" w14:paraId="2961530B" w14:textId="77777777" w:rsidTr="002B136B">
        <w:trPr>
          <w:trHeight w:val="340"/>
        </w:trPr>
        <w:tc>
          <w:tcPr>
            <w:tcW w:w="1503" w:type="pct"/>
          </w:tcPr>
          <w:p w14:paraId="09DA9787" w14:textId="0B2B3763" w:rsidR="006C3DC9" w:rsidRPr="00F30785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QL.Events.Workflow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.Executor</w:t>
            </w:r>
          </w:p>
        </w:tc>
        <w:tc>
          <w:tcPr>
            <w:tcW w:w="261" w:type="pct"/>
            <w:shd w:val="clear" w:color="auto" w:fill="auto"/>
          </w:tcPr>
          <w:p w14:paraId="22C88AFF" w14:textId="77777777" w:rsidR="006C3DC9" w:rsidRPr="00BF5182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2891B5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0EA0BF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9BBD054" w14:textId="56B3B313" w:rsidR="006C3DC9" w:rsidRPr="007E69A3" w:rsidRDefault="0007047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174" w:author="Egor Sizov" w:date="2024-01-31T15:24:00Z">
              <w:r w:rsidR="006C3DC9"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65341D9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B5F824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A1654A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5BB847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3670AC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DB1B9E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634DAD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4BB218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5424FA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0BF74D68" w14:textId="7E2D3A94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175" w:author="Egor Sizov" w:date="2024-01-31T15:24:00Z">
              <w:r w:rsidR="006C3DC9" w:rsidRPr="2BB110D6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</w:tr>
      <w:tr w:rsidR="002B136B" w:rsidRPr="00E35C2B" w14:paraId="0F85C92E" w14:textId="77777777" w:rsidTr="002B136B">
        <w:trPr>
          <w:trHeight w:val="340"/>
        </w:trPr>
        <w:tc>
          <w:tcPr>
            <w:tcW w:w="1503" w:type="pct"/>
          </w:tcPr>
          <w:p w14:paraId="1BF4D969" w14:textId="13F8936E" w:rsidR="006C3DC9" w:rsidRPr="00F30785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QL.IQC.Workflow.AnyProcess.Executor</w:t>
            </w:r>
            <w:proofErr w:type="gramEnd"/>
          </w:p>
        </w:tc>
        <w:tc>
          <w:tcPr>
            <w:tcW w:w="261" w:type="pct"/>
            <w:shd w:val="clear" w:color="auto" w:fill="auto"/>
          </w:tcPr>
          <w:p w14:paraId="4C12D1AC" w14:textId="1D3495DD" w:rsidR="006C3DC9" w:rsidRPr="00E65AA3" w:rsidRDefault="00E65AA3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0902A228" w14:textId="7FF80157" w:rsidR="006C3DC9" w:rsidRPr="007E69A3" w:rsidRDefault="00F15E5D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451396DF" w14:textId="6BDFF560" w:rsidR="006C3DC9" w:rsidRPr="00B00DED" w:rsidRDefault="00B00DED" w:rsidP="00BF5182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75EAEE96" w14:textId="6696656D" w:rsidR="006C3DC9" w:rsidRPr="007E69A3" w:rsidRDefault="0007047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176" w:author="Egor Sizov" w:date="2024-01-31T15:24:00Z">
              <w:r w:rsidR="006C3DC9"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50CFF50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4F866E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890D02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68E94B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B6881B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DE7C7B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FE5119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1DFC51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311CC43" w14:textId="109017CF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177" w:author="Egor Sizov" w:date="2024-01-31T15:24:00Z">
              <w:r w:rsidR="006C3DC9" w:rsidRPr="34CB7588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38" w:type="pct"/>
            <w:shd w:val="clear" w:color="auto" w:fill="auto"/>
          </w:tcPr>
          <w:p w14:paraId="0CD62CEA" w14:textId="6395B706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178" w:author="Egor Sizov" w:date="2024-01-31T15:24:00Z">
              <w:r w:rsidR="006C3DC9" w:rsidRPr="528810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</w:tr>
      <w:tr w:rsidR="002B136B" w:rsidRPr="00BF5182" w14:paraId="339F627E" w14:textId="77777777" w:rsidTr="002B136B">
        <w:trPr>
          <w:trHeight w:val="340"/>
        </w:trPr>
        <w:tc>
          <w:tcPr>
            <w:tcW w:w="1503" w:type="pct"/>
          </w:tcPr>
          <w:p w14:paraId="15689420" w14:textId="423C9ADC" w:rsidR="006C3DC9" w:rsidRPr="00F30785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</w:t>
            </w:r>
            <w:r>
              <w:rPr>
                <w:rFonts w:cs="Arial"/>
                <w:color w:val="000000"/>
                <w:sz w:val="22"/>
                <w:lang w:val="en-US"/>
              </w:rPr>
              <w:t>I</w:t>
            </w:r>
            <w:r w:rsidRPr="00F30785">
              <w:rPr>
                <w:rFonts w:cs="Arial"/>
                <w:color w:val="000000"/>
                <w:sz w:val="22"/>
                <w:lang w:val="en-US"/>
              </w:rPr>
              <w:t>QC.Workflow.Executor</w:t>
            </w:r>
            <w:proofErr w:type="gramEnd"/>
          </w:p>
        </w:tc>
        <w:tc>
          <w:tcPr>
            <w:tcW w:w="261" w:type="pct"/>
            <w:shd w:val="clear" w:color="auto" w:fill="auto"/>
          </w:tcPr>
          <w:p w14:paraId="7B131DB1" w14:textId="05661395" w:rsidR="006C3DC9" w:rsidRPr="00E65AA3" w:rsidRDefault="00E65AA3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2766F667" w14:textId="68585BDE" w:rsidR="006C3DC9" w:rsidRPr="007E69A3" w:rsidRDefault="00F15E5D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3407A4DC" w14:textId="09D55266" w:rsidR="006C3DC9" w:rsidRPr="00B00DED" w:rsidRDefault="00B00DED" w:rsidP="00BF5182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21C35D32" w14:textId="117E8911" w:rsidR="006C3DC9" w:rsidRPr="007E69A3" w:rsidRDefault="0007047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179" w:author="Egor Sizov" w:date="2024-01-31T15:24:00Z">
              <w:r w:rsidR="006C3DC9"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5EDB096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4047DC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B59E81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329F8C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44FEB6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E4F6AB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7BD9BD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00F504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DE61CC2" w14:textId="64648D3A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180" w:author="Egor Sizov" w:date="2024-01-31T15:24:00Z">
              <w:r w:rsidR="006C3DC9" w:rsidRPr="4C1E2C0C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38" w:type="pct"/>
            <w:shd w:val="clear" w:color="auto" w:fill="auto"/>
          </w:tcPr>
          <w:p w14:paraId="5FEA1E75" w14:textId="68FF15CE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181" w:author="Egor Sizov" w:date="2024-01-31T15:24:00Z">
              <w:r w:rsidR="006C3DC9" w:rsidRPr="1B6634D5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</w:tr>
      <w:tr w:rsidR="002B136B" w:rsidRPr="00E35C2B" w14:paraId="7FE0C453" w14:textId="77777777" w:rsidTr="002B136B">
        <w:trPr>
          <w:trHeight w:val="340"/>
        </w:trPr>
        <w:tc>
          <w:tcPr>
            <w:tcW w:w="1503" w:type="pct"/>
          </w:tcPr>
          <w:p w14:paraId="2513FCE7" w14:textId="22EDB6FE" w:rsidR="006C3DC9" w:rsidRPr="00F30785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QL.NormDocRequests.Workflow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.AnyProcess.Executor</w:t>
            </w:r>
          </w:p>
        </w:tc>
        <w:tc>
          <w:tcPr>
            <w:tcW w:w="261" w:type="pct"/>
            <w:shd w:val="clear" w:color="auto" w:fill="auto"/>
          </w:tcPr>
          <w:p w14:paraId="63CFD4B2" w14:textId="1C6EBFB6" w:rsidR="006C3DC9" w:rsidRPr="00A40BB4" w:rsidRDefault="006C3DC9" w:rsidP="00BF5182">
            <w:pPr>
              <w:spacing w:after="0"/>
              <w:ind w:firstLine="0"/>
              <w:rPr>
                <w:rFonts w:cs="Arial"/>
                <w:sz w:val="22"/>
              </w:rPr>
            </w:pPr>
          </w:p>
        </w:tc>
        <w:tc>
          <w:tcPr>
            <w:tcW w:w="250" w:type="pct"/>
            <w:shd w:val="clear" w:color="auto" w:fill="auto"/>
          </w:tcPr>
          <w:p w14:paraId="371FA8D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49D742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A0D9A3D" w14:textId="3E5D0BEC" w:rsidR="006C3DC9" w:rsidRPr="007E69A3" w:rsidRDefault="0007047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182" w:author="Egor Sizov" w:date="2024-01-31T15:24:00Z">
              <w:r w:rsidR="006C3DC9"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76E3017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DBBC389" w14:textId="31BA16F1" w:rsidR="006C3DC9" w:rsidRPr="007E69A3" w:rsidRDefault="005B4E61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183" w:author="Egor Sizov" w:date="2024-01-31T15:24:00Z">
              <w:r w:rsidR="006C3DC9"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27495D7A" w14:textId="0993AA3E" w:rsidR="006C3DC9" w:rsidRPr="009049B9" w:rsidRDefault="009049B9" w:rsidP="00BF5182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4493CAC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C59C44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2EC3AA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B92484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5EB5CB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1657B32" w14:textId="008AC57D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184" w:author="Egor Sizov" w:date="2024-01-31T15:24:00Z">
              <w:r w:rsidR="006C3DC9" w:rsidRPr="28BCD36C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38" w:type="pct"/>
            <w:shd w:val="clear" w:color="auto" w:fill="auto"/>
          </w:tcPr>
          <w:p w14:paraId="6D340640" w14:textId="1CF467B0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185" w:author="Egor Sizov" w:date="2024-01-31T15:24:00Z">
              <w:r w:rsidR="006C3DC9" w:rsidRPr="29B28E9D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</w:tr>
      <w:tr w:rsidR="002B136B" w:rsidRPr="00E35C2B" w14:paraId="286470CD" w14:textId="77777777" w:rsidTr="002B136B">
        <w:trPr>
          <w:trHeight w:val="340"/>
        </w:trPr>
        <w:tc>
          <w:tcPr>
            <w:tcW w:w="1503" w:type="pct"/>
          </w:tcPr>
          <w:p w14:paraId="770FE27C" w14:textId="11D0A5E1" w:rsidR="006C3DC9" w:rsidRPr="00F30785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QL.NormDocs.Workflow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.A</w:t>
            </w:r>
            <w:r w:rsidR="00F15E5D">
              <w:rPr>
                <w:rFonts w:cs="Arial"/>
                <w:color w:val="000000"/>
                <w:sz w:val="22"/>
                <w:lang w:val="en-US"/>
              </w:rPr>
              <w:t>n</w:t>
            </w:r>
            <w:r w:rsidRPr="00F30785">
              <w:rPr>
                <w:rFonts w:cs="Arial"/>
                <w:color w:val="000000"/>
                <w:sz w:val="22"/>
                <w:lang w:val="en-US"/>
              </w:rPr>
              <w:t>yProcess.Executor</w:t>
            </w:r>
          </w:p>
        </w:tc>
        <w:tc>
          <w:tcPr>
            <w:tcW w:w="261" w:type="pct"/>
            <w:shd w:val="clear" w:color="auto" w:fill="auto"/>
          </w:tcPr>
          <w:p w14:paraId="74DE2B96" w14:textId="5F5A106A" w:rsidR="006C3DC9" w:rsidRPr="00E65AA3" w:rsidRDefault="00E65AA3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0A3B0E3C" w14:textId="0C7858EC" w:rsidR="006C3DC9" w:rsidRPr="007E69A3" w:rsidRDefault="00F15E5D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169DC747" w14:textId="194AF684" w:rsidR="006C3DC9" w:rsidRPr="00B00DED" w:rsidRDefault="00B00DED" w:rsidP="00BF5182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1F0EB0D6" w14:textId="129F1FCC" w:rsidR="006C3DC9" w:rsidRPr="007E69A3" w:rsidRDefault="0007047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186" w:author="Egor Sizov" w:date="2024-01-31T15:24:00Z">
              <w:r w:rsidR="006C3DC9"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11A2CFF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E1128D9" w14:textId="4B0EF89D" w:rsidR="006C3DC9" w:rsidRPr="007E69A3" w:rsidRDefault="005B4E61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187" w:author="Egor Sizov" w:date="2024-01-31T15:24:00Z">
              <w:r w:rsidR="006C3DC9"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6358D8CF" w14:textId="31407906" w:rsidR="006C3DC9" w:rsidRPr="001F4567" w:rsidRDefault="001F4567" w:rsidP="00BF5182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62825E1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8BE277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311788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04A727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3164DB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47B4F26" w14:textId="66C6F099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188" w:author="Egor Sizov" w:date="2024-01-31T15:24:00Z">
              <w:r w:rsidR="006C3DC9" w:rsidRPr="61FAEC74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38" w:type="pct"/>
            <w:shd w:val="clear" w:color="auto" w:fill="auto"/>
          </w:tcPr>
          <w:p w14:paraId="09980780" w14:textId="673A9B55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189" w:author="Egor Sizov" w:date="2024-01-31T15:24:00Z">
              <w:r w:rsidR="006C3DC9" w:rsidRPr="29B28E9D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</w:tr>
      <w:tr w:rsidR="002B136B" w:rsidRPr="00E35C2B" w14:paraId="5744196C" w14:textId="77777777" w:rsidTr="002B136B">
        <w:trPr>
          <w:trHeight w:val="340"/>
        </w:trPr>
        <w:tc>
          <w:tcPr>
            <w:tcW w:w="1503" w:type="pct"/>
          </w:tcPr>
          <w:p w14:paraId="334FE429" w14:textId="40E3B6FE" w:rsidR="006C3DC9" w:rsidRPr="00F30785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lastRenderedPageBreak/>
              <w:t>QL.Sample.Workflow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.AnyProcess.Executor</w:t>
            </w:r>
          </w:p>
        </w:tc>
        <w:tc>
          <w:tcPr>
            <w:tcW w:w="261" w:type="pct"/>
            <w:shd w:val="clear" w:color="auto" w:fill="auto"/>
          </w:tcPr>
          <w:p w14:paraId="2280F71A" w14:textId="7D65A497" w:rsidR="006C3DC9" w:rsidRPr="00BF5182" w:rsidRDefault="00E65AA3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48946947" w14:textId="481B728D" w:rsidR="006C3DC9" w:rsidRPr="007E69A3" w:rsidRDefault="00F15E5D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190" w:author="Egor Sizov" w:date="2024-01-31T15:24:00Z">
              <w:r w:rsidR="006C3DC9"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0097918D" w14:textId="0F5E54D8" w:rsidR="006C3DC9" w:rsidRPr="007E69A3" w:rsidRDefault="00B00DED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191" w:author="Egor Sizov" w:date="2024-01-31T15:24:00Z">
              <w:r w:rsidR="006C3DC9"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0A1C8901" w14:textId="5B1C312F" w:rsidR="006C3DC9" w:rsidRPr="007E69A3" w:rsidRDefault="0007047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192" w:author="Egor Sizov" w:date="2024-01-31T15:24:00Z">
              <w:r w:rsidR="006C3DC9"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03C09600" w14:textId="6A887EA1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193" w:author="Egor Sizov" w:date="2024-01-31T15:24:00Z">
              <w:r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0E473F0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E4A2F95" w14:textId="3DCA7322" w:rsidR="006C3DC9" w:rsidRPr="007E69A3" w:rsidRDefault="001F4567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194" w:author="Egor Sizov" w:date="2024-01-31T15:24:00Z">
              <w:r w:rsidR="006C3DC9"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5F1055DF" w14:textId="3712620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195" w:author="Egor Sizov" w:date="2024-01-31T15:24:00Z">
              <w:r w:rsidRPr="5D2C737F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79540F1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B07D931" w14:textId="5BBB38AC" w:rsidR="006C3DC9" w:rsidRPr="007E69A3" w:rsidRDefault="0081232C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196" w:author="Egor Sizov" w:date="2024-01-31T15:24:00Z">
              <w:r w:rsidR="006C3DC9" w:rsidRPr="0B9AFC47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5724055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BEEB57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02C295C" w14:textId="0DFF017E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197" w:author="Egor Sizov" w:date="2024-01-31T15:24:00Z">
              <w:r w:rsidR="006C3DC9" w:rsidRPr="1F172016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38" w:type="pct"/>
            <w:shd w:val="clear" w:color="auto" w:fill="auto"/>
          </w:tcPr>
          <w:p w14:paraId="593B6950" w14:textId="396A330D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198" w:author="Egor Sizov" w:date="2024-01-31T15:24:00Z">
              <w:r w:rsidR="006C3DC9" w:rsidRPr="324FE08D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</w:tr>
      <w:tr w:rsidR="002B136B" w:rsidRPr="006C3DC9" w14:paraId="7FDC3ACF" w14:textId="77777777" w:rsidTr="002B136B">
        <w:trPr>
          <w:trHeight w:val="340"/>
        </w:trPr>
        <w:tc>
          <w:tcPr>
            <w:tcW w:w="1503" w:type="pct"/>
          </w:tcPr>
          <w:p w14:paraId="52890C4D" w14:textId="7AF006B0" w:rsidR="006C3DC9" w:rsidRPr="00F30785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QL.Sample.Workflow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.SampleStatusManagement.Executor</w:t>
            </w:r>
          </w:p>
        </w:tc>
        <w:tc>
          <w:tcPr>
            <w:tcW w:w="261" w:type="pct"/>
            <w:shd w:val="clear" w:color="auto" w:fill="auto"/>
          </w:tcPr>
          <w:p w14:paraId="0335C8F6" w14:textId="77777777" w:rsidR="006C3DC9" w:rsidRPr="00BF5182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16B2BA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7769EE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AB16C6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3998A8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46463B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A51407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A21D8F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13121D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416E0A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CB65BF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AF2C3C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C85112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07EF3BF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2B136B" w14:paraId="793E2758" w14:textId="77777777" w:rsidTr="002B136B">
        <w:trPr>
          <w:trHeight w:val="340"/>
        </w:trPr>
        <w:tc>
          <w:tcPr>
            <w:tcW w:w="1503" w:type="pct"/>
          </w:tcPr>
          <w:p w14:paraId="184BAA78" w14:textId="32E82F29" w:rsidR="006C3DC9" w:rsidRPr="00F30785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QL.SampleAnalysisRequest.Workflow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.AnyProcess.Executor</w:t>
            </w:r>
          </w:p>
        </w:tc>
        <w:tc>
          <w:tcPr>
            <w:tcW w:w="261" w:type="pct"/>
            <w:shd w:val="clear" w:color="auto" w:fill="auto"/>
          </w:tcPr>
          <w:p w14:paraId="4CDF65C2" w14:textId="7F3D3001" w:rsidR="006C3DC9" w:rsidRPr="00BF5182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14F9945" w14:textId="1842483B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199" w:author="Egor Sizov" w:date="2024-01-31T15:24:00Z">
              <w:r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55B7C515" w14:textId="14E109D1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200" w:author="Egor Sizov" w:date="2024-01-31T15:24:00Z">
              <w:r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434CAB3C" w14:textId="277028FC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201" w:author="Egor Sizov" w:date="2024-01-31T15:24:00Z">
              <w:r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6F51E6E6" w14:textId="6E49FCB2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202" w:author="Egor Sizov" w:date="2024-01-31T15:24:00Z">
              <w:r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3413F80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D1FACD0" w14:textId="7BC27686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203" w:author="Egor Sizov" w:date="2024-01-31T15:24:00Z">
              <w:r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43359A34" w14:textId="1414C47C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204" w:author="Egor Sizov" w:date="2024-01-31T15:24:00Z">
              <w:r w:rsidRPr="5D2C737F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3F49DB4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7083C13" w14:textId="0C076E0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205" w:author="Egor Sizov" w:date="2024-01-31T15:24:00Z">
              <w:r w:rsidRPr="0B9AFC47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01F569E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EECF4A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4B823F1" w14:textId="67859DE6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206" w:author="Egor Sizov" w:date="2024-01-31T15:24:00Z">
              <w:r w:rsidRPr="1F172016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38" w:type="pct"/>
            <w:shd w:val="clear" w:color="auto" w:fill="auto"/>
          </w:tcPr>
          <w:p w14:paraId="5747D188" w14:textId="71A1CEC0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207" w:author="Egor Sizov" w:date="2024-01-31T15:24:00Z">
              <w:r w:rsidRPr="1AFD2A09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</w:tr>
      <w:tr w:rsidR="002B136B" w:rsidRPr="006C3DC9" w14:paraId="736B578D" w14:textId="77777777" w:rsidTr="002B136B">
        <w:trPr>
          <w:trHeight w:val="340"/>
        </w:trPr>
        <w:tc>
          <w:tcPr>
            <w:tcW w:w="1503" w:type="pct"/>
          </w:tcPr>
          <w:p w14:paraId="76012C10" w14:textId="10660F90" w:rsidR="006C3DC9" w:rsidRPr="00F30785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QL.SampleAnalysisRequest.Workflow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.Quarantine.Executor</w:t>
            </w:r>
          </w:p>
        </w:tc>
        <w:tc>
          <w:tcPr>
            <w:tcW w:w="261" w:type="pct"/>
            <w:shd w:val="clear" w:color="auto" w:fill="auto"/>
          </w:tcPr>
          <w:p w14:paraId="11030746" w14:textId="1A472387" w:rsidR="006C3DC9" w:rsidRPr="00E65AA3" w:rsidRDefault="00E65AA3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3C3AB7A3" w14:textId="6DBC66E0" w:rsidR="006C3DC9" w:rsidRPr="007E69A3" w:rsidRDefault="00F15E5D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33A3AC53" w14:textId="0C41358E" w:rsidR="006C3DC9" w:rsidRPr="00B00DED" w:rsidRDefault="00B00DED" w:rsidP="00BF5182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6A5A4B92" w14:textId="506B4ED5" w:rsidR="006C3DC9" w:rsidRPr="00070479" w:rsidRDefault="00070479" w:rsidP="00BF5182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25121B1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2A5651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E25191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040AED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3654DD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E2658C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0296B5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008D48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DAD766D" w14:textId="26EB1824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38" w:type="pct"/>
            <w:shd w:val="clear" w:color="auto" w:fill="auto"/>
          </w:tcPr>
          <w:p w14:paraId="62A51D8B" w14:textId="2BB3C2E6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</w:tr>
      <w:tr w:rsidR="002B136B" w:rsidRPr="006C3DC9" w14:paraId="0FBBA16A" w14:textId="77777777" w:rsidTr="002B136B">
        <w:trPr>
          <w:trHeight w:val="340"/>
        </w:trPr>
        <w:tc>
          <w:tcPr>
            <w:tcW w:w="1503" w:type="pct"/>
          </w:tcPr>
          <w:p w14:paraId="7D3906F6" w14:textId="366FCEB8" w:rsidR="006C3DC9" w:rsidRPr="00F30785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QL.SampleAnalysisRequest.Workflow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.Reselection.Executor</w:t>
            </w:r>
          </w:p>
        </w:tc>
        <w:tc>
          <w:tcPr>
            <w:tcW w:w="261" w:type="pct"/>
            <w:shd w:val="clear" w:color="auto" w:fill="auto"/>
          </w:tcPr>
          <w:p w14:paraId="49BA40EB" w14:textId="362ABB2D" w:rsidR="006C3DC9" w:rsidRPr="00E65AA3" w:rsidRDefault="00E65AA3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bookmarkStart w:id="208" w:name="_GoBack"/>
            <w:bookmarkEnd w:id="208"/>
          </w:p>
        </w:tc>
        <w:tc>
          <w:tcPr>
            <w:tcW w:w="250" w:type="pct"/>
            <w:shd w:val="clear" w:color="auto" w:fill="auto"/>
          </w:tcPr>
          <w:p w14:paraId="09595BEE" w14:textId="6FC38221" w:rsidR="006C3DC9" w:rsidRPr="00B10F2D" w:rsidRDefault="00F15E5D" w:rsidP="00BF5182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442863CC" w14:textId="3CB04102" w:rsidR="006C3DC9" w:rsidRPr="00B00DED" w:rsidRDefault="00B00DED" w:rsidP="00BF5182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1B80CEA7" w14:textId="3FBC0FD4" w:rsidR="006C3DC9" w:rsidRPr="00070479" w:rsidRDefault="00070479" w:rsidP="00BF5182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3784A38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6832B9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12D2C9C" w14:textId="62AB1B1C" w:rsidR="006C3DC9" w:rsidRPr="001F4567" w:rsidRDefault="001F4567" w:rsidP="00BF5182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5D1518D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A8C440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0A75E8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FE2215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1258DD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F3AFCBD" w14:textId="2409EC5B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38" w:type="pct"/>
            <w:shd w:val="clear" w:color="auto" w:fill="auto"/>
          </w:tcPr>
          <w:p w14:paraId="14FED846" w14:textId="2A48BC69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</w:tr>
      <w:tr w:rsidR="002B136B" w:rsidRPr="00E35C2B" w14:paraId="047AC52C" w14:textId="77777777" w:rsidTr="002B136B">
        <w:trPr>
          <w:trHeight w:val="340"/>
        </w:trPr>
        <w:tc>
          <w:tcPr>
            <w:tcW w:w="1503" w:type="pct"/>
          </w:tcPr>
          <w:p w14:paraId="3278D876" w14:textId="7A5A46A7" w:rsidR="006C3DC9" w:rsidRPr="00F30785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QL.SampleJobOrder.Workflow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.AnyProcess.Executor</w:t>
            </w:r>
          </w:p>
        </w:tc>
        <w:tc>
          <w:tcPr>
            <w:tcW w:w="261" w:type="pct"/>
            <w:shd w:val="clear" w:color="auto" w:fill="auto"/>
          </w:tcPr>
          <w:p w14:paraId="7BC953F2" w14:textId="1D8B205F" w:rsidR="006C3DC9" w:rsidRPr="00BF5182" w:rsidRDefault="00E65AA3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75A6578F" w14:textId="241EAE8F" w:rsidR="006C3DC9" w:rsidRPr="007E69A3" w:rsidRDefault="00F15E5D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209" w:author="Egor Sizov" w:date="2024-01-31T15:24:00Z">
              <w:r w:rsidR="006C3DC9"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0979F17A" w14:textId="5654D438" w:rsidR="006C3DC9" w:rsidRPr="007E69A3" w:rsidRDefault="00B00DED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10" w:author="Egor Sizov" w:date="2024-01-31T15:24:00Z">
              <w:r w:rsidR="006C3DC9"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5798B1EA" w14:textId="35E63215" w:rsidR="006C3DC9" w:rsidRPr="007E69A3" w:rsidRDefault="0007047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11" w:author="Egor Sizov" w:date="2024-01-31T15:24:00Z">
              <w:r w:rsidR="006C3DC9"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17EE4B2E" w14:textId="7E0F9113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212" w:author="Egor Sizov" w:date="2024-01-31T15:24:00Z">
              <w:r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2BC6F02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9F7530C" w14:textId="58869336" w:rsidR="006C3DC9" w:rsidRPr="007E69A3" w:rsidRDefault="001F4567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13" w:author="Egor Sizov" w:date="2024-01-31T15:24:00Z">
              <w:r w:rsidR="006C3DC9"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7039AF26" w14:textId="06CAE614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214" w:author="Egor Sizov" w:date="2024-01-31T15:24:00Z">
              <w:r w:rsidRPr="5D2C737F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7B7672D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54C4935" w14:textId="028A181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215" w:author="Egor Sizov" w:date="2024-01-31T15:24:00Z">
              <w:r w:rsidRPr="0B9AFC47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2AA12DB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46315C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BDABEFF" w14:textId="0798DA65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216" w:author="Egor Sizov" w:date="2024-01-31T15:24:00Z">
              <w:r w:rsidR="006C3DC9" w:rsidRPr="14856482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38" w:type="pct"/>
            <w:shd w:val="clear" w:color="auto" w:fill="auto"/>
          </w:tcPr>
          <w:p w14:paraId="41DE33EC" w14:textId="3B61FE6B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217" w:author="Egor Sizov" w:date="2024-01-31T15:24:00Z">
              <w:r w:rsidR="006C3DC9" w:rsidRPr="1AFD2A09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</w:tr>
      <w:tr w:rsidR="002B136B" w:rsidRPr="006C3DC9" w14:paraId="0CE94B24" w14:textId="77777777" w:rsidTr="002B136B">
        <w:trPr>
          <w:trHeight w:val="340"/>
        </w:trPr>
        <w:tc>
          <w:tcPr>
            <w:tcW w:w="1503" w:type="pct"/>
          </w:tcPr>
          <w:p w14:paraId="7EAEB655" w14:textId="1AD6ADBA" w:rsidR="006C3DC9" w:rsidRPr="00F30785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lastRenderedPageBreak/>
              <w:t>QL.SampleJobOrder.Workflow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.Reanalysis.Executor</w:t>
            </w:r>
          </w:p>
        </w:tc>
        <w:tc>
          <w:tcPr>
            <w:tcW w:w="261" w:type="pct"/>
            <w:shd w:val="clear" w:color="auto" w:fill="auto"/>
          </w:tcPr>
          <w:p w14:paraId="01A6B61A" w14:textId="77777777" w:rsidR="006C3DC9" w:rsidRPr="00BF5182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3A4C45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30CD64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BEACE7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9FF4DA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251B4F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3991AC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3A578C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7E6CF4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2BE6AD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E14792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27924A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19DD21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5E9172A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E35C2B" w14:paraId="05E34068" w14:textId="77777777" w:rsidTr="002B136B">
        <w:trPr>
          <w:trHeight w:val="340"/>
        </w:trPr>
        <w:tc>
          <w:tcPr>
            <w:tcW w:w="1503" w:type="pct"/>
          </w:tcPr>
          <w:p w14:paraId="77FAB568" w14:textId="38D384A0" w:rsidR="006C3DC9" w:rsidRPr="00F30785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QL.SampleTechs.Workflow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.AnyProcess.Executor</w:t>
            </w:r>
          </w:p>
        </w:tc>
        <w:tc>
          <w:tcPr>
            <w:tcW w:w="261" w:type="pct"/>
            <w:shd w:val="clear" w:color="auto" w:fill="auto"/>
          </w:tcPr>
          <w:p w14:paraId="064634AA" w14:textId="3F682B05" w:rsidR="006C3DC9" w:rsidRPr="00BF5182" w:rsidRDefault="00E65AA3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4E5F0CD0" w14:textId="60065374" w:rsidR="006C3DC9" w:rsidRPr="007E69A3" w:rsidRDefault="00F15E5D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218" w:author="Egor Sizov" w:date="2024-01-31T15:24:00Z">
              <w:r w:rsidR="006C3DC9"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2F7B641A" w14:textId="30E9968C" w:rsidR="006C3DC9" w:rsidRPr="007E69A3" w:rsidRDefault="00B00DED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19" w:author="Egor Sizov" w:date="2024-01-31T15:24:00Z">
              <w:r w:rsidR="006C3DC9"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655CF5CF" w14:textId="6397C4F1" w:rsidR="006C3DC9" w:rsidRPr="007E69A3" w:rsidRDefault="0007047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20" w:author="Egor Sizov" w:date="2024-01-31T15:24:00Z">
              <w:r w:rsidR="006C3DC9"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3A4EE1EA" w14:textId="2E919A96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221" w:author="Egor Sizov" w:date="2024-01-31T15:24:00Z">
              <w:r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7F3D8E1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7802DFD" w14:textId="1AAFBB24" w:rsidR="006C3DC9" w:rsidRPr="007E69A3" w:rsidRDefault="001F4567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22" w:author="Egor Sizov" w:date="2024-01-31T15:24:00Z">
              <w:r w:rsidR="006C3DC9" w:rsidRPr="267F1CB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0B714105" w14:textId="607BB083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223" w:author="Egor Sizov" w:date="2024-01-31T15:24:00Z">
              <w:r w:rsidRPr="28472055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0440F29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DA1863E" w14:textId="34D4BDA2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224" w:author="Egor Sizov" w:date="2024-01-31T15:24:00Z">
              <w:r w:rsidRPr="0B9AFC47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38A7E8D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C9C64B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8286624" w14:textId="0AE8FAD3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225" w:author="Egor Sizov" w:date="2024-01-31T15:24:00Z">
              <w:r w:rsidR="006C3DC9" w:rsidRPr="14856482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38" w:type="pct"/>
            <w:shd w:val="clear" w:color="auto" w:fill="auto"/>
          </w:tcPr>
          <w:p w14:paraId="60E32A86" w14:textId="3A355968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226" w:author="Egor Sizov" w:date="2024-01-31T15:24:00Z">
              <w:r w:rsidR="006C3DC9" w:rsidRPr="1AFD2A09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</w:tr>
      <w:tr w:rsidR="002B136B" w:rsidRPr="006C3DC9" w14:paraId="19903C78" w14:textId="77777777" w:rsidTr="002B136B">
        <w:trPr>
          <w:trHeight w:val="340"/>
        </w:trPr>
        <w:tc>
          <w:tcPr>
            <w:tcW w:w="1503" w:type="pct"/>
          </w:tcPr>
          <w:p w14:paraId="44CBB8B5" w14:textId="2593AF9D" w:rsidR="006C3DC9" w:rsidRPr="00F30785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QL.Schedule.Workflow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.AnyProcess.Executor</w:t>
            </w:r>
          </w:p>
        </w:tc>
        <w:tc>
          <w:tcPr>
            <w:tcW w:w="261" w:type="pct"/>
            <w:shd w:val="clear" w:color="auto" w:fill="auto"/>
          </w:tcPr>
          <w:p w14:paraId="1B6A5A62" w14:textId="77777777" w:rsidR="006C3DC9" w:rsidRPr="00BF5182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A1A257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81CF59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AEBE16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632CDD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60F650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7A3B90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EFE023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1426B8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4F26BB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31B81C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14EACE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B4DA06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4C0FE9F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6C3DC9" w14:paraId="22BC92F7" w14:textId="77777777" w:rsidTr="002B136B">
        <w:trPr>
          <w:trHeight w:val="340"/>
        </w:trPr>
        <w:tc>
          <w:tcPr>
            <w:tcW w:w="1503" w:type="pct"/>
          </w:tcPr>
          <w:p w14:paraId="5F7F6168" w14:textId="011132C3" w:rsidR="006C3DC9" w:rsidRPr="00F30785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proofErr w:type="gramStart"/>
            <w:r w:rsidRPr="00F30785">
              <w:rPr>
                <w:rFonts w:cs="Arial"/>
                <w:color w:val="000000"/>
                <w:sz w:val="22"/>
                <w:lang w:val="en-US"/>
              </w:rPr>
              <w:t>QL.Schedule.Workflow</w:t>
            </w:r>
            <w:proofErr w:type="gramEnd"/>
            <w:r w:rsidRPr="00F30785">
              <w:rPr>
                <w:rFonts w:cs="Arial"/>
                <w:color w:val="000000"/>
                <w:sz w:val="22"/>
                <w:lang w:val="en-US"/>
              </w:rPr>
              <w:t>.ChangeState.Executor</w:t>
            </w:r>
          </w:p>
        </w:tc>
        <w:tc>
          <w:tcPr>
            <w:tcW w:w="261" w:type="pct"/>
            <w:shd w:val="clear" w:color="auto" w:fill="auto"/>
          </w:tcPr>
          <w:p w14:paraId="13FD25A2" w14:textId="77777777" w:rsidR="006C3DC9" w:rsidRPr="00BF5182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199673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5192E4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ADF98F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EFBDEE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FA1F21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2D2525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9AD038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27AC55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633BDE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A087FB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3193A1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23B2BA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0306461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E35C2B" w14:paraId="40D95374" w14:textId="77777777" w:rsidTr="002B136B">
        <w:trPr>
          <w:trHeight w:val="340"/>
        </w:trPr>
        <w:tc>
          <w:tcPr>
            <w:tcW w:w="1503" w:type="pct"/>
          </w:tcPr>
          <w:p w14:paraId="46A485FA" w14:textId="0D3C1786" w:rsidR="006C3DC9" w:rsidRPr="00F30785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EC4ABB">
              <w:rPr>
                <w:rFonts w:cs="Arial"/>
                <w:color w:val="000000"/>
                <w:sz w:val="22"/>
                <w:lang w:val="en-US"/>
              </w:rPr>
              <w:t>zif-calc-admin</w:t>
            </w:r>
          </w:p>
        </w:tc>
        <w:tc>
          <w:tcPr>
            <w:tcW w:w="261" w:type="pct"/>
            <w:shd w:val="clear" w:color="auto" w:fill="auto"/>
          </w:tcPr>
          <w:p w14:paraId="1D685989" w14:textId="77777777" w:rsidR="006C3DC9" w:rsidRPr="00BF5182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73F8C5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BF8194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F88FA5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4F98BD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475961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E0B969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D9C2AF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13442B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ED11AF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704141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2830C6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A12187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134107E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E35C2B" w14:paraId="03D8645D" w14:textId="77777777" w:rsidTr="002B136B">
        <w:trPr>
          <w:trHeight w:val="340"/>
        </w:trPr>
        <w:tc>
          <w:tcPr>
            <w:tcW w:w="1503" w:type="pct"/>
          </w:tcPr>
          <w:p w14:paraId="199E8B2C" w14:textId="360CE158" w:rsidR="006C3DC9" w:rsidRPr="00F30785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EC4ABB">
              <w:rPr>
                <w:rFonts w:cs="Arial"/>
                <w:color w:val="000000"/>
                <w:sz w:val="22"/>
                <w:lang w:val="en-US"/>
              </w:rPr>
              <w:t>zif-calc-viewer</w:t>
            </w:r>
          </w:p>
        </w:tc>
        <w:tc>
          <w:tcPr>
            <w:tcW w:w="261" w:type="pct"/>
            <w:shd w:val="clear" w:color="auto" w:fill="auto"/>
          </w:tcPr>
          <w:p w14:paraId="2FFD8447" w14:textId="77777777" w:rsidR="006C3DC9" w:rsidRPr="00BF5182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BC86BF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2E1AF5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FBC345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23151E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920431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5BAB55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6CB279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8F1B68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048B8E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0E9EA4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8CE864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C5627D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1043607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E35C2B" w14:paraId="4F971FA7" w14:textId="77777777" w:rsidTr="002B136B">
        <w:trPr>
          <w:trHeight w:val="340"/>
        </w:trPr>
        <w:tc>
          <w:tcPr>
            <w:tcW w:w="1503" w:type="pct"/>
          </w:tcPr>
          <w:p w14:paraId="74B54926" w14:textId="1C353E60" w:rsidR="006C3DC9" w:rsidRPr="00F30785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EC4ABB">
              <w:rPr>
                <w:rFonts w:cs="Arial"/>
                <w:color w:val="000000"/>
                <w:sz w:val="22"/>
                <w:lang w:val="en-US"/>
              </w:rPr>
              <w:t>zif-events-admin</w:t>
            </w:r>
          </w:p>
        </w:tc>
        <w:tc>
          <w:tcPr>
            <w:tcW w:w="261" w:type="pct"/>
            <w:shd w:val="clear" w:color="auto" w:fill="auto"/>
          </w:tcPr>
          <w:p w14:paraId="26F23FE3" w14:textId="72104B16" w:rsidR="006C3DC9" w:rsidRPr="00E65AA3" w:rsidRDefault="00E65AA3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3689B28B" w14:textId="6D96A1ED" w:rsidR="006C3DC9" w:rsidRPr="007E69A3" w:rsidRDefault="00F15E5D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5B93587C" w14:textId="7F48263F" w:rsidR="006C3DC9" w:rsidRPr="00B00DED" w:rsidRDefault="00B00DED" w:rsidP="00BF5182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77733A2D" w14:textId="3B5A8336" w:rsidR="006C3DC9" w:rsidRPr="007E69A3" w:rsidRDefault="0007047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27" w:author="Egor Sizov" w:date="2024-01-31T15:24:00Z">
              <w:r w:rsidR="006C3DC9" w:rsidRPr="4896B2D4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1A8BC5B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F2BB5C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AEA2A2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460DCE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2AC30A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7CE092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6429C2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46D3C5D" w14:textId="6366063F" w:rsidR="006C3DC9" w:rsidRPr="007E69A3" w:rsidRDefault="00E346F0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228" w:author="Egor Sizov" w:date="2024-01-31T15:24:00Z">
              <w:r w:rsidR="006C3DC9" w:rsidRPr="6E5152FA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12191D8A" w14:textId="244261C4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229" w:author="Egor Sizov" w:date="2024-01-31T15:24:00Z">
              <w:r w:rsidRPr="0848BD32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38" w:type="pct"/>
            <w:shd w:val="clear" w:color="auto" w:fill="auto"/>
          </w:tcPr>
          <w:p w14:paraId="688EF69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E35C2B" w14:paraId="3D514F14" w14:textId="77777777" w:rsidTr="002B136B">
        <w:trPr>
          <w:trHeight w:val="340"/>
        </w:trPr>
        <w:tc>
          <w:tcPr>
            <w:tcW w:w="1503" w:type="pct"/>
          </w:tcPr>
          <w:p w14:paraId="377D3E85" w14:textId="7CC49342" w:rsidR="006C3DC9" w:rsidRPr="00F30785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EC4ABB">
              <w:rPr>
                <w:rFonts w:cs="Arial"/>
                <w:color w:val="000000"/>
                <w:sz w:val="22"/>
                <w:lang w:val="en-US"/>
              </w:rPr>
              <w:t>zif-events-viewer</w:t>
            </w:r>
          </w:p>
        </w:tc>
        <w:tc>
          <w:tcPr>
            <w:tcW w:w="261" w:type="pct"/>
            <w:shd w:val="clear" w:color="auto" w:fill="auto"/>
          </w:tcPr>
          <w:p w14:paraId="1C03DA83" w14:textId="77777777" w:rsidR="006C3DC9" w:rsidRPr="00BF5182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AE2817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E8CD28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DC6A7B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91D51E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4DBE1C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270BD5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A1BD79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102785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4B5F92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4248A2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8D43E4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3640AE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7002FA8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E35C2B" w14:paraId="0B8306C8" w14:textId="77777777" w:rsidTr="002B136B">
        <w:trPr>
          <w:trHeight w:val="340"/>
        </w:trPr>
        <w:tc>
          <w:tcPr>
            <w:tcW w:w="1503" w:type="pct"/>
          </w:tcPr>
          <w:p w14:paraId="18945A96" w14:textId="3AD674C7" w:rsidR="006C3DC9" w:rsidRPr="00F30785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EC4ABB">
              <w:rPr>
                <w:rFonts w:cs="Arial"/>
                <w:color w:val="000000"/>
                <w:sz w:val="22"/>
                <w:lang w:val="en-US"/>
              </w:rPr>
              <w:t>zif-licensing-admin</w:t>
            </w:r>
          </w:p>
        </w:tc>
        <w:tc>
          <w:tcPr>
            <w:tcW w:w="261" w:type="pct"/>
            <w:shd w:val="clear" w:color="auto" w:fill="auto"/>
          </w:tcPr>
          <w:p w14:paraId="28911EE6" w14:textId="77777777" w:rsidR="006C3DC9" w:rsidRPr="00BF5182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25B14B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B360B3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2762AB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A50A74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32F67D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CAEF99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FAA244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D1C88E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5D0323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F22CCE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51CB0B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C5C982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5744F54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BF5182" w14:paraId="6363FA16" w14:textId="77777777" w:rsidTr="002B136B">
        <w:trPr>
          <w:trHeight w:val="340"/>
        </w:trPr>
        <w:tc>
          <w:tcPr>
            <w:tcW w:w="1503" w:type="pct"/>
          </w:tcPr>
          <w:p w14:paraId="57D97913" w14:textId="758E9A31" w:rsidR="006C3DC9" w:rsidRPr="00EC4ABB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9B7D80">
              <w:rPr>
                <w:rFonts w:cs="Arial"/>
                <w:color w:val="000000"/>
                <w:sz w:val="22"/>
                <w:lang w:val="en-US"/>
              </w:rPr>
              <w:t>zif-licensing-viewer</w:t>
            </w:r>
          </w:p>
        </w:tc>
        <w:tc>
          <w:tcPr>
            <w:tcW w:w="261" w:type="pct"/>
            <w:shd w:val="clear" w:color="auto" w:fill="auto"/>
          </w:tcPr>
          <w:p w14:paraId="160FD6A9" w14:textId="77777777" w:rsidR="006C3DC9" w:rsidRPr="00BF5182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8AACCC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B8022F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0B7817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AEDEEE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4F1AF8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6E8026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DB0BE8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B3C87F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144103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B2EC80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CBD6BC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6E4FCB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79C05AB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BF5182" w14:paraId="673AA9DA" w14:textId="77777777" w:rsidTr="002B136B">
        <w:trPr>
          <w:trHeight w:val="340"/>
        </w:trPr>
        <w:tc>
          <w:tcPr>
            <w:tcW w:w="1503" w:type="pct"/>
          </w:tcPr>
          <w:p w14:paraId="06235918" w14:textId="507C2F9C" w:rsidR="006C3DC9" w:rsidRPr="00EC4ABB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9B7D80">
              <w:rPr>
                <w:rFonts w:cs="Arial"/>
                <w:color w:val="000000"/>
                <w:sz w:val="22"/>
                <w:lang w:val="en-US"/>
              </w:rPr>
              <w:t>zif-mnemoscheme-admin</w:t>
            </w:r>
          </w:p>
        </w:tc>
        <w:tc>
          <w:tcPr>
            <w:tcW w:w="261" w:type="pct"/>
            <w:shd w:val="clear" w:color="auto" w:fill="auto"/>
          </w:tcPr>
          <w:p w14:paraId="2C423266" w14:textId="77777777" w:rsidR="006C3DC9" w:rsidRPr="00BF5182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2943DD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C14F8D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4F9C24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CA03BC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A2353F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858BD1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F5AE21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D6F810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747136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CC1072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43C32B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CFA426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27D310D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BF5182" w14:paraId="04F1B728" w14:textId="77777777" w:rsidTr="002B136B">
        <w:trPr>
          <w:trHeight w:val="340"/>
        </w:trPr>
        <w:tc>
          <w:tcPr>
            <w:tcW w:w="1503" w:type="pct"/>
          </w:tcPr>
          <w:p w14:paraId="3A967CF1" w14:textId="6CFE61D6" w:rsidR="006C3DC9" w:rsidRPr="00EC4ABB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9B7D80">
              <w:rPr>
                <w:rFonts w:cs="Arial"/>
                <w:color w:val="000000"/>
                <w:sz w:val="22"/>
                <w:lang w:val="en-US"/>
              </w:rPr>
              <w:t>zif-mnemoscheme-viewer</w:t>
            </w:r>
          </w:p>
        </w:tc>
        <w:tc>
          <w:tcPr>
            <w:tcW w:w="261" w:type="pct"/>
            <w:shd w:val="clear" w:color="auto" w:fill="auto"/>
          </w:tcPr>
          <w:p w14:paraId="5D516FDD" w14:textId="77777777" w:rsidR="006C3DC9" w:rsidRPr="00BF5182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83D4B9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2891B8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13A947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F5DA70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6DE0B5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F66DBB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80872D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4D2EA4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8C2267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B4ADE9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24B84D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44DA4F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51BE19D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BF5182" w14:paraId="1B6C378D" w14:textId="77777777" w:rsidTr="002B136B">
        <w:trPr>
          <w:trHeight w:val="340"/>
        </w:trPr>
        <w:tc>
          <w:tcPr>
            <w:tcW w:w="1503" w:type="pct"/>
          </w:tcPr>
          <w:p w14:paraId="454F08D0" w14:textId="06FAD31D" w:rsidR="006C3DC9" w:rsidRPr="00EC4ABB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9B7D80">
              <w:rPr>
                <w:rFonts w:cs="Arial"/>
                <w:color w:val="000000"/>
                <w:sz w:val="22"/>
                <w:lang w:val="en-US"/>
              </w:rPr>
              <w:lastRenderedPageBreak/>
              <w:t>zif-notifications-admin</w:t>
            </w:r>
          </w:p>
        </w:tc>
        <w:tc>
          <w:tcPr>
            <w:tcW w:w="261" w:type="pct"/>
            <w:shd w:val="clear" w:color="auto" w:fill="auto"/>
          </w:tcPr>
          <w:p w14:paraId="414E5D40" w14:textId="0D7B66B0" w:rsidR="006C3DC9" w:rsidRPr="00A40BB4" w:rsidRDefault="006C3DC9" w:rsidP="00BF5182">
            <w:pPr>
              <w:spacing w:after="0"/>
              <w:ind w:firstLine="0"/>
              <w:rPr>
                <w:rFonts w:cs="Arial"/>
                <w:sz w:val="22"/>
              </w:rPr>
            </w:pPr>
          </w:p>
        </w:tc>
        <w:tc>
          <w:tcPr>
            <w:tcW w:w="250" w:type="pct"/>
            <w:shd w:val="clear" w:color="auto" w:fill="auto"/>
          </w:tcPr>
          <w:p w14:paraId="765C3B5C" w14:textId="626F943C" w:rsidR="006C3DC9" w:rsidRPr="007E69A3" w:rsidRDefault="00F15E5D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4B5E33D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065895E" w14:textId="0A75E6E9" w:rsidR="006C3DC9" w:rsidRPr="007E69A3" w:rsidRDefault="0007047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30" w:author="Egor Sizov" w:date="2024-01-31T15:24:00Z">
              <w:r w:rsidR="006C3DC9" w:rsidRPr="4896B2D4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3253B3C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02521A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B88D24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AF7694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85620B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22D4A6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E8BB2C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056249C" w14:textId="44FF5255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del w:id="231" w:author="Egor Sizov" w:date="2024-01-31T15:24:00Z">
              <w:r w:rsidRPr="6E5152FA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18C3DDD8" w14:textId="5A79DFEB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232" w:author="Egor Sizov" w:date="2024-01-31T15:24:00Z">
              <w:r w:rsidR="006C3DC9" w:rsidRPr="3A57BFB1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38" w:type="pct"/>
            <w:shd w:val="clear" w:color="auto" w:fill="auto"/>
          </w:tcPr>
          <w:p w14:paraId="2D22643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BF5182" w14:paraId="37078411" w14:textId="77777777" w:rsidTr="002B136B">
        <w:trPr>
          <w:trHeight w:val="340"/>
        </w:trPr>
        <w:tc>
          <w:tcPr>
            <w:tcW w:w="1503" w:type="pct"/>
          </w:tcPr>
          <w:p w14:paraId="2287E009" w14:textId="271AF686" w:rsidR="006C3DC9" w:rsidRPr="00EC4ABB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9B7D80">
              <w:rPr>
                <w:rFonts w:cs="Arial"/>
                <w:color w:val="000000"/>
                <w:sz w:val="22"/>
                <w:lang w:val="en-US"/>
              </w:rPr>
              <w:t>zif-notifications-viewer</w:t>
            </w:r>
          </w:p>
        </w:tc>
        <w:tc>
          <w:tcPr>
            <w:tcW w:w="261" w:type="pct"/>
            <w:shd w:val="clear" w:color="auto" w:fill="auto"/>
          </w:tcPr>
          <w:p w14:paraId="157BFD23" w14:textId="77777777" w:rsidR="006C3DC9" w:rsidRPr="00BF5182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0AAEB3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80EDCC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BEFD6F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B1601D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6508B1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AF4B4D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8CB757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55B510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4C7BF8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E0C150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08EBB9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D721C3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1DB1549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BF5182" w14:paraId="23EF377B" w14:textId="77777777" w:rsidTr="002B136B">
        <w:trPr>
          <w:trHeight w:val="340"/>
        </w:trPr>
        <w:tc>
          <w:tcPr>
            <w:tcW w:w="1503" w:type="pct"/>
          </w:tcPr>
          <w:p w14:paraId="08A4D3F7" w14:textId="2E58F8C2" w:rsidR="006C3DC9" w:rsidRPr="009B7D80" w:rsidRDefault="006C3DC9" w:rsidP="00462206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9B7D80">
              <w:rPr>
                <w:rFonts w:cs="Arial"/>
                <w:color w:val="000000"/>
                <w:sz w:val="22"/>
                <w:lang w:val="en-US"/>
              </w:rPr>
              <w:t>zif-om-admin</w:t>
            </w:r>
          </w:p>
        </w:tc>
        <w:tc>
          <w:tcPr>
            <w:tcW w:w="261" w:type="pct"/>
            <w:shd w:val="clear" w:color="auto" w:fill="auto"/>
          </w:tcPr>
          <w:p w14:paraId="4692857E" w14:textId="71E24789" w:rsidR="006C3DC9" w:rsidRPr="00BF5182" w:rsidRDefault="00E65AA3" w:rsidP="00462206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7E17FB86" w14:textId="3AB236BD" w:rsidR="006C3DC9" w:rsidRPr="007E69A3" w:rsidRDefault="00431776" w:rsidP="00462206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33" w:author="Egor Sizov" w:date="2024-01-31T15:24:00Z">
              <w:r w:rsidR="006C3DC9" w:rsidRPr="31A446A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79195231" w14:textId="493BF5E8" w:rsidR="006C3DC9" w:rsidRPr="007E69A3" w:rsidRDefault="00B00DED" w:rsidP="00462206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34" w:author="Egor Sizov" w:date="2024-01-31T15:24:00Z">
              <w:r w:rsidR="006C3DC9" w:rsidRPr="31A446A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67F57440" w14:textId="7D939E63" w:rsidR="006C3DC9" w:rsidRPr="007E69A3" w:rsidRDefault="00070479" w:rsidP="00462206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35" w:author="Egor Sizov" w:date="2024-01-31T15:24:00Z">
              <w:r w:rsidR="006C3DC9" w:rsidRPr="06A0824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4E79A965" w14:textId="2C3A6445" w:rsidR="006C3DC9" w:rsidRPr="007E69A3" w:rsidRDefault="00085CAE" w:rsidP="00462206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36" w:author="Egor Sizov" w:date="2024-01-31T15:24:00Z">
              <w:r w:rsidR="006C3DC9" w:rsidRPr="75FD3EDC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2C6461FB" w14:textId="7C6B9F45" w:rsidR="006C3DC9" w:rsidRPr="007E69A3" w:rsidRDefault="005B4E61" w:rsidP="00462206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37" w:author="Egor Sizov" w:date="2024-01-31T15:24:00Z">
              <w:r w:rsidR="006C3DC9" w:rsidRPr="1868DC4C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220FAF4E" w14:textId="2CC74988" w:rsidR="006C3DC9" w:rsidRPr="007E69A3" w:rsidRDefault="00937E82" w:rsidP="00462206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38" w:author="Egor Sizov" w:date="2024-01-31T15:24:00Z">
              <w:r w:rsidR="006C3DC9" w:rsidRPr="4C90B756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4EC50400" w14:textId="02D65D2B" w:rsidR="006C3DC9" w:rsidRPr="007E69A3" w:rsidRDefault="004250B5" w:rsidP="00462206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39" w:author="Egor Sizov" w:date="2024-01-31T15:24:00Z">
              <w:r w:rsidR="006C3DC9" w:rsidRPr="4C90B756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1E4AB2F2" w14:textId="77777777" w:rsidR="006C3DC9" w:rsidRPr="007E69A3" w:rsidRDefault="006C3DC9" w:rsidP="00462206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F066F52" w14:textId="1C6D0218" w:rsidR="006C3DC9" w:rsidRPr="007E69A3" w:rsidRDefault="00AB002A" w:rsidP="00462206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40" w:author="Egor Sizov" w:date="2024-01-31T15:24:00Z">
              <w:r w:rsidR="006C3DC9" w:rsidRPr="4C90B756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34E99CFE" w14:textId="77777777" w:rsidR="006C3DC9" w:rsidRPr="007E69A3" w:rsidRDefault="006C3DC9" w:rsidP="00462206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1388E06" w14:textId="2E67904D" w:rsidR="006C3DC9" w:rsidRPr="007E69A3" w:rsidRDefault="00E346F0" w:rsidP="00462206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241" w:author="Egor Sizov" w:date="2024-01-31T15:24:00Z">
              <w:r w:rsidR="006C3DC9" w:rsidRPr="4A485193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1D042675" w14:textId="6C3EB6DF" w:rsidR="006C3DC9" w:rsidRPr="007E69A3" w:rsidRDefault="002B136B" w:rsidP="00462206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242" w:author="Egor Sizov" w:date="2024-01-31T15:24:00Z">
              <w:r w:rsidR="006C3DC9" w:rsidRPr="74315463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38" w:type="pct"/>
            <w:shd w:val="clear" w:color="auto" w:fill="auto"/>
          </w:tcPr>
          <w:p w14:paraId="434407E2" w14:textId="3B57B9E6" w:rsidR="006C3DC9" w:rsidRPr="007E69A3" w:rsidRDefault="002B136B" w:rsidP="00462206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243" w:author="Egor Sizov" w:date="2024-01-31T15:24:00Z">
              <w:r w:rsidR="006C3DC9" w:rsidRPr="579C5F79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</w:tr>
      <w:tr w:rsidR="002B136B" w:rsidRPr="00BF5182" w14:paraId="6A5340AC" w14:textId="77777777" w:rsidTr="002B136B">
        <w:trPr>
          <w:trHeight w:val="340"/>
        </w:trPr>
        <w:tc>
          <w:tcPr>
            <w:tcW w:w="1503" w:type="pct"/>
          </w:tcPr>
          <w:p w14:paraId="4A295699" w14:textId="7BC1F84C" w:rsidR="006C3DC9" w:rsidRPr="009B7D80" w:rsidRDefault="006C3DC9" w:rsidP="000A7799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9B7D80">
              <w:rPr>
                <w:rFonts w:cs="Arial"/>
                <w:color w:val="000000"/>
                <w:sz w:val="22"/>
                <w:lang w:val="en-US"/>
              </w:rPr>
              <w:t>zif-om-viewer</w:t>
            </w:r>
          </w:p>
        </w:tc>
        <w:tc>
          <w:tcPr>
            <w:tcW w:w="261" w:type="pct"/>
            <w:shd w:val="clear" w:color="auto" w:fill="auto"/>
          </w:tcPr>
          <w:p w14:paraId="321CB4F0" w14:textId="77777777" w:rsidR="006C3DC9" w:rsidRPr="31A446AB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256322F" w14:textId="77777777" w:rsidR="006C3DC9" w:rsidRPr="31A446AB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FCFE422" w14:textId="77777777" w:rsidR="006C3DC9" w:rsidRPr="31A446AB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6BAD509" w14:textId="77777777" w:rsidR="006C3DC9" w:rsidRPr="06A0824B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88B7265" w14:textId="77777777" w:rsidR="006C3DC9" w:rsidRPr="75FD3EDC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8B0420B" w14:textId="77777777" w:rsidR="006C3DC9" w:rsidRPr="1868DC4C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CE2600F" w14:textId="77777777" w:rsidR="006C3DC9" w:rsidRPr="4C90B756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38C04E6" w14:textId="77777777" w:rsidR="006C3DC9" w:rsidRPr="4C90B756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A9F071B" w14:textId="77777777" w:rsidR="006C3DC9" w:rsidRPr="007E69A3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6D06A32" w14:textId="77777777" w:rsidR="006C3DC9" w:rsidRPr="4C90B756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486E937" w14:textId="77777777" w:rsidR="006C3DC9" w:rsidRPr="007E69A3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6ADAFEF" w14:textId="77777777" w:rsidR="006C3DC9" w:rsidRPr="4A485193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C03B28F" w14:textId="77777777" w:rsidR="006C3DC9" w:rsidRPr="74315463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64E618D3" w14:textId="77777777" w:rsidR="006C3DC9" w:rsidRPr="579C5F79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BF5182" w14:paraId="3A7B6346" w14:textId="77777777" w:rsidTr="002B136B">
        <w:trPr>
          <w:trHeight w:val="340"/>
        </w:trPr>
        <w:tc>
          <w:tcPr>
            <w:tcW w:w="1503" w:type="pct"/>
          </w:tcPr>
          <w:p w14:paraId="55A64A76" w14:textId="5B5F82C7" w:rsidR="006C3DC9" w:rsidRPr="009B7D80" w:rsidRDefault="006C3DC9" w:rsidP="000A7799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9B7D80">
              <w:rPr>
                <w:rFonts w:cs="Arial"/>
                <w:color w:val="000000"/>
                <w:sz w:val="22"/>
                <w:lang w:val="en-US"/>
              </w:rPr>
              <w:t>zif-portal-admin</w:t>
            </w:r>
          </w:p>
        </w:tc>
        <w:tc>
          <w:tcPr>
            <w:tcW w:w="261" w:type="pct"/>
            <w:shd w:val="clear" w:color="auto" w:fill="auto"/>
          </w:tcPr>
          <w:p w14:paraId="366B0165" w14:textId="0EADD88E" w:rsidR="006C3DC9" w:rsidRPr="00A40BB4" w:rsidRDefault="006C3DC9" w:rsidP="000A7799">
            <w:pPr>
              <w:spacing w:after="0"/>
              <w:ind w:firstLine="0"/>
              <w:rPr>
                <w:rFonts w:cs="Arial"/>
                <w:sz w:val="22"/>
              </w:rPr>
            </w:pPr>
          </w:p>
        </w:tc>
        <w:tc>
          <w:tcPr>
            <w:tcW w:w="250" w:type="pct"/>
            <w:shd w:val="clear" w:color="auto" w:fill="auto"/>
          </w:tcPr>
          <w:p w14:paraId="422149CC" w14:textId="77777777" w:rsidR="006C3DC9" w:rsidRPr="31A446AB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218E33D" w14:textId="77777777" w:rsidR="006C3DC9" w:rsidRPr="31A446AB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54470AD" w14:textId="77777777" w:rsidR="006C3DC9" w:rsidRPr="06A0824B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DA3733D" w14:textId="77777777" w:rsidR="006C3DC9" w:rsidRPr="75FD3EDC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288D590" w14:textId="77777777" w:rsidR="006C3DC9" w:rsidRPr="1868DC4C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675A618" w14:textId="77777777" w:rsidR="006C3DC9" w:rsidRPr="4C90B756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A71A3B7" w14:textId="77777777" w:rsidR="006C3DC9" w:rsidRPr="4C90B756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21A103F" w14:textId="77777777" w:rsidR="006C3DC9" w:rsidRPr="007E69A3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5282762" w14:textId="77777777" w:rsidR="006C3DC9" w:rsidRPr="4C90B756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07B9E69" w14:textId="77777777" w:rsidR="006C3DC9" w:rsidRPr="007E69A3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1790AC0" w14:textId="1917C71C" w:rsidR="006C3DC9" w:rsidRPr="4A485193" w:rsidRDefault="00E346F0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244" w:author="Egor Sizov" w:date="2024-01-31T15:24:00Z">
              <w:r w:rsidR="006C3DC9" w:rsidRPr="4A485193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190EEE33" w14:textId="051A7E1B" w:rsidR="006C3DC9" w:rsidRPr="74315463" w:rsidRDefault="002B136B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245" w:author="Egor Sizov" w:date="2024-01-31T15:24:00Z">
              <w:r w:rsidR="006C3DC9" w:rsidRPr="74315463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38" w:type="pct"/>
            <w:shd w:val="clear" w:color="auto" w:fill="auto"/>
          </w:tcPr>
          <w:p w14:paraId="6CD4CAF7" w14:textId="77777777" w:rsidR="006C3DC9" w:rsidRPr="579C5F79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BF5182" w14:paraId="1FDE0C9C" w14:textId="77777777" w:rsidTr="002B136B">
        <w:trPr>
          <w:trHeight w:val="340"/>
        </w:trPr>
        <w:tc>
          <w:tcPr>
            <w:tcW w:w="1503" w:type="pct"/>
          </w:tcPr>
          <w:p w14:paraId="031BB606" w14:textId="36EE49AC" w:rsidR="006C3DC9" w:rsidRPr="009B7D80" w:rsidRDefault="006C3DC9" w:rsidP="000A7799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9B7D80">
              <w:rPr>
                <w:rFonts w:cs="Arial"/>
                <w:color w:val="000000"/>
                <w:sz w:val="22"/>
                <w:lang w:val="en-US"/>
              </w:rPr>
              <w:t>zif-portal-viewer</w:t>
            </w:r>
          </w:p>
        </w:tc>
        <w:tc>
          <w:tcPr>
            <w:tcW w:w="261" w:type="pct"/>
            <w:shd w:val="clear" w:color="auto" w:fill="auto"/>
          </w:tcPr>
          <w:p w14:paraId="25AFC567" w14:textId="504493AE" w:rsidR="006C3DC9" w:rsidRPr="31A446AB" w:rsidRDefault="00E65AA3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6334CF9E" w14:textId="57D8FEC2" w:rsidR="006C3DC9" w:rsidRPr="31A446AB" w:rsidRDefault="00431776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46" w:author="Egor Sizov" w:date="2024-01-31T15:24:00Z">
              <w:r w:rsidR="006C3DC9" w:rsidRPr="31A446A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7C0DBA02" w14:textId="29E820B8" w:rsidR="006C3DC9" w:rsidRPr="31A446AB" w:rsidRDefault="00B00DED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47" w:author="Egor Sizov" w:date="2024-01-31T15:24:00Z">
              <w:r w:rsidR="006C3DC9" w:rsidRPr="31A446A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38CA922C" w14:textId="68282167" w:rsidR="006C3DC9" w:rsidRPr="06A0824B" w:rsidRDefault="0007047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48" w:author="Egor Sizov" w:date="2024-01-31T15:24:00Z">
              <w:r w:rsidR="006C3DC9" w:rsidRPr="06A0824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4E56760E" w14:textId="035342E8" w:rsidR="006C3DC9" w:rsidRPr="75FD3EDC" w:rsidRDefault="00085CAE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49" w:author="Egor Sizov" w:date="2024-01-31T15:24:00Z">
              <w:r w:rsidR="006C3DC9" w:rsidRPr="75FD3EDC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65FBC948" w14:textId="5F2DD5B0" w:rsidR="006C3DC9" w:rsidRPr="1868DC4C" w:rsidRDefault="005B4E61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50" w:author="Egor Sizov" w:date="2024-01-31T15:24:00Z">
              <w:r w:rsidR="006C3DC9" w:rsidRPr="1868DC4C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0765B2F7" w14:textId="0F46DE35" w:rsidR="006C3DC9" w:rsidRPr="4C90B756" w:rsidRDefault="00937E82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51" w:author="Egor Sizov" w:date="2024-01-31T15:24:00Z">
              <w:r w:rsidR="006C3DC9" w:rsidRPr="4C90B756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638F5F1B" w14:textId="2325F936" w:rsidR="006C3DC9" w:rsidRPr="4C90B756" w:rsidRDefault="004250B5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52" w:author="Egor Sizov" w:date="2024-01-31T15:24:00Z">
              <w:r w:rsidR="006C3DC9" w:rsidRPr="4C90B756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5C036B8C" w14:textId="4F88225A" w:rsidR="006C3DC9" w:rsidRPr="007E69A3" w:rsidRDefault="002E247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53" w:author="Egor Sizov" w:date="2024-01-31T15:24:00Z">
              <w:r w:rsidR="006C3DC9" w:rsidRPr="06A0824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18076FA3" w14:textId="565F2DCD" w:rsidR="006C3DC9" w:rsidRPr="4C90B756" w:rsidRDefault="00AB002A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54" w:author="Egor Sizov" w:date="2024-01-31T15:24:00Z">
              <w:r w:rsidR="006C3DC9" w:rsidRPr="4C90B756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70528DB0" w14:textId="77777777" w:rsidR="006C3DC9" w:rsidRPr="007E69A3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A129219" w14:textId="77777777" w:rsidR="006C3DC9" w:rsidRPr="4A485193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1825C4A" w14:textId="77777777" w:rsidR="006C3DC9" w:rsidRPr="74315463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511B5022" w14:textId="60B6E5AB" w:rsidR="006C3DC9" w:rsidRPr="579C5F79" w:rsidRDefault="002B136B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255" w:author="Egor Sizov" w:date="2024-01-31T15:24:00Z">
              <w:r w:rsidR="006C3DC9" w:rsidRPr="579C5F79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</w:tr>
      <w:tr w:rsidR="002B136B" w:rsidRPr="00BF5182" w14:paraId="5032CC4F" w14:textId="77777777" w:rsidTr="002B136B">
        <w:trPr>
          <w:trHeight w:val="340"/>
        </w:trPr>
        <w:tc>
          <w:tcPr>
            <w:tcW w:w="1503" w:type="pct"/>
          </w:tcPr>
          <w:p w14:paraId="4F386976" w14:textId="48EAE9B8" w:rsidR="006C3DC9" w:rsidRPr="009B7D80" w:rsidRDefault="006C3DC9" w:rsidP="000A7799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9B7D80">
              <w:rPr>
                <w:rFonts w:cs="Arial"/>
                <w:color w:val="000000"/>
                <w:sz w:val="22"/>
                <w:lang w:val="en-US"/>
              </w:rPr>
              <w:t>zif-process-admin</w:t>
            </w:r>
          </w:p>
        </w:tc>
        <w:tc>
          <w:tcPr>
            <w:tcW w:w="261" w:type="pct"/>
            <w:shd w:val="clear" w:color="auto" w:fill="auto"/>
          </w:tcPr>
          <w:p w14:paraId="2D054D04" w14:textId="0943D71E" w:rsidR="006C3DC9" w:rsidRPr="00A40BB4" w:rsidRDefault="006C3DC9" w:rsidP="000A7799">
            <w:pPr>
              <w:spacing w:after="0"/>
              <w:ind w:firstLine="0"/>
              <w:rPr>
                <w:rFonts w:cs="Arial"/>
                <w:sz w:val="22"/>
              </w:rPr>
            </w:pPr>
          </w:p>
        </w:tc>
        <w:tc>
          <w:tcPr>
            <w:tcW w:w="250" w:type="pct"/>
            <w:shd w:val="clear" w:color="auto" w:fill="auto"/>
          </w:tcPr>
          <w:p w14:paraId="3F684B2D" w14:textId="20C937D4" w:rsidR="006C3DC9" w:rsidRPr="31A446AB" w:rsidRDefault="00F15E5D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1F18C415" w14:textId="77777777" w:rsidR="006C3DC9" w:rsidRPr="31A446AB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BE07771" w14:textId="77777777" w:rsidR="006C3DC9" w:rsidRPr="06A0824B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D530BD5" w14:textId="77777777" w:rsidR="006C3DC9" w:rsidRPr="75FD3EDC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5F9C5CA" w14:textId="18646971" w:rsidR="006C3DC9" w:rsidRPr="1868DC4C" w:rsidRDefault="005B4E61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56" w:author="Egor Sizov" w:date="2024-01-31T15:24:00Z">
              <w:r w:rsidR="006C3DC9" w:rsidRPr="1868DC4C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3A25C74D" w14:textId="116FA5A9" w:rsidR="006C3DC9" w:rsidRPr="001F4567" w:rsidRDefault="001F4567" w:rsidP="000A7799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565BA48C" w14:textId="29FF154D" w:rsidR="006C3DC9" w:rsidRPr="004250B5" w:rsidRDefault="004250B5" w:rsidP="000A7799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4D61B32A" w14:textId="77777777" w:rsidR="006C3DC9" w:rsidRPr="007E69A3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A7074F5" w14:textId="77777777" w:rsidR="006C3DC9" w:rsidRPr="4C90B756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743BD63" w14:textId="77777777" w:rsidR="006C3DC9" w:rsidRPr="007E69A3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CC54566" w14:textId="4DCF8D2B" w:rsidR="006C3DC9" w:rsidRPr="4A485193" w:rsidRDefault="00E346F0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257" w:author="Egor Sizov" w:date="2024-01-31T15:24:00Z">
              <w:r w:rsidR="006C3DC9" w:rsidRPr="4A485193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05CC3AF0" w14:textId="79091384" w:rsidR="006C3DC9" w:rsidRPr="74315463" w:rsidRDefault="002B136B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258" w:author="Egor Sizov" w:date="2024-01-31T15:24:00Z">
              <w:r w:rsidR="006C3DC9" w:rsidRPr="74315463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38" w:type="pct"/>
            <w:shd w:val="clear" w:color="auto" w:fill="auto"/>
          </w:tcPr>
          <w:p w14:paraId="06FDC31C" w14:textId="77777777" w:rsidR="006C3DC9" w:rsidRPr="579C5F79" w:rsidRDefault="006C3DC9" w:rsidP="000A7799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BF5182" w14:paraId="3DC9C47B" w14:textId="77777777" w:rsidTr="002B136B">
        <w:trPr>
          <w:trHeight w:val="340"/>
        </w:trPr>
        <w:tc>
          <w:tcPr>
            <w:tcW w:w="1503" w:type="pct"/>
          </w:tcPr>
          <w:p w14:paraId="2BE1A11B" w14:textId="76634B69" w:rsidR="006C3DC9" w:rsidRPr="009B7D80" w:rsidRDefault="006C3DC9" w:rsidP="006D488C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9B7D80">
              <w:rPr>
                <w:rFonts w:cs="Arial"/>
                <w:color w:val="000000"/>
                <w:sz w:val="22"/>
                <w:lang w:val="en-US"/>
              </w:rPr>
              <w:t>zif-process-viewer</w:t>
            </w:r>
          </w:p>
        </w:tc>
        <w:tc>
          <w:tcPr>
            <w:tcW w:w="261" w:type="pct"/>
            <w:shd w:val="clear" w:color="auto" w:fill="auto"/>
          </w:tcPr>
          <w:p w14:paraId="14D8FF31" w14:textId="3809FBDE" w:rsidR="006C3DC9" w:rsidRPr="31A446AB" w:rsidRDefault="00E65AA3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63C2C281" w14:textId="77777777" w:rsidR="006C3DC9" w:rsidRPr="31A446AB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1ACC88C" w14:textId="57C6C388" w:rsidR="006C3DC9" w:rsidRPr="00B00DED" w:rsidRDefault="00B00DED" w:rsidP="006D488C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5423B1BC" w14:textId="0FB75342" w:rsidR="006C3DC9" w:rsidRPr="06A0824B" w:rsidRDefault="00C0152F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59" w:author="Egor Sizov" w:date="2024-01-31T15:24:00Z">
              <w:r w:rsidR="006C3DC9" w:rsidRPr="06A0824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78664D4A" w14:textId="55EFBAE0" w:rsidR="006C3DC9" w:rsidRPr="00085CAE" w:rsidRDefault="00085CAE" w:rsidP="006D488C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07B0017A" w14:textId="77777777" w:rsidR="006C3DC9" w:rsidRPr="1868DC4C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63566E3" w14:textId="77777777" w:rsidR="006C3DC9" w:rsidRPr="4C90B756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9B8C378" w14:textId="77777777" w:rsidR="006C3DC9" w:rsidRPr="4C90B756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EC63DB4" w14:textId="77777777" w:rsidR="006C3DC9" w:rsidRPr="007E69A3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BB61C47" w14:textId="25611D73" w:rsidR="006C3DC9" w:rsidRPr="00AB002A" w:rsidRDefault="00AB002A" w:rsidP="006D488C">
            <w:pPr>
              <w:spacing w:after="0"/>
              <w:ind w:firstLine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34679135" w14:textId="77777777" w:rsidR="006C3DC9" w:rsidRPr="007E69A3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43A67B0" w14:textId="77777777" w:rsidR="006C3DC9" w:rsidRPr="4A485193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E11F9AA" w14:textId="77777777" w:rsidR="006C3DC9" w:rsidRPr="74315463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62A3B7A9" w14:textId="1B5A9C5C" w:rsidR="006C3DC9" w:rsidRPr="579C5F79" w:rsidRDefault="002B136B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260" w:author="Egor Sizov" w:date="2024-01-31T15:24:00Z">
              <w:r w:rsidR="006C3DC9" w:rsidRPr="579C5F79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</w:tr>
      <w:tr w:rsidR="002B136B" w:rsidRPr="00BF5182" w14:paraId="068B62EA" w14:textId="77777777" w:rsidTr="002B136B">
        <w:trPr>
          <w:trHeight w:val="340"/>
        </w:trPr>
        <w:tc>
          <w:tcPr>
            <w:tcW w:w="1503" w:type="pct"/>
          </w:tcPr>
          <w:p w14:paraId="38876B41" w14:textId="221783F0" w:rsidR="006C3DC9" w:rsidRPr="009B7D80" w:rsidRDefault="006C3DC9" w:rsidP="006D488C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9B7D80">
              <w:rPr>
                <w:rFonts w:cs="Arial"/>
                <w:color w:val="000000"/>
                <w:sz w:val="22"/>
                <w:lang w:val="en-US"/>
              </w:rPr>
              <w:t>zif-rtdb-admin</w:t>
            </w:r>
          </w:p>
        </w:tc>
        <w:tc>
          <w:tcPr>
            <w:tcW w:w="261" w:type="pct"/>
            <w:shd w:val="clear" w:color="auto" w:fill="auto"/>
          </w:tcPr>
          <w:p w14:paraId="7F14A60A" w14:textId="77777777" w:rsidR="006C3DC9" w:rsidRPr="31A446AB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632D600" w14:textId="77777777" w:rsidR="006C3DC9" w:rsidRPr="31A446AB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748AE51" w14:textId="77777777" w:rsidR="006C3DC9" w:rsidRPr="31A446AB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CDA9708" w14:textId="77777777" w:rsidR="006C3DC9" w:rsidRPr="06A0824B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8E0E75E" w14:textId="77777777" w:rsidR="006C3DC9" w:rsidRPr="75FD3EDC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718FCB4" w14:textId="77777777" w:rsidR="006C3DC9" w:rsidRPr="1868DC4C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4A37376" w14:textId="77777777" w:rsidR="006C3DC9" w:rsidRPr="4C90B756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D914930" w14:textId="77777777" w:rsidR="006C3DC9" w:rsidRPr="4C90B756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BE1C681" w14:textId="77777777" w:rsidR="006C3DC9" w:rsidRPr="007E69A3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37F035D" w14:textId="77777777" w:rsidR="006C3DC9" w:rsidRPr="4C90B756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AB0EEB5" w14:textId="77777777" w:rsidR="006C3DC9" w:rsidRPr="007E69A3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0C29390" w14:textId="77777777" w:rsidR="006C3DC9" w:rsidRPr="4A485193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94FEEBD" w14:textId="77777777" w:rsidR="006C3DC9" w:rsidRPr="74315463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2A868AE6" w14:textId="77777777" w:rsidR="006C3DC9" w:rsidRPr="579C5F79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BF5182" w14:paraId="0022F34F" w14:textId="77777777" w:rsidTr="002B136B">
        <w:trPr>
          <w:trHeight w:val="340"/>
        </w:trPr>
        <w:tc>
          <w:tcPr>
            <w:tcW w:w="1503" w:type="pct"/>
          </w:tcPr>
          <w:p w14:paraId="5B4DD917" w14:textId="7B2D53F1" w:rsidR="006C3DC9" w:rsidRPr="009B7D80" w:rsidRDefault="006C3DC9" w:rsidP="006D488C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9B7D80">
              <w:rPr>
                <w:rFonts w:cs="Arial"/>
                <w:color w:val="000000"/>
                <w:sz w:val="22"/>
                <w:lang w:val="en-US"/>
              </w:rPr>
              <w:t>zif-rtdb-viewer</w:t>
            </w:r>
          </w:p>
        </w:tc>
        <w:tc>
          <w:tcPr>
            <w:tcW w:w="261" w:type="pct"/>
            <w:shd w:val="clear" w:color="auto" w:fill="auto"/>
          </w:tcPr>
          <w:p w14:paraId="6D907655" w14:textId="77777777" w:rsidR="006C3DC9" w:rsidRPr="31A446AB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A18801B" w14:textId="77777777" w:rsidR="006C3DC9" w:rsidRPr="31A446AB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8F774EE" w14:textId="77777777" w:rsidR="006C3DC9" w:rsidRPr="31A446AB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B154C0D" w14:textId="77777777" w:rsidR="006C3DC9" w:rsidRPr="06A0824B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B1390F3" w14:textId="77777777" w:rsidR="006C3DC9" w:rsidRPr="75FD3EDC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8AC886E" w14:textId="77777777" w:rsidR="006C3DC9" w:rsidRPr="1868DC4C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DFAA8BE" w14:textId="77777777" w:rsidR="006C3DC9" w:rsidRPr="4C90B756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428777D" w14:textId="77777777" w:rsidR="006C3DC9" w:rsidRPr="4C90B756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D90EF80" w14:textId="77777777" w:rsidR="006C3DC9" w:rsidRPr="007E69A3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B431749" w14:textId="77777777" w:rsidR="006C3DC9" w:rsidRPr="4C90B756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7E10D3C" w14:textId="77777777" w:rsidR="006C3DC9" w:rsidRPr="007E69A3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FC575BD" w14:textId="77777777" w:rsidR="006C3DC9" w:rsidRPr="4A485193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799F51C" w14:textId="77777777" w:rsidR="006C3DC9" w:rsidRPr="74315463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585CEDFD" w14:textId="77777777" w:rsidR="006C3DC9" w:rsidRPr="579C5F79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BF5182" w14:paraId="5E20271D" w14:textId="77777777" w:rsidTr="002B136B">
        <w:trPr>
          <w:trHeight w:val="340"/>
        </w:trPr>
        <w:tc>
          <w:tcPr>
            <w:tcW w:w="1503" w:type="pct"/>
          </w:tcPr>
          <w:p w14:paraId="4D3BB950" w14:textId="56771453" w:rsidR="006C3DC9" w:rsidRPr="009B7D80" w:rsidRDefault="006C3DC9" w:rsidP="006D488C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9B7D80">
              <w:rPr>
                <w:rFonts w:cs="Arial"/>
                <w:color w:val="000000"/>
                <w:sz w:val="22"/>
                <w:lang w:val="en-US"/>
              </w:rPr>
              <w:t>zif-security-admin</w:t>
            </w:r>
          </w:p>
        </w:tc>
        <w:tc>
          <w:tcPr>
            <w:tcW w:w="261" w:type="pct"/>
            <w:shd w:val="clear" w:color="auto" w:fill="auto"/>
          </w:tcPr>
          <w:p w14:paraId="635EA683" w14:textId="77777777" w:rsidR="006C3DC9" w:rsidRPr="31A446AB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126EA79" w14:textId="77777777" w:rsidR="006C3DC9" w:rsidRPr="31A446AB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CFDF99A" w14:textId="77777777" w:rsidR="006C3DC9" w:rsidRPr="31A446AB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56D442B" w14:textId="77777777" w:rsidR="006C3DC9" w:rsidRPr="06A0824B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BDD053C" w14:textId="77777777" w:rsidR="006C3DC9" w:rsidRPr="75FD3EDC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91E7995" w14:textId="77777777" w:rsidR="006C3DC9" w:rsidRPr="1868DC4C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12B181A" w14:textId="77777777" w:rsidR="006C3DC9" w:rsidRPr="4C90B756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D488884" w14:textId="77777777" w:rsidR="006C3DC9" w:rsidRPr="4C90B756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3853D0C" w14:textId="77777777" w:rsidR="006C3DC9" w:rsidRPr="007E69A3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AA06F09" w14:textId="77777777" w:rsidR="006C3DC9" w:rsidRPr="4C90B756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7D085F6" w14:textId="77777777" w:rsidR="006C3DC9" w:rsidRPr="007E69A3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5AFF21A" w14:textId="77777777" w:rsidR="006C3DC9" w:rsidRPr="4A485193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88119BE" w14:textId="77777777" w:rsidR="006C3DC9" w:rsidRPr="74315463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7BC560D1" w14:textId="77777777" w:rsidR="006C3DC9" w:rsidRPr="579C5F79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BF5182" w14:paraId="4DC376EC" w14:textId="77777777" w:rsidTr="002B136B">
        <w:trPr>
          <w:trHeight w:val="340"/>
        </w:trPr>
        <w:tc>
          <w:tcPr>
            <w:tcW w:w="1503" w:type="pct"/>
          </w:tcPr>
          <w:p w14:paraId="4F95C7F2" w14:textId="3153A79E" w:rsidR="006C3DC9" w:rsidRPr="009B7D80" w:rsidRDefault="006C3DC9" w:rsidP="006D488C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9B7D80">
              <w:rPr>
                <w:rFonts w:cs="Arial"/>
                <w:color w:val="000000"/>
                <w:sz w:val="22"/>
                <w:lang w:val="en-US"/>
              </w:rPr>
              <w:t>zif-security-viewer</w:t>
            </w:r>
          </w:p>
        </w:tc>
        <w:tc>
          <w:tcPr>
            <w:tcW w:w="261" w:type="pct"/>
            <w:shd w:val="clear" w:color="auto" w:fill="auto"/>
          </w:tcPr>
          <w:p w14:paraId="525A48B0" w14:textId="77777777" w:rsidR="006C3DC9" w:rsidRPr="31A446AB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CA35ACE" w14:textId="77777777" w:rsidR="006C3DC9" w:rsidRPr="31A446AB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1DF8CFE" w14:textId="77777777" w:rsidR="006C3DC9" w:rsidRPr="31A446AB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2105980" w14:textId="77777777" w:rsidR="006C3DC9" w:rsidRPr="06A0824B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8465FBC" w14:textId="77777777" w:rsidR="006C3DC9" w:rsidRPr="75FD3EDC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ED3A024" w14:textId="77777777" w:rsidR="006C3DC9" w:rsidRPr="1868DC4C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7B34DAF" w14:textId="77777777" w:rsidR="006C3DC9" w:rsidRPr="4C90B756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4B80CC9" w14:textId="77777777" w:rsidR="006C3DC9" w:rsidRPr="4C90B756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7F69FA1" w14:textId="495EA90D" w:rsidR="006C3DC9" w:rsidRPr="007E69A3" w:rsidRDefault="002E247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61" w:author="Egor Sizov" w:date="2024-01-31T15:24:00Z">
              <w:r w:rsidR="006C3DC9" w:rsidRPr="4A485193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393FB5F9" w14:textId="77777777" w:rsidR="006C3DC9" w:rsidRPr="4C90B756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C34E9DF" w14:textId="77777777" w:rsidR="006C3DC9" w:rsidRPr="007E69A3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4FCF6BC" w14:textId="2EB76CA4" w:rsidR="006C3DC9" w:rsidRPr="4A485193" w:rsidRDefault="00E346F0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262" w:author="Egor Sizov" w:date="2024-01-31T15:24:00Z">
              <w:r w:rsidR="006C3DC9" w:rsidRPr="4A485193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3C034062" w14:textId="77777777" w:rsidR="006C3DC9" w:rsidRPr="74315463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63C9BF79" w14:textId="77777777" w:rsidR="006C3DC9" w:rsidRPr="579C5F79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BF5182" w14:paraId="5F3E407A" w14:textId="77777777" w:rsidTr="002B136B">
        <w:trPr>
          <w:trHeight w:val="340"/>
        </w:trPr>
        <w:tc>
          <w:tcPr>
            <w:tcW w:w="1503" w:type="pct"/>
          </w:tcPr>
          <w:p w14:paraId="41D3246C" w14:textId="6C0A96FB" w:rsidR="006C3DC9" w:rsidRPr="009B7D80" w:rsidRDefault="006C3DC9" w:rsidP="006D488C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9B7D80">
              <w:rPr>
                <w:rFonts w:cs="Arial"/>
                <w:color w:val="000000"/>
                <w:sz w:val="22"/>
                <w:lang w:val="en-US"/>
              </w:rPr>
              <w:t>zif-sm-admin</w:t>
            </w:r>
          </w:p>
        </w:tc>
        <w:tc>
          <w:tcPr>
            <w:tcW w:w="261" w:type="pct"/>
            <w:shd w:val="clear" w:color="auto" w:fill="auto"/>
          </w:tcPr>
          <w:p w14:paraId="2E98473C" w14:textId="10DF3DFF" w:rsidR="006C3DC9" w:rsidRPr="31A446AB" w:rsidRDefault="00E65AA3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22F1886A" w14:textId="61EAB777" w:rsidR="006C3DC9" w:rsidRPr="31A446AB" w:rsidRDefault="00431776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63" w:author="Egor Sizov" w:date="2024-01-31T15:24:00Z">
              <w:r w:rsidR="006C3DC9" w:rsidRPr="31A446A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270B0627" w14:textId="1C558E90" w:rsidR="006C3DC9" w:rsidRPr="31A446AB" w:rsidRDefault="00B00DED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64" w:author="Egor Sizov" w:date="2024-01-31T15:24:00Z">
              <w:r w:rsidR="006C3DC9" w:rsidRPr="31A446A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79F819D0" w14:textId="23302E88" w:rsidR="006C3DC9" w:rsidRPr="06A0824B" w:rsidRDefault="0007047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65" w:author="Egor Sizov" w:date="2024-01-31T15:24:00Z">
              <w:r w:rsidR="006C3DC9" w:rsidRPr="06A0824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3E0337C6" w14:textId="5725886E" w:rsidR="006C3DC9" w:rsidRPr="75FD3EDC" w:rsidRDefault="00085CAE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66" w:author="Egor Sizov" w:date="2024-01-31T15:24:00Z">
              <w:r w:rsidR="006C3DC9" w:rsidRPr="75FD3EDC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1C7F8079" w14:textId="77777777" w:rsidR="006C3DC9" w:rsidRPr="1868DC4C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27057C1" w14:textId="745CBBAC" w:rsidR="006C3DC9" w:rsidRPr="4C90B756" w:rsidRDefault="00937E82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67" w:author="Egor Sizov" w:date="2024-01-31T15:24:00Z">
              <w:r w:rsidR="006C3DC9" w:rsidRPr="4C90B756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0AE370FE" w14:textId="74C0F836" w:rsidR="006C3DC9" w:rsidRPr="4C90B756" w:rsidRDefault="004250B5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68" w:author="Egor Sizov" w:date="2024-01-31T15:24:00Z">
              <w:r w:rsidR="006C3DC9" w:rsidRPr="4C90B756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09D8550F" w14:textId="77777777" w:rsidR="006C3DC9" w:rsidRPr="007E69A3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2ECAADF" w14:textId="1CF6066C" w:rsidR="006C3DC9" w:rsidRPr="4C90B756" w:rsidRDefault="00AB002A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69" w:author="Egor Sizov" w:date="2024-01-31T15:24:00Z">
              <w:r w:rsidR="006C3DC9" w:rsidRPr="4C90B756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4C63D4E0" w14:textId="77777777" w:rsidR="006C3DC9" w:rsidRPr="007E69A3" w:rsidRDefault="006C3DC9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CEA6122" w14:textId="5617A01B" w:rsidR="006C3DC9" w:rsidRPr="4A485193" w:rsidRDefault="00E346F0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270" w:author="Egor Sizov" w:date="2024-01-31T15:24:00Z">
              <w:r w:rsidR="006C3DC9" w:rsidRPr="4A485193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42C72EE9" w14:textId="3CFA7608" w:rsidR="006C3DC9" w:rsidRPr="74315463" w:rsidRDefault="002B136B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271" w:author="Egor Sizov" w:date="2024-01-31T15:24:00Z">
              <w:r w:rsidR="006C3DC9" w:rsidRPr="74315463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38" w:type="pct"/>
            <w:shd w:val="clear" w:color="auto" w:fill="auto"/>
          </w:tcPr>
          <w:p w14:paraId="6E5F75FC" w14:textId="2F8371F1" w:rsidR="006C3DC9" w:rsidRPr="579C5F79" w:rsidRDefault="002B136B" w:rsidP="006D488C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272" w:author="Egor Sizov" w:date="2024-01-31T15:24:00Z">
              <w:r w:rsidR="006C3DC9" w:rsidRPr="579C5F79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</w:tr>
      <w:tr w:rsidR="002B136B" w:rsidRPr="00BF5182" w14:paraId="2289A0E4" w14:textId="77777777" w:rsidTr="002B136B">
        <w:trPr>
          <w:trHeight w:val="340"/>
        </w:trPr>
        <w:tc>
          <w:tcPr>
            <w:tcW w:w="1503" w:type="pct"/>
          </w:tcPr>
          <w:p w14:paraId="0A82D1B9" w14:textId="3E21F9CA" w:rsidR="006C3DC9" w:rsidRPr="009B7D80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9B7D80">
              <w:rPr>
                <w:rFonts w:cs="Arial"/>
                <w:color w:val="000000"/>
                <w:sz w:val="22"/>
                <w:lang w:val="en-US"/>
              </w:rPr>
              <w:t>zif-sm-viewer</w:t>
            </w:r>
          </w:p>
        </w:tc>
        <w:tc>
          <w:tcPr>
            <w:tcW w:w="261" w:type="pct"/>
            <w:shd w:val="clear" w:color="auto" w:fill="auto"/>
          </w:tcPr>
          <w:p w14:paraId="3F11E707" w14:textId="77777777" w:rsidR="006C3DC9" w:rsidRPr="00BF5182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CD8D2F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521CB8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B0676C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207587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ED941C4" w14:textId="444BF9C7" w:rsidR="006C3DC9" w:rsidRPr="007E69A3" w:rsidRDefault="005B4E61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</w:rPr>
              <w:t>+</w:t>
            </w:r>
            <w:del w:id="273" w:author="Egor Sizov" w:date="2024-01-31T15:24:00Z">
              <w:r w:rsidR="006C3DC9" w:rsidRPr="1868DC4C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2FBCDE1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B9FC7D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C0C878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596282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C902FD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288681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700D6E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0641BA0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BF5182" w14:paraId="3FDF71E3" w14:textId="77777777" w:rsidTr="002B136B">
        <w:trPr>
          <w:trHeight w:val="340"/>
        </w:trPr>
        <w:tc>
          <w:tcPr>
            <w:tcW w:w="1503" w:type="pct"/>
          </w:tcPr>
          <w:p w14:paraId="040703C6" w14:textId="4A75BC5C" w:rsidR="006C3DC9" w:rsidRPr="009B7D80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9B7D80">
              <w:rPr>
                <w:rFonts w:cs="Arial"/>
                <w:color w:val="000000"/>
                <w:sz w:val="22"/>
                <w:lang w:val="en-US"/>
              </w:rPr>
              <w:t>zif-udl-admin</w:t>
            </w:r>
          </w:p>
        </w:tc>
        <w:tc>
          <w:tcPr>
            <w:tcW w:w="261" w:type="pct"/>
            <w:shd w:val="clear" w:color="auto" w:fill="auto"/>
          </w:tcPr>
          <w:p w14:paraId="586CF8C7" w14:textId="77777777" w:rsidR="006C3DC9" w:rsidRPr="00BF5182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790D5D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A677F8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F9B901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DF4A78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DCC2E6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D1CF40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ACA2C0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BD8C979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19F48E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6BBD24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E7FC9C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62EDE6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4F16FC7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BF5182" w14:paraId="67052441" w14:textId="77777777" w:rsidTr="002B136B">
        <w:trPr>
          <w:trHeight w:val="340"/>
        </w:trPr>
        <w:tc>
          <w:tcPr>
            <w:tcW w:w="1503" w:type="pct"/>
          </w:tcPr>
          <w:p w14:paraId="786DBEDF" w14:textId="7F402473" w:rsidR="006C3DC9" w:rsidRPr="009B7D80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844769">
              <w:rPr>
                <w:sz w:val="22"/>
                <w:lang w:val="en-US"/>
              </w:rPr>
              <w:lastRenderedPageBreak/>
              <w:t>zif-udl-viewer</w:t>
            </w:r>
          </w:p>
        </w:tc>
        <w:tc>
          <w:tcPr>
            <w:tcW w:w="261" w:type="pct"/>
            <w:shd w:val="clear" w:color="auto" w:fill="auto"/>
          </w:tcPr>
          <w:p w14:paraId="35B9CBEA" w14:textId="77777777" w:rsidR="006C3DC9" w:rsidRPr="00BF5182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3D0B1B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83E8DE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219FA2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99D9D9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EB4001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A73BEA7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566002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513F98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4638508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8F3355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552DFC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AEB6B0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24763CB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BF5182" w14:paraId="181110FD" w14:textId="77777777" w:rsidTr="002B136B">
        <w:trPr>
          <w:trHeight w:val="340"/>
        </w:trPr>
        <w:tc>
          <w:tcPr>
            <w:tcW w:w="1503" w:type="pct"/>
          </w:tcPr>
          <w:p w14:paraId="004BFA48" w14:textId="5DC48A9A" w:rsidR="006C3DC9" w:rsidRPr="009B7D80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9B7D80">
              <w:rPr>
                <w:rFonts w:cs="Arial"/>
                <w:color w:val="000000"/>
                <w:sz w:val="22"/>
                <w:lang w:val="en-US"/>
              </w:rPr>
              <w:t>zif-kafka-ui-admin</w:t>
            </w:r>
          </w:p>
        </w:tc>
        <w:tc>
          <w:tcPr>
            <w:tcW w:w="261" w:type="pct"/>
            <w:shd w:val="clear" w:color="auto" w:fill="auto"/>
          </w:tcPr>
          <w:p w14:paraId="4A889399" w14:textId="77777777" w:rsidR="006C3DC9" w:rsidRPr="00BF5182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493414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03D165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B7A368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A8B7DA4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45FBBD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7B5267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B910EB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BACC10F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33671D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ABAFDA2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2A0FB3A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76600F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38" w:type="pct"/>
            <w:shd w:val="clear" w:color="auto" w:fill="auto"/>
          </w:tcPr>
          <w:p w14:paraId="5F3F3CE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B136B" w:rsidRPr="00BF5182" w14:paraId="0528F721" w14:textId="77777777" w:rsidTr="002B136B">
        <w:trPr>
          <w:trHeight w:val="340"/>
        </w:trPr>
        <w:tc>
          <w:tcPr>
            <w:tcW w:w="1503" w:type="pct"/>
          </w:tcPr>
          <w:p w14:paraId="40D62C8B" w14:textId="0E0DC0D1" w:rsidR="006C3DC9" w:rsidRPr="009B7D80" w:rsidRDefault="006C3DC9" w:rsidP="00BF5182">
            <w:pPr>
              <w:spacing w:after="0"/>
              <w:ind w:right="456" w:firstLine="0"/>
              <w:rPr>
                <w:rFonts w:cs="Arial"/>
                <w:color w:val="000000"/>
                <w:sz w:val="22"/>
                <w:lang w:val="en-US"/>
              </w:rPr>
            </w:pPr>
            <w:r w:rsidRPr="009B7D80">
              <w:rPr>
                <w:rFonts w:cs="Arial"/>
                <w:color w:val="000000"/>
                <w:sz w:val="22"/>
                <w:lang w:val="en-US"/>
              </w:rPr>
              <w:t>zif-pgadmin-access</w:t>
            </w:r>
          </w:p>
        </w:tc>
        <w:tc>
          <w:tcPr>
            <w:tcW w:w="261" w:type="pct"/>
            <w:shd w:val="clear" w:color="auto" w:fill="auto"/>
          </w:tcPr>
          <w:p w14:paraId="525E04F0" w14:textId="41FED678" w:rsidR="006C3DC9" w:rsidRPr="00A40BB4" w:rsidRDefault="006C3DC9" w:rsidP="00BF5182">
            <w:pPr>
              <w:spacing w:after="0"/>
              <w:ind w:firstLine="0"/>
              <w:rPr>
                <w:rFonts w:cs="Arial"/>
                <w:sz w:val="22"/>
              </w:rPr>
            </w:pPr>
          </w:p>
        </w:tc>
        <w:tc>
          <w:tcPr>
            <w:tcW w:w="250" w:type="pct"/>
            <w:shd w:val="clear" w:color="auto" w:fill="auto"/>
          </w:tcPr>
          <w:p w14:paraId="7BF04745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BEB2B5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38272D3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0E7BB77C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B3AD7AE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B70FA90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84943AD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5ABB275B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4D8E9E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09145B6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02C4351" w14:textId="403E3D03" w:rsidR="006C3DC9" w:rsidRPr="007E69A3" w:rsidRDefault="00E346F0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274" w:author="Egor Sizov" w:date="2024-01-31T15:24:00Z">
              <w:r w:rsidR="006C3DC9" w:rsidRPr="03531DC3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50" w:type="pct"/>
            <w:shd w:val="clear" w:color="auto" w:fill="auto"/>
          </w:tcPr>
          <w:p w14:paraId="01DA3574" w14:textId="6F8EF5D5" w:rsidR="006C3DC9" w:rsidRPr="007E69A3" w:rsidRDefault="002B136B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  <w:del w:id="275" w:author="Egor Sizov" w:date="2024-01-31T15:24:00Z">
              <w:r w:rsidR="006C3DC9" w:rsidRPr="4162FECB" w:rsidDel="00FE53E9">
                <w:rPr>
                  <w:rFonts w:cs="Arial"/>
                  <w:sz w:val="22"/>
                  <w:lang w:val="en-US"/>
                </w:rPr>
                <w:delText>+</w:delText>
              </w:r>
            </w:del>
          </w:p>
        </w:tc>
        <w:tc>
          <w:tcPr>
            <w:tcW w:w="238" w:type="pct"/>
            <w:shd w:val="clear" w:color="auto" w:fill="auto"/>
          </w:tcPr>
          <w:p w14:paraId="2B415A11" w14:textId="77777777" w:rsidR="006C3DC9" w:rsidRPr="007E69A3" w:rsidRDefault="006C3DC9" w:rsidP="00BF5182">
            <w:pPr>
              <w:spacing w:after="0"/>
              <w:ind w:firstLine="0"/>
              <w:rPr>
                <w:rFonts w:cs="Arial"/>
                <w:sz w:val="22"/>
                <w:lang w:val="en-US"/>
              </w:rPr>
            </w:pPr>
          </w:p>
        </w:tc>
      </w:tr>
      <w:tr w:rsidR="002E2479" w:rsidRPr="00FE53E9" w14:paraId="075FF411" w14:textId="77777777" w:rsidTr="002B136B">
        <w:trPr>
          <w:trHeight w:val="340"/>
          <w:ins w:id="276" w:author="Egor Sizov" w:date="2024-01-31T15:23:00Z"/>
        </w:trPr>
        <w:tc>
          <w:tcPr>
            <w:tcW w:w="1503" w:type="pct"/>
            <w:shd w:val="clear" w:color="auto" w:fill="FFFF00"/>
          </w:tcPr>
          <w:p w14:paraId="235538B0" w14:textId="59E5703E" w:rsidR="006C3DC9" w:rsidRPr="00FE53E9" w:rsidRDefault="00FE53E9" w:rsidP="00BF5182">
            <w:pPr>
              <w:spacing w:after="0"/>
              <w:ind w:right="456" w:firstLine="0"/>
              <w:rPr>
                <w:ins w:id="277" w:author="Egor Sizov" w:date="2024-01-31T15:23:00Z"/>
                <w:rFonts w:cs="Arial"/>
                <w:color w:val="000000"/>
                <w:sz w:val="22"/>
                <w:lang w:val="en-US"/>
              </w:rPr>
            </w:pPr>
            <w:ins w:id="278" w:author="Egor Sizov" w:date="2024-01-31T15:24:00Z">
              <w:r w:rsidRPr="00FE53E9">
                <w:rPr>
                  <w:rFonts w:cs="Arial"/>
                  <w:color w:val="000000"/>
                  <w:sz w:val="22"/>
                  <w:lang w:val="en-US"/>
                </w:rPr>
                <w:t>apache-nifi-</w:t>
              </w:r>
              <w:proofErr w:type="gramStart"/>
              <w:r w:rsidRPr="00FE53E9">
                <w:rPr>
                  <w:rFonts w:cs="Arial"/>
                  <w:color w:val="000000"/>
                  <w:sz w:val="22"/>
                  <w:lang w:val="en-US"/>
                </w:rPr>
                <w:t>client</w:t>
              </w:r>
              <w:r w:rsidRPr="00FE53E9">
                <w:rPr>
                  <w:rFonts w:cs="Arial"/>
                  <w:color w:val="000000"/>
                  <w:sz w:val="22"/>
                  <w:lang w:val="en-US"/>
                  <w:rPrChange w:id="279" w:author="Egor Sizov" w:date="2024-01-31T15:24:00Z">
                    <w:rPr>
                      <w:rFonts w:cs="Arial"/>
                      <w:color w:val="000000"/>
                      <w:sz w:val="22"/>
                    </w:rPr>
                  </w:rPrChange>
                </w:rPr>
                <w:t>.nifi</w:t>
              </w:r>
              <w:proofErr w:type="gramEnd"/>
              <w:r w:rsidRPr="00FE53E9">
                <w:rPr>
                  <w:rFonts w:cs="Arial"/>
                  <w:color w:val="000000"/>
                  <w:sz w:val="22"/>
                  <w:lang w:val="en-US"/>
                  <w:rPrChange w:id="280" w:author="Egor Sizov" w:date="2024-01-31T15:24:00Z">
                    <w:rPr>
                      <w:rFonts w:cs="Arial"/>
                      <w:color w:val="000000"/>
                      <w:sz w:val="22"/>
                    </w:rPr>
                  </w:rPrChange>
                </w:rPr>
                <w:t>-admin</w:t>
              </w:r>
            </w:ins>
          </w:p>
        </w:tc>
        <w:tc>
          <w:tcPr>
            <w:tcW w:w="261" w:type="pct"/>
            <w:shd w:val="clear" w:color="auto" w:fill="auto"/>
          </w:tcPr>
          <w:p w14:paraId="176C874A" w14:textId="6876A2CA" w:rsidR="006C3DC9" w:rsidRPr="005F6DF1" w:rsidRDefault="006C3DC9" w:rsidP="00BF5182">
            <w:pPr>
              <w:spacing w:after="0"/>
              <w:ind w:firstLine="0"/>
              <w:rPr>
                <w:ins w:id="281" w:author="Egor Sizov" w:date="2024-01-31T15:23:00Z"/>
                <w:rFonts w:cs="Arial"/>
                <w:sz w:val="22"/>
              </w:rPr>
            </w:pPr>
          </w:p>
        </w:tc>
        <w:tc>
          <w:tcPr>
            <w:tcW w:w="250" w:type="pct"/>
            <w:shd w:val="clear" w:color="auto" w:fill="auto"/>
          </w:tcPr>
          <w:p w14:paraId="398EE312" w14:textId="77777777" w:rsidR="006C3DC9" w:rsidRPr="007E69A3" w:rsidRDefault="006C3DC9" w:rsidP="00BF5182">
            <w:pPr>
              <w:spacing w:after="0"/>
              <w:ind w:firstLine="0"/>
              <w:rPr>
                <w:ins w:id="282" w:author="Egor Sizov" w:date="2024-01-31T15:23:00Z"/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9AA046E" w14:textId="77777777" w:rsidR="006C3DC9" w:rsidRPr="007E69A3" w:rsidRDefault="006C3DC9" w:rsidP="00BF5182">
            <w:pPr>
              <w:spacing w:after="0"/>
              <w:ind w:firstLine="0"/>
              <w:rPr>
                <w:ins w:id="283" w:author="Egor Sizov" w:date="2024-01-31T15:23:00Z"/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A78B019" w14:textId="77777777" w:rsidR="006C3DC9" w:rsidRPr="007E69A3" w:rsidRDefault="006C3DC9" w:rsidP="00BF5182">
            <w:pPr>
              <w:spacing w:after="0"/>
              <w:ind w:firstLine="0"/>
              <w:rPr>
                <w:ins w:id="284" w:author="Egor Sizov" w:date="2024-01-31T15:23:00Z"/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13089B82" w14:textId="77777777" w:rsidR="006C3DC9" w:rsidRPr="007E69A3" w:rsidRDefault="006C3DC9" w:rsidP="00BF5182">
            <w:pPr>
              <w:spacing w:after="0"/>
              <w:ind w:firstLine="0"/>
              <w:rPr>
                <w:ins w:id="285" w:author="Egor Sizov" w:date="2024-01-31T15:23:00Z"/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4C427755" w14:textId="77777777" w:rsidR="006C3DC9" w:rsidRPr="007E69A3" w:rsidRDefault="006C3DC9" w:rsidP="00BF5182">
            <w:pPr>
              <w:spacing w:after="0"/>
              <w:ind w:firstLine="0"/>
              <w:rPr>
                <w:ins w:id="286" w:author="Egor Sizov" w:date="2024-01-31T15:23:00Z"/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2CE8DF0F" w14:textId="77777777" w:rsidR="006C3DC9" w:rsidRPr="007E69A3" w:rsidRDefault="006C3DC9" w:rsidP="00BF5182">
            <w:pPr>
              <w:spacing w:after="0"/>
              <w:ind w:firstLine="0"/>
              <w:rPr>
                <w:ins w:id="287" w:author="Egor Sizov" w:date="2024-01-31T15:23:00Z"/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CC1FA7E" w14:textId="77777777" w:rsidR="006C3DC9" w:rsidRPr="007E69A3" w:rsidRDefault="006C3DC9" w:rsidP="00BF5182">
            <w:pPr>
              <w:spacing w:after="0"/>
              <w:ind w:firstLine="0"/>
              <w:rPr>
                <w:ins w:id="288" w:author="Egor Sizov" w:date="2024-01-31T15:23:00Z"/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38B3AEE2" w14:textId="77777777" w:rsidR="006C3DC9" w:rsidRPr="007E69A3" w:rsidRDefault="006C3DC9" w:rsidP="00BF5182">
            <w:pPr>
              <w:spacing w:after="0"/>
              <w:ind w:firstLine="0"/>
              <w:rPr>
                <w:ins w:id="289" w:author="Egor Sizov" w:date="2024-01-31T15:23:00Z"/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048D85C" w14:textId="77777777" w:rsidR="006C3DC9" w:rsidRPr="007E69A3" w:rsidRDefault="006C3DC9" w:rsidP="00BF5182">
            <w:pPr>
              <w:spacing w:after="0"/>
              <w:ind w:firstLine="0"/>
              <w:rPr>
                <w:ins w:id="290" w:author="Egor Sizov" w:date="2024-01-31T15:23:00Z"/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65A12D77" w14:textId="77777777" w:rsidR="006C3DC9" w:rsidRPr="007E69A3" w:rsidRDefault="006C3DC9" w:rsidP="00BF5182">
            <w:pPr>
              <w:spacing w:after="0"/>
              <w:ind w:firstLine="0"/>
              <w:rPr>
                <w:ins w:id="291" w:author="Egor Sizov" w:date="2024-01-31T15:23:00Z"/>
                <w:rFonts w:cs="Arial"/>
                <w:sz w:val="22"/>
                <w:lang w:val="en-US"/>
              </w:rPr>
            </w:pPr>
          </w:p>
        </w:tc>
        <w:tc>
          <w:tcPr>
            <w:tcW w:w="250" w:type="pct"/>
            <w:shd w:val="clear" w:color="auto" w:fill="auto"/>
          </w:tcPr>
          <w:p w14:paraId="735A2B95" w14:textId="5C0A81F1" w:rsidR="006C3DC9" w:rsidRPr="03531DC3" w:rsidRDefault="00E346F0" w:rsidP="00BF5182">
            <w:pPr>
              <w:spacing w:after="0"/>
              <w:ind w:firstLine="0"/>
              <w:rPr>
                <w:ins w:id="292" w:author="Egor Sizov" w:date="2024-01-31T15:23:00Z"/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50" w:type="pct"/>
            <w:shd w:val="clear" w:color="auto" w:fill="auto"/>
          </w:tcPr>
          <w:p w14:paraId="6546EEE9" w14:textId="107F97CE" w:rsidR="006C3DC9" w:rsidRPr="4162FECB" w:rsidRDefault="002B136B" w:rsidP="00BF5182">
            <w:pPr>
              <w:spacing w:after="0"/>
              <w:ind w:firstLine="0"/>
              <w:rPr>
                <w:ins w:id="293" w:author="Egor Sizov" w:date="2024-01-31T15:23:00Z"/>
                <w:rFonts w:cs="Arial"/>
                <w:sz w:val="22"/>
                <w:lang w:val="en-US"/>
              </w:rPr>
            </w:pPr>
            <w:r>
              <w:rPr>
                <w:rFonts w:cs="Arial"/>
                <w:sz w:val="22"/>
                <w:lang w:val="en-US"/>
              </w:rPr>
              <w:t>+</w:t>
            </w:r>
          </w:p>
        </w:tc>
        <w:tc>
          <w:tcPr>
            <w:tcW w:w="238" w:type="pct"/>
            <w:shd w:val="clear" w:color="auto" w:fill="auto"/>
          </w:tcPr>
          <w:p w14:paraId="6D483D2E" w14:textId="77777777" w:rsidR="006C3DC9" w:rsidRPr="007E69A3" w:rsidRDefault="006C3DC9" w:rsidP="00BF5182">
            <w:pPr>
              <w:spacing w:after="0"/>
              <w:ind w:firstLine="0"/>
              <w:rPr>
                <w:ins w:id="294" w:author="Egor Sizov" w:date="2024-01-31T15:23:00Z"/>
                <w:rFonts w:cs="Arial"/>
                <w:sz w:val="22"/>
                <w:lang w:val="en-US"/>
              </w:rPr>
            </w:pPr>
          </w:p>
        </w:tc>
      </w:tr>
    </w:tbl>
    <w:p w14:paraId="069AC6F0" w14:textId="4D8B9782" w:rsidR="007E0F08" w:rsidRPr="007E0F08" w:rsidRDefault="007E0F08" w:rsidP="007E0F08">
      <w:pPr>
        <w:pStyle w:val="12"/>
        <w:rPr>
          <w:lang w:val="en-US"/>
        </w:rPr>
      </w:pPr>
    </w:p>
    <w:p w14:paraId="59298143" w14:textId="77777777" w:rsidR="00735E83" w:rsidRPr="00FE53E9" w:rsidRDefault="00735E83" w:rsidP="00BB4069">
      <w:pPr>
        <w:pStyle w:val="2"/>
        <w:overflowPunct/>
        <w:autoSpaceDE/>
        <w:autoSpaceDN/>
        <w:adjustRightInd/>
        <w:textAlignment w:val="auto"/>
        <w:rPr>
          <w:lang w:val="en-US"/>
          <w:rPrChange w:id="295" w:author="Egor Sizov" w:date="2024-01-31T15:24:00Z">
            <w:rPr/>
          </w:rPrChange>
        </w:rPr>
        <w:sectPr w:rsidR="00735E83" w:rsidRPr="00FE53E9" w:rsidSect="00735E83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14:paraId="15D2947E" w14:textId="6C895041" w:rsidR="006B25AC" w:rsidRPr="0042157C" w:rsidRDefault="006B25AC" w:rsidP="00BB4069">
      <w:pPr>
        <w:pStyle w:val="2"/>
        <w:overflowPunct/>
        <w:autoSpaceDE/>
        <w:autoSpaceDN/>
        <w:adjustRightInd/>
        <w:textAlignment w:val="auto"/>
        <w:rPr>
          <w:sz w:val="28"/>
          <w:lang w:val="en-US"/>
        </w:rPr>
      </w:pPr>
      <w:bookmarkStart w:id="296" w:name="_Toc153363149"/>
      <w:bookmarkStart w:id="297" w:name="_Toc153363008"/>
      <w:bookmarkStart w:id="298" w:name="_Toc153367101"/>
      <w:bookmarkStart w:id="299" w:name="_Toc153388710"/>
      <w:r w:rsidRPr="00806EDA">
        <w:rPr>
          <w:sz w:val="28"/>
        </w:rPr>
        <w:lastRenderedPageBreak/>
        <w:t>Идентификаторы</w:t>
      </w:r>
      <w:r w:rsidRPr="0042157C">
        <w:rPr>
          <w:sz w:val="28"/>
          <w:lang w:val="en-US"/>
        </w:rPr>
        <w:t xml:space="preserve"> </w:t>
      </w:r>
      <w:r w:rsidR="009A479A" w:rsidRPr="00806EDA">
        <w:rPr>
          <w:sz w:val="28"/>
          <w:lang w:val="en-US"/>
        </w:rPr>
        <w:t>OU</w:t>
      </w:r>
      <w:r w:rsidRPr="0042157C">
        <w:rPr>
          <w:sz w:val="28"/>
          <w:lang w:val="en-US"/>
        </w:rPr>
        <w:t xml:space="preserve"> </w:t>
      </w:r>
      <w:r w:rsidRPr="00806EDA">
        <w:rPr>
          <w:sz w:val="28"/>
        </w:rPr>
        <w:t>в</w:t>
      </w:r>
      <w:r w:rsidRPr="0042157C">
        <w:rPr>
          <w:sz w:val="28"/>
          <w:lang w:val="en-US"/>
        </w:rPr>
        <w:t xml:space="preserve"> </w:t>
      </w:r>
      <w:r w:rsidRPr="00806EDA">
        <w:rPr>
          <w:sz w:val="28"/>
          <w:lang w:val="en-US"/>
        </w:rPr>
        <w:t>Active</w:t>
      </w:r>
      <w:r w:rsidRPr="0042157C">
        <w:rPr>
          <w:sz w:val="28"/>
          <w:lang w:val="en-US"/>
        </w:rPr>
        <w:t xml:space="preserve"> </w:t>
      </w:r>
      <w:r w:rsidRPr="00806EDA">
        <w:rPr>
          <w:sz w:val="28"/>
          <w:lang w:val="en-US"/>
        </w:rPr>
        <w:t>Directory</w:t>
      </w:r>
      <w:bookmarkEnd w:id="134"/>
      <w:bookmarkEnd w:id="296"/>
      <w:bookmarkEnd w:id="297"/>
      <w:bookmarkEnd w:id="298"/>
      <w:bookmarkEnd w:id="299"/>
    </w:p>
    <w:p w14:paraId="4A9765D6" w14:textId="0B550AAE" w:rsidR="006B25AC" w:rsidRPr="007E69A3" w:rsidRDefault="006B25AC" w:rsidP="00806EDA">
      <w:pPr>
        <w:ind w:firstLine="709"/>
        <w:rPr>
          <w:rFonts w:cs="Arial"/>
          <w:sz w:val="22"/>
        </w:rPr>
      </w:pPr>
      <w:r w:rsidRPr="007E69A3">
        <w:rPr>
          <w:rFonts w:cs="Arial"/>
          <w:sz w:val="22"/>
        </w:rPr>
        <w:t>Группы пользователей должны располагаться в OU соответствующих ландшафтов.</w:t>
      </w:r>
    </w:p>
    <w:p w14:paraId="2D2AA832" w14:textId="24D96F0F" w:rsidR="00E6258F" w:rsidRPr="00806EDA" w:rsidRDefault="00E6258F" w:rsidP="00806EDA">
      <w:pPr>
        <w:pStyle w:val="a3"/>
        <w:keepNext/>
        <w:ind w:firstLine="0"/>
        <w:jc w:val="both"/>
        <w:rPr>
          <w:rFonts w:ascii="Arial" w:hAnsi="Arial" w:cs="Arial"/>
          <w:szCs w:val="20"/>
        </w:rPr>
      </w:pPr>
      <w:bookmarkStart w:id="300" w:name="_Toc148964733"/>
      <w:r w:rsidRPr="00806EDA">
        <w:rPr>
          <w:rFonts w:ascii="Arial" w:hAnsi="Arial" w:cs="Arial"/>
          <w:szCs w:val="20"/>
        </w:rPr>
        <w:t xml:space="preserve">Таблица </w:t>
      </w:r>
      <w:r w:rsidRPr="00806EDA">
        <w:rPr>
          <w:rFonts w:ascii="Arial" w:hAnsi="Arial" w:cs="Arial"/>
          <w:szCs w:val="20"/>
        </w:rPr>
        <w:fldChar w:fldCharType="begin"/>
      </w:r>
      <w:r w:rsidRPr="00806EDA">
        <w:rPr>
          <w:rFonts w:ascii="Arial" w:hAnsi="Arial" w:cs="Arial"/>
          <w:szCs w:val="20"/>
        </w:rPr>
        <w:instrText xml:space="preserve"> SEQ Таблица \* ARABIC </w:instrText>
      </w:r>
      <w:r w:rsidRPr="00806EDA">
        <w:rPr>
          <w:rFonts w:ascii="Arial" w:hAnsi="Arial" w:cs="Arial"/>
          <w:szCs w:val="20"/>
        </w:rPr>
        <w:fldChar w:fldCharType="separate"/>
      </w:r>
      <w:r w:rsidR="00181C3D">
        <w:rPr>
          <w:rFonts w:ascii="Arial" w:hAnsi="Arial" w:cs="Arial"/>
          <w:noProof/>
          <w:szCs w:val="20"/>
        </w:rPr>
        <w:t>15</w:t>
      </w:r>
      <w:r w:rsidRPr="00806EDA">
        <w:rPr>
          <w:rFonts w:ascii="Arial" w:hAnsi="Arial" w:cs="Arial"/>
          <w:szCs w:val="20"/>
        </w:rPr>
        <w:fldChar w:fldCharType="end"/>
      </w:r>
      <w:r w:rsidRPr="00806EDA">
        <w:rPr>
          <w:rFonts w:ascii="Arial" w:hAnsi="Arial" w:cs="Arial"/>
          <w:szCs w:val="20"/>
        </w:rPr>
        <w:t>. Соответствие ландшафтов и OU Active Directory</w:t>
      </w:r>
      <w:bookmarkEnd w:id="300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79"/>
        <w:gridCol w:w="4236"/>
        <w:gridCol w:w="4812"/>
      </w:tblGrid>
      <w:tr w:rsidR="006B25AC" w:rsidRPr="007E69A3" w14:paraId="7DA07D89" w14:textId="77777777" w:rsidTr="00806EDA">
        <w:trPr>
          <w:trHeight w:val="300"/>
          <w:tblHeader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BA"/>
          </w:tcPr>
          <w:p w14:paraId="58835DC1" w14:textId="77777777" w:rsidR="006B25AC" w:rsidRPr="00806EDA" w:rsidRDefault="006B25AC" w:rsidP="006B25AC">
            <w:pPr>
              <w:spacing w:line="240" w:lineRule="auto"/>
              <w:ind w:firstLine="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806EDA">
              <w:rPr>
                <w:rFonts w:cs="Arial"/>
                <w:b/>
                <w:color w:val="FFFFFF" w:themeColor="background1"/>
                <w:szCs w:val="20"/>
              </w:rPr>
              <w:t>№</w:t>
            </w:r>
          </w:p>
        </w:tc>
        <w:tc>
          <w:tcPr>
            <w:tcW w:w="2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BA"/>
            <w:noWrap/>
          </w:tcPr>
          <w:p w14:paraId="42B09BEA" w14:textId="77777777" w:rsidR="006B25AC" w:rsidRPr="00806EDA" w:rsidRDefault="006B25AC" w:rsidP="006B25AC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b/>
                <w:color w:val="FFFFFF" w:themeColor="background1"/>
                <w:szCs w:val="20"/>
                <w:lang w:eastAsia="ru-RU"/>
              </w:rPr>
            </w:pPr>
            <w:r w:rsidRPr="00806EDA">
              <w:rPr>
                <w:rFonts w:eastAsia="Times New Roman" w:cs="Arial"/>
                <w:b/>
                <w:color w:val="FFFFFF" w:themeColor="background1"/>
                <w:szCs w:val="20"/>
                <w:lang w:eastAsia="ru-RU"/>
              </w:rPr>
              <w:t>Ландшафт</w:t>
            </w:r>
          </w:p>
        </w:tc>
        <w:tc>
          <w:tcPr>
            <w:tcW w:w="2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BA"/>
          </w:tcPr>
          <w:p w14:paraId="0C5A41F1" w14:textId="49438634" w:rsidR="006B25AC" w:rsidRPr="00806EDA" w:rsidRDefault="0049067A" w:rsidP="006B25AC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b/>
                <w:color w:val="FFFFFF" w:themeColor="background1"/>
                <w:szCs w:val="20"/>
                <w:lang w:eastAsia="ru-RU"/>
              </w:rPr>
            </w:pPr>
            <w:r w:rsidRPr="00851128">
              <w:rPr>
                <w:color w:val="FFFFFF" w:themeColor="background1"/>
                <w:sz w:val="22"/>
              </w:rPr>
              <w:t>Размещение</w:t>
            </w:r>
          </w:p>
        </w:tc>
      </w:tr>
      <w:tr w:rsidR="006B25AC" w:rsidRPr="006C3DC9" w14:paraId="734782AF" w14:textId="77777777" w:rsidTr="001A76AF">
        <w:trPr>
          <w:trHeight w:val="30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D973" w14:textId="77777777" w:rsidR="006B25AC" w:rsidRPr="007E69A3" w:rsidRDefault="006B25AC" w:rsidP="002A76C1">
            <w:pPr>
              <w:pStyle w:val="afc"/>
              <w:numPr>
                <w:ilvl w:val="0"/>
                <w:numId w:val="14"/>
              </w:numPr>
              <w:ind w:left="27" w:right="456" w:firstLine="0"/>
              <w:rPr>
                <w:rFonts w:ascii="Arial" w:hAnsi="Arial" w:cs="Arial"/>
                <w:lang w:val="en-US" w:eastAsia="ru-RU"/>
              </w:rPr>
            </w:pPr>
          </w:p>
        </w:tc>
        <w:tc>
          <w:tcPr>
            <w:tcW w:w="2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EBAD0" w14:textId="3E804A90" w:rsidR="006B25AC" w:rsidRPr="007B4D58" w:rsidRDefault="00233EEF" w:rsidP="009A479A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  <w:highlight w:val="yellow"/>
                <w:lang w:eastAsia="ru-RU"/>
              </w:rPr>
            </w:pPr>
            <w:r w:rsidRPr="007E69A3">
              <w:rPr>
                <w:rFonts w:cs="Arial"/>
                <w:sz w:val="22"/>
              </w:rPr>
              <w:t xml:space="preserve">Продуктивный ландшафт </w:t>
            </w:r>
            <w:r>
              <w:rPr>
                <w:rFonts w:cs="Arial"/>
                <w:sz w:val="22"/>
              </w:rPr>
              <w:t>ЛИМС</w:t>
            </w:r>
          </w:p>
        </w:tc>
        <w:tc>
          <w:tcPr>
            <w:tcW w:w="2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9394" w14:textId="20E43BAC" w:rsidR="006B25AC" w:rsidRPr="007B4D58" w:rsidRDefault="00233EEF" w:rsidP="009A479A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  <w:highlight w:val="yellow"/>
                <w:lang w:val="en-US" w:eastAsia="ru-RU"/>
              </w:rPr>
            </w:pPr>
            <w:r w:rsidRPr="001A76AF">
              <w:rPr>
                <w:rFonts w:eastAsia="Times New Roman" w:cs="Arial"/>
                <w:color w:val="000000"/>
                <w:sz w:val="22"/>
                <w:lang w:val="en-US"/>
              </w:rPr>
              <w:t>gazprom-</w:t>
            </w:r>
            <w:proofErr w:type="gramStart"/>
            <w:r w:rsidRPr="001A76AF">
              <w:rPr>
                <w:rFonts w:eastAsia="Times New Roman" w:cs="Arial"/>
                <w:color w:val="000000"/>
                <w:sz w:val="22"/>
                <w:lang w:val="en-US"/>
              </w:rPr>
              <w:t>neft.local</w:t>
            </w:r>
            <w:proofErr w:type="gramEnd"/>
            <w:r w:rsidRPr="001A76AF">
              <w:rPr>
                <w:rFonts w:eastAsia="Times New Roman" w:cs="Arial"/>
                <w:color w:val="000000"/>
                <w:sz w:val="22"/>
                <w:lang w:val="en-US"/>
              </w:rPr>
              <w:t>/Regions/SPB/ПАО Газпром нефть/Groups/UNILIMS/Prod</w:t>
            </w:r>
          </w:p>
        </w:tc>
      </w:tr>
      <w:tr w:rsidR="006B25AC" w:rsidRPr="006C3DC9" w14:paraId="70F442E9" w14:textId="77777777" w:rsidTr="001A76AF">
        <w:trPr>
          <w:trHeight w:val="30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F53" w14:textId="77777777" w:rsidR="006B25AC" w:rsidRPr="007E69A3" w:rsidRDefault="006B25AC" w:rsidP="002A76C1">
            <w:pPr>
              <w:pStyle w:val="afc"/>
              <w:numPr>
                <w:ilvl w:val="0"/>
                <w:numId w:val="14"/>
              </w:numPr>
              <w:ind w:left="27" w:right="456" w:firstLine="0"/>
              <w:rPr>
                <w:rFonts w:ascii="Arial" w:hAnsi="Arial" w:cs="Arial"/>
                <w:lang w:val="en-US" w:eastAsia="ru-RU"/>
              </w:rPr>
            </w:pPr>
          </w:p>
        </w:tc>
        <w:tc>
          <w:tcPr>
            <w:tcW w:w="2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EAE6C" w14:textId="6ED20B20" w:rsidR="006B25AC" w:rsidRPr="007B4D58" w:rsidRDefault="00233EEF" w:rsidP="009A479A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  <w:highlight w:val="yellow"/>
                <w:lang w:eastAsia="ru-RU"/>
              </w:rPr>
            </w:pPr>
            <w:r w:rsidRPr="007E69A3">
              <w:rPr>
                <w:rFonts w:cs="Arial"/>
                <w:sz w:val="22"/>
              </w:rPr>
              <w:t>Пре</w:t>
            </w:r>
            <w:r>
              <w:rPr>
                <w:rFonts w:cs="Arial"/>
                <w:sz w:val="22"/>
              </w:rPr>
              <w:t>д</w:t>
            </w:r>
            <w:r w:rsidRPr="007E69A3">
              <w:rPr>
                <w:rFonts w:cs="Arial"/>
                <w:sz w:val="22"/>
              </w:rPr>
              <w:t xml:space="preserve">продуктивный ландшафт </w:t>
            </w:r>
            <w:r>
              <w:rPr>
                <w:rFonts w:cs="Arial"/>
                <w:sz w:val="22"/>
              </w:rPr>
              <w:t>ЛИМС</w:t>
            </w:r>
          </w:p>
        </w:tc>
        <w:tc>
          <w:tcPr>
            <w:tcW w:w="2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32B6" w14:textId="66B9167D" w:rsidR="006B25AC" w:rsidRPr="007B4D58" w:rsidRDefault="00233EEF" w:rsidP="009A479A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  <w:highlight w:val="yellow"/>
                <w:lang w:val="en-US" w:eastAsia="ru-RU"/>
              </w:rPr>
            </w:pPr>
            <w:r w:rsidRPr="001A76AF">
              <w:rPr>
                <w:rFonts w:eastAsia="Times New Roman" w:cs="Arial"/>
                <w:color w:val="000000"/>
                <w:sz w:val="22"/>
                <w:lang w:val="en-US"/>
              </w:rPr>
              <w:t>gazprom-</w:t>
            </w:r>
            <w:proofErr w:type="gramStart"/>
            <w:r w:rsidRPr="001A76AF">
              <w:rPr>
                <w:rFonts w:eastAsia="Times New Roman" w:cs="Arial"/>
                <w:color w:val="000000"/>
                <w:sz w:val="22"/>
                <w:lang w:val="en-US"/>
              </w:rPr>
              <w:t>neft.local</w:t>
            </w:r>
            <w:proofErr w:type="gramEnd"/>
            <w:r w:rsidRPr="001A76AF">
              <w:rPr>
                <w:rFonts w:eastAsia="Times New Roman" w:cs="Arial"/>
                <w:color w:val="000000"/>
                <w:sz w:val="22"/>
                <w:lang w:val="en-US"/>
              </w:rPr>
              <w:t>/Regions/SPB/ПАО Газпром нефть/Groups/UNILIMS/PreProd</w:t>
            </w:r>
          </w:p>
        </w:tc>
      </w:tr>
      <w:tr w:rsidR="006B25AC" w:rsidRPr="006C3DC9" w14:paraId="63972E08" w14:textId="77777777" w:rsidTr="001A76AF">
        <w:trPr>
          <w:trHeight w:val="570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D9D5" w14:textId="77777777" w:rsidR="006B25AC" w:rsidRPr="007E69A3" w:rsidRDefault="006B25AC" w:rsidP="002A76C1">
            <w:pPr>
              <w:pStyle w:val="afc"/>
              <w:numPr>
                <w:ilvl w:val="0"/>
                <w:numId w:val="14"/>
              </w:numPr>
              <w:ind w:left="27" w:right="456" w:firstLine="0"/>
              <w:rPr>
                <w:rFonts w:ascii="Arial" w:hAnsi="Arial" w:cs="Arial"/>
                <w:lang w:val="en-US" w:eastAsia="ru-RU"/>
              </w:rPr>
            </w:pPr>
          </w:p>
        </w:tc>
        <w:tc>
          <w:tcPr>
            <w:tcW w:w="2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C9D83" w14:textId="411DB022" w:rsidR="006B25AC" w:rsidRPr="007B4D58" w:rsidRDefault="00233EEF" w:rsidP="009A479A">
            <w:pPr>
              <w:spacing w:after="0" w:line="240" w:lineRule="auto"/>
              <w:ind w:firstLine="0"/>
              <w:jc w:val="left"/>
              <w:rPr>
                <w:rFonts w:eastAsia="Times New Roman" w:cs="Arial"/>
                <w:sz w:val="22"/>
                <w:highlight w:val="yellow"/>
                <w:lang w:eastAsia="ru-RU"/>
              </w:rPr>
            </w:pPr>
            <w:r>
              <w:rPr>
                <w:rFonts w:cs="Arial"/>
                <w:sz w:val="22"/>
                <w:lang w:val="en-US"/>
              </w:rPr>
              <w:t>UAT</w:t>
            </w:r>
            <w:r w:rsidRPr="007E69A3">
              <w:rPr>
                <w:rFonts w:cs="Arial"/>
                <w:sz w:val="22"/>
              </w:rPr>
              <w:t xml:space="preserve"> ландшафт </w:t>
            </w:r>
            <w:r>
              <w:rPr>
                <w:rFonts w:cs="Arial"/>
                <w:sz w:val="22"/>
              </w:rPr>
              <w:t>ЛИМС</w:t>
            </w:r>
          </w:p>
        </w:tc>
        <w:tc>
          <w:tcPr>
            <w:tcW w:w="2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D6B8" w14:textId="06D91419" w:rsidR="006B25AC" w:rsidRDefault="00233EEF" w:rsidP="009A479A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73915ABE">
              <w:rPr>
                <w:rFonts w:eastAsia="Times New Roman" w:cs="Arial"/>
                <w:color w:val="000000" w:themeColor="text1"/>
                <w:sz w:val="22"/>
                <w:lang w:val="en-US"/>
              </w:rPr>
              <w:t>gazprom-</w:t>
            </w:r>
            <w:proofErr w:type="gramStart"/>
            <w:r w:rsidRPr="73915ABE">
              <w:rPr>
                <w:rFonts w:eastAsia="Times New Roman" w:cs="Arial"/>
                <w:color w:val="000000" w:themeColor="text1"/>
                <w:sz w:val="22"/>
                <w:lang w:val="en-US"/>
              </w:rPr>
              <w:t>neft.local</w:t>
            </w:r>
            <w:proofErr w:type="gramEnd"/>
            <w:r w:rsidRPr="73915ABE">
              <w:rPr>
                <w:rFonts w:eastAsia="Times New Roman" w:cs="Arial"/>
                <w:color w:val="000000" w:themeColor="text1"/>
                <w:sz w:val="22"/>
                <w:lang w:val="en-US"/>
              </w:rPr>
              <w:t>/Regions/SPB/ПАО Газпром нефть/Groups/UNILIMS/</w:t>
            </w:r>
            <w:r w:rsidR="0049067A" w:rsidRPr="73915ABE">
              <w:rPr>
                <w:rFonts w:eastAsia="Times New Roman" w:cs="Arial"/>
                <w:color w:val="000000" w:themeColor="text1"/>
                <w:sz w:val="22"/>
                <w:lang w:val="en-US"/>
              </w:rPr>
              <w:t>UAT</w:t>
            </w:r>
          </w:p>
          <w:p w14:paraId="19A56856" w14:textId="2677E6D6" w:rsidR="00A00CE2" w:rsidRPr="00AC6379" w:rsidRDefault="00A00CE2" w:rsidP="009A479A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 w:eastAsia="ru-RU"/>
              </w:rPr>
            </w:pPr>
            <w:r w:rsidRPr="00AC6379">
              <w:rPr>
                <w:rFonts w:eastAsia="Times New Roman" w:cs="Arial"/>
                <w:color w:val="000000" w:themeColor="text1"/>
                <w:sz w:val="22"/>
                <w:lang w:eastAsia="ru-RU"/>
              </w:rPr>
              <w:t>или</w:t>
            </w:r>
          </w:p>
          <w:p w14:paraId="1FA3A254" w14:textId="747C08DC" w:rsidR="00A00CE2" w:rsidRPr="00987C80" w:rsidRDefault="00A00CE2" w:rsidP="009A479A">
            <w:pPr>
              <w:spacing w:after="0" w:line="240" w:lineRule="auto"/>
              <w:ind w:firstLine="0"/>
              <w:jc w:val="left"/>
              <w:rPr>
                <w:rFonts w:eastAsia="Times New Roman" w:cs="Arial"/>
                <w:color w:val="000000"/>
                <w:sz w:val="22"/>
                <w:lang w:val="en-US"/>
              </w:rPr>
            </w:pPr>
            <w:r w:rsidRPr="73915ABE">
              <w:rPr>
                <w:rFonts w:eastAsia="Times New Roman" w:cs="Arial"/>
                <w:color w:val="000000" w:themeColor="text1"/>
                <w:sz w:val="22"/>
                <w:lang w:val="en-US"/>
              </w:rPr>
              <w:t>gazprom-</w:t>
            </w:r>
            <w:proofErr w:type="gramStart"/>
            <w:r w:rsidRPr="73915ABE">
              <w:rPr>
                <w:rFonts w:eastAsia="Times New Roman" w:cs="Arial"/>
                <w:color w:val="000000" w:themeColor="text1"/>
                <w:sz w:val="22"/>
                <w:lang w:val="en-US"/>
              </w:rPr>
              <w:t>neft.local</w:t>
            </w:r>
            <w:proofErr w:type="gramEnd"/>
            <w:r w:rsidRPr="73915ABE">
              <w:rPr>
                <w:rFonts w:eastAsia="Times New Roman" w:cs="Arial"/>
                <w:color w:val="000000" w:themeColor="text1"/>
                <w:sz w:val="22"/>
                <w:lang w:val="en-US"/>
              </w:rPr>
              <w:t>/Regions/SPB/ПАО Газпром нефть/Groups/UNILIMS</w:t>
            </w:r>
          </w:p>
        </w:tc>
      </w:tr>
    </w:tbl>
    <w:p w14:paraId="127C1A43" w14:textId="62E4E7C4" w:rsidR="00624DF5" w:rsidRPr="00B63093" w:rsidRDefault="00624DF5" w:rsidP="00F97CE4">
      <w:pPr>
        <w:pStyle w:val="a3"/>
        <w:keepNext/>
        <w:spacing w:before="120" w:after="120" w:line="276" w:lineRule="auto"/>
        <w:ind w:firstLine="0"/>
        <w:jc w:val="both"/>
        <w:rPr>
          <w:rFonts w:ascii="Arial" w:eastAsia="Times New Roman" w:hAnsi="Arial" w:cs="Arial"/>
          <w:i/>
          <w:iCs w:val="0"/>
          <w:szCs w:val="20"/>
        </w:rPr>
      </w:pPr>
      <w:bookmarkStart w:id="301" w:name="_Toc152151187"/>
      <w:bookmarkStart w:id="302" w:name="_Toc152151188"/>
      <w:bookmarkEnd w:id="301"/>
      <w:bookmarkEnd w:id="302"/>
      <w:r w:rsidRPr="00B63093">
        <w:rPr>
          <w:rFonts w:ascii="Arial" w:eastAsia="Times New Roman" w:hAnsi="Arial" w:cs="Arial"/>
          <w:iCs w:val="0"/>
          <w:szCs w:val="20"/>
        </w:rPr>
        <w:t xml:space="preserve">Таблица </w:t>
      </w:r>
      <w:r w:rsidRPr="00B63093">
        <w:rPr>
          <w:rFonts w:ascii="Arial" w:eastAsia="Times New Roman" w:hAnsi="Arial" w:cs="Arial"/>
          <w:i/>
          <w:iCs w:val="0"/>
          <w:szCs w:val="20"/>
        </w:rPr>
        <w:fldChar w:fldCharType="begin"/>
      </w:r>
      <w:r w:rsidRPr="00B63093">
        <w:rPr>
          <w:rFonts w:ascii="Arial" w:eastAsia="Times New Roman" w:hAnsi="Arial" w:cs="Arial"/>
          <w:iCs w:val="0"/>
          <w:szCs w:val="20"/>
        </w:rPr>
        <w:instrText xml:space="preserve"> SEQ Таблица \* ARABIC </w:instrText>
      </w:r>
      <w:r w:rsidRPr="00B63093">
        <w:rPr>
          <w:rFonts w:ascii="Arial" w:eastAsia="Times New Roman" w:hAnsi="Arial" w:cs="Arial"/>
          <w:i/>
          <w:iCs w:val="0"/>
          <w:szCs w:val="20"/>
        </w:rPr>
        <w:fldChar w:fldCharType="separate"/>
      </w:r>
      <w:r w:rsidR="00181C3D">
        <w:rPr>
          <w:rFonts w:ascii="Arial" w:eastAsia="Times New Roman" w:hAnsi="Arial" w:cs="Arial"/>
          <w:iCs w:val="0"/>
          <w:noProof/>
          <w:szCs w:val="20"/>
        </w:rPr>
        <w:t>16</w:t>
      </w:r>
      <w:r w:rsidRPr="00B63093">
        <w:rPr>
          <w:rFonts w:ascii="Arial" w:eastAsia="Times New Roman" w:hAnsi="Arial" w:cs="Arial"/>
          <w:i/>
          <w:iCs w:val="0"/>
          <w:szCs w:val="20"/>
        </w:rPr>
        <w:fldChar w:fldCharType="end"/>
      </w:r>
      <w:r w:rsidRPr="00B63093">
        <w:rPr>
          <w:rFonts w:ascii="Arial" w:eastAsia="Times New Roman" w:hAnsi="Arial" w:cs="Arial"/>
          <w:iCs w:val="0"/>
          <w:szCs w:val="20"/>
        </w:rPr>
        <w:t>. Список групп в AD</w:t>
      </w:r>
      <w:r w:rsidR="001A76AF">
        <w:rPr>
          <w:rFonts w:ascii="Arial" w:eastAsia="Times New Roman" w:hAnsi="Arial" w:cs="Arial"/>
          <w:iCs w:val="0"/>
          <w:szCs w:val="20"/>
        </w:rPr>
        <w:t xml:space="preserve"> (для продуктивного ландшафта)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1696"/>
        <w:gridCol w:w="1870"/>
        <w:gridCol w:w="3352"/>
        <w:gridCol w:w="2037"/>
      </w:tblGrid>
      <w:tr w:rsidR="00624DF5" w:rsidRPr="009F16CF" w14:paraId="41CE94FF" w14:textId="77777777" w:rsidTr="002F6F8B">
        <w:trPr>
          <w:trHeight w:val="300"/>
          <w:tblHeader/>
          <w:tblCellSpacing w:w="0" w:type="dxa"/>
        </w:trPr>
        <w:tc>
          <w:tcPr>
            <w:tcW w:w="349" w:type="pct"/>
            <w:shd w:val="clear" w:color="auto" w:fill="0070C0"/>
            <w:vAlign w:val="center"/>
            <w:hideMark/>
          </w:tcPr>
          <w:p w14:paraId="3E083DD4" w14:textId="77777777" w:rsidR="00624DF5" w:rsidRPr="00B63093" w:rsidRDefault="00624DF5" w:rsidP="00624DF5">
            <w:pPr>
              <w:spacing w:after="0"/>
              <w:ind w:firstLine="0"/>
              <w:rPr>
                <w:rFonts w:eastAsia="Times New Roman" w:cs="Arial"/>
                <w:b/>
                <w:lang w:val="en-US"/>
              </w:rPr>
            </w:pPr>
            <w:r w:rsidRPr="00B63093">
              <w:rPr>
                <w:rFonts w:eastAsia="Times New Roman" w:cs="Arial"/>
                <w:b/>
                <w:bCs/>
                <w:color w:val="FFFFFF"/>
                <w:lang w:val="en-US"/>
              </w:rPr>
              <w:t>№</w:t>
            </w:r>
          </w:p>
        </w:tc>
        <w:tc>
          <w:tcPr>
            <w:tcW w:w="881" w:type="pct"/>
            <w:shd w:val="clear" w:color="auto" w:fill="0070C0"/>
            <w:vAlign w:val="center"/>
            <w:hideMark/>
          </w:tcPr>
          <w:p w14:paraId="5D38BE6A" w14:textId="77777777" w:rsidR="00624DF5" w:rsidRPr="00B63093" w:rsidRDefault="00624DF5" w:rsidP="00624DF5">
            <w:pPr>
              <w:spacing w:after="0"/>
              <w:ind w:firstLine="0"/>
              <w:jc w:val="center"/>
              <w:rPr>
                <w:rFonts w:eastAsia="Times New Roman" w:cs="Arial"/>
                <w:b/>
                <w:lang w:val="en-US"/>
              </w:rPr>
            </w:pPr>
            <w:r w:rsidRPr="00B63093">
              <w:rPr>
                <w:rFonts w:eastAsia="Times New Roman" w:cs="Arial"/>
                <w:b/>
                <w:bCs/>
                <w:color w:val="FFFFFF"/>
                <w:lang w:val="en-US"/>
              </w:rPr>
              <w:t>Системная роль</w:t>
            </w:r>
          </w:p>
        </w:tc>
        <w:tc>
          <w:tcPr>
            <w:tcW w:w="971" w:type="pct"/>
            <w:shd w:val="clear" w:color="auto" w:fill="0070C0"/>
            <w:vAlign w:val="center"/>
            <w:hideMark/>
          </w:tcPr>
          <w:p w14:paraId="64EDBE86" w14:textId="77777777" w:rsidR="00624DF5" w:rsidRPr="00B63093" w:rsidRDefault="00624DF5" w:rsidP="00624DF5">
            <w:pPr>
              <w:spacing w:after="0"/>
              <w:ind w:firstLine="0"/>
              <w:jc w:val="center"/>
              <w:rPr>
                <w:rFonts w:eastAsia="Times New Roman" w:cs="Arial"/>
                <w:b/>
                <w:lang w:val="en-US"/>
              </w:rPr>
            </w:pPr>
            <w:r w:rsidRPr="00B63093">
              <w:rPr>
                <w:rFonts w:eastAsia="Times New Roman" w:cs="Arial"/>
                <w:b/>
                <w:bCs/>
                <w:color w:val="FFFFFF"/>
                <w:lang w:val="en-US"/>
              </w:rPr>
              <w:t>Описание</w:t>
            </w:r>
          </w:p>
        </w:tc>
        <w:tc>
          <w:tcPr>
            <w:tcW w:w="1741" w:type="pct"/>
            <w:shd w:val="clear" w:color="auto" w:fill="0070C0"/>
            <w:vAlign w:val="center"/>
            <w:hideMark/>
          </w:tcPr>
          <w:p w14:paraId="0FB3089A" w14:textId="77777777" w:rsidR="00624DF5" w:rsidRPr="00B63093" w:rsidRDefault="00624DF5" w:rsidP="00624DF5">
            <w:pPr>
              <w:spacing w:after="0"/>
              <w:ind w:firstLine="0"/>
              <w:jc w:val="center"/>
              <w:rPr>
                <w:rFonts w:eastAsia="Times New Roman" w:cs="Arial"/>
                <w:b/>
                <w:lang w:val="en-US"/>
              </w:rPr>
            </w:pPr>
            <w:r w:rsidRPr="00B63093">
              <w:rPr>
                <w:rFonts w:eastAsia="Times New Roman" w:cs="Arial"/>
                <w:b/>
                <w:bCs/>
                <w:color w:val="FFFFFF"/>
                <w:lang w:val="en-US"/>
              </w:rPr>
              <w:t>Размещение</w:t>
            </w:r>
          </w:p>
        </w:tc>
        <w:tc>
          <w:tcPr>
            <w:tcW w:w="1058" w:type="pct"/>
            <w:shd w:val="clear" w:color="auto" w:fill="0070C0"/>
            <w:vAlign w:val="center"/>
            <w:hideMark/>
          </w:tcPr>
          <w:p w14:paraId="625DC154" w14:textId="77777777" w:rsidR="00624DF5" w:rsidRPr="00B63093" w:rsidRDefault="00624DF5" w:rsidP="00624DF5">
            <w:pPr>
              <w:spacing w:after="0"/>
              <w:ind w:firstLine="0"/>
              <w:jc w:val="center"/>
              <w:rPr>
                <w:rFonts w:eastAsia="Times New Roman" w:cs="Arial"/>
                <w:b/>
                <w:lang w:val="en-US"/>
              </w:rPr>
            </w:pPr>
            <w:r w:rsidRPr="00B63093">
              <w:rPr>
                <w:rFonts w:eastAsia="Times New Roman" w:cs="Arial"/>
                <w:b/>
                <w:bCs/>
                <w:color w:val="FFFFFF"/>
                <w:lang w:val="en-US"/>
              </w:rPr>
              <w:t>Имя объекта</w:t>
            </w:r>
          </w:p>
        </w:tc>
      </w:tr>
      <w:tr w:rsidR="00624DF5" w:rsidRPr="006C3DC9" w14:paraId="6A6455E2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2D36E08A" w14:textId="77777777" w:rsidR="00624DF5" w:rsidRPr="00AC3BD0" w:rsidRDefault="00624DF5" w:rsidP="002A76C1">
            <w:pPr>
              <w:numPr>
                <w:ilvl w:val="0"/>
                <w:numId w:val="16"/>
              </w:numPr>
              <w:tabs>
                <w:tab w:val="clear" w:pos="720"/>
                <w:tab w:val="num" w:pos="360"/>
              </w:tabs>
              <w:spacing w:after="0" w:line="240" w:lineRule="auto"/>
              <w:ind w:left="22" w:firstLine="0"/>
              <w:jc w:val="left"/>
              <w:rPr>
                <w:rFonts w:eastAsia="Times New Roman" w:cs="Arial"/>
              </w:rPr>
            </w:pPr>
          </w:p>
        </w:tc>
        <w:tc>
          <w:tcPr>
            <w:tcW w:w="881" w:type="pct"/>
            <w:vAlign w:val="center"/>
            <w:hideMark/>
          </w:tcPr>
          <w:p w14:paraId="2D50E92C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Пробоотборщик</w:t>
            </w:r>
          </w:p>
        </w:tc>
        <w:tc>
          <w:tcPr>
            <w:tcW w:w="971" w:type="pct"/>
            <w:vAlign w:val="center"/>
            <w:hideMark/>
          </w:tcPr>
          <w:p w14:paraId="140E0B10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Пробоотбор-щик</w:t>
            </w:r>
          </w:p>
        </w:tc>
        <w:tc>
          <w:tcPr>
            <w:tcW w:w="1741" w:type="pct"/>
            <w:vAlign w:val="center"/>
            <w:hideMark/>
          </w:tcPr>
          <w:p w14:paraId="79CB22A0" w14:textId="0E38D85D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нефть/Groups/UNILIMS/Prod</w:t>
            </w:r>
          </w:p>
        </w:tc>
        <w:tc>
          <w:tcPr>
            <w:tcW w:w="1058" w:type="pct"/>
            <w:vAlign w:val="center"/>
            <w:hideMark/>
          </w:tcPr>
          <w:p w14:paraId="00FC4EB6" w14:textId="475CA898" w:rsidR="00624DF5" w:rsidRPr="00AC3BD0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DITAT-LIMS-LabUsers-Sampler_gldk</w:t>
            </w:r>
            <w:r w:rsidR="0049067A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1649A762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263FC108" w14:textId="77777777" w:rsidR="00624DF5" w:rsidRPr="00AC3BD0" w:rsidRDefault="00624DF5" w:rsidP="002A76C1">
            <w:pPr>
              <w:numPr>
                <w:ilvl w:val="0"/>
                <w:numId w:val="17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76DD0D7F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Лаборант (4, 5 разряд), Машинист моторных установок</w:t>
            </w:r>
          </w:p>
        </w:tc>
        <w:tc>
          <w:tcPr>
            <w:tcW w:w="971" w:type="pct"/>
            <w:vAlign w:val="center"/>
            <w:hideMark/>
          </w:tcPr>
          <w:p w14:paraId="195BA6D1" w14:textId="77777777" w:rsidR="00624DF5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color w:val="000000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</w:p>
          <w:p w14:paraId="6C1B6622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Лаборант (4, 5 разряд), Машинист моторных установок</w:t>
            </w:r>
          </w:p>
        </w:tc>
        <w:tc>
          <w:tcPr>
            <w:tcW w:w="1741" w:type="pct"/>
            <w:vAlign w:val="center"/>
            <w:hideMark/>
          </w:tcPr>
          <w:p w14:paraId="722A07C1" w14:textId="77777777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нефть/Groups/UNILIMS/Prod</w:t>
            </w:r>
          </w:p>
        </w:tc>
        <w:tc>
          <w:tcPr>
            <w:tcW w:w="1058" w:type="pct"/>
            <w:vAlign w:val="center"/>
            <w:hideMark/>
          </w:tcPr>
          <w:p w14:paraId="51787C69" w14:textId="4AF6ED91" w:rsidR="00624DF5" w:rsidRPr="007408A9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DITAT-LIMS-LabUsers-LabAssistant_gldk</w:t>
            </w:r>
            <w:r w:rsidR="0049067A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4262A4FA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22A708E9" w14:textId="77777777" w:rsidR="00624DF5" w:rsidRPr="00AC3BD0" w:rsidRDefault="00624DF5" w:rsidP="002A76C1">
            <w:pPr>
              <w:numPr>
                <w:ilvl w:val="0"/>
                <w:numId w:val="18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7D0D8FDC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Инженер</w:t>
            </w:r>
          </w:p>
        </w:tc>
        <w:tc>
          <w:tcPr>
            <w:tcW w:w="971" w:type="pct"/>
            <w:vAlign w:val="center"/>
            <w:hideMark/>
          </w:tcPr>
          <w:p w14:paraId="0C54D420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Инженер</w:t>
            </w:r>
          </w:p>
        </w:tc>
        <w:tc>
          <w:tcPr>
            <w:tcW w:w="1741" w:type="pct"/>
            <w:vAlign w:val="center"/>
            <w:hideMark/>
          </w:tcPr>
          <w:p w14:paraId="2D5A8400" w14:textId="72AFC709" w:rsidR="00624DF5" w:rsidRPr="00AC3BD0" w:rsidRDefault="0049067A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нефть/Groups/UNILIMS/Prod</w:t>
            </w:r>
          </w:p>
        </w:tc>
        <w:tc>
          <w:tcPr>
            <w:tcW w:w="1058" w:type="pct"/>
            <w:vAlign w:val="center"/>
            <w:hideMark/>
          </w:tcPr>
          <w:p w14:paraId="0486CC92" w14:textId="4F5B85F6" w:rsidR="00624DF5" w:rsidRPr="000C7578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DITAT-LIMS-LabUsers-Engineer_gldk</w:t>
            </w:r>
            <w:r w:rsidR="0064725D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30FCCD39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5D5FDD8A" w14:textId="77777777" w:rsidR="00624DF5" w:rsidRPr="00AC3BD0" w:rsidRDefault="00624DF5" w:rsidP="002A76C1">
            <w:pPr>
              <w:numPr>
                <w:ilvl w:val="0"/>
                <w:numId w:val="19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41C2E55A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Техник-лаборант</w:t>
            </w:r>
          </w:p>
        </w:tc>
        <w:tc>
          <w:tcPr>
            <w:tcW w:w="971" w:type="pct"/>
            <w:vAlign w:val="center"/>
            <w:hideMark/>
          </w:tcPr>
          <w:p w14:paraId="6CE58EF3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Техник-лаборант</w:t>
            </w:r>
          </w:p>
        </w:tc>
        <w:tc>
          <w:tcPr>
            <w:tcW w:w="1741" w:type="pct"/>
            <w:vAlign w:val="center"/>
            <w:hideMark/>
          </w:tcPr>
          <w:p w14:paraId="3DA9F7A3" w14:textId="5C739BDB" w:rsidR="00624DF5" w:rsidRPr="00AC3BD0" w:rsidRDefault="0049067A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нефть/Groups/UNILIMS/Prod</w:t>
            </w:r>
          </w:p>
        </w:tc>
        <w:tc>
          <w:tcPr>
            <w:tcW w:w="1058" w:type="pct"/>
            <w:vAlign w:val="center"/>
            <w:hideMark/>
          </w:tcPr>
          <w:p w14:paraId="3C8E0FB1" w14:textId="767AA085" w:rsidR="00624DF5" w:rsidRPr="000C7578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DITAT-LIMS-LabUsers-LabTech_gldk</w:t>
            </w:r>
            <w:r w:rsidR="0064725D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4CF651F8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6D59C7F7" w14:textId="77777777" w:rsidR="00624DF5" w:rsidRPr="00AC3BD0" w:rsidRDefault="00624DF5" w:rsidP="002A76C1">
            <w:pPr>
              <w:numPr>
                <w:ilvl w:val="0"/>
                <w:numId w:val="20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28593AC7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Главный специалист</w:t>
            </w:r>
          </w:p>
        </w:tc>
        <w:tc>
          <w:tcPr>
            <w:tcW w:w="971" w:type="pct"/>
            <w:vAlign w:val="center"/>
            <w:hideMark/>
          </w:tcPr>
          <w:p w14:paraId="0230BB70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Главный специалист</w:t>
            </w:r>
          </w:p>
        </w:tc>
        <w:tc>
          <w:tcPr>
            <w:tcW w:w="1741" w:type="pct"/>
            <w:vAlign w:val="center"/>
            <w:hideMark/>
          </w:tcPr>
          <w:p w14:paraId="229374AE" w14:textId="3150C156" w:rsidR="00624DF5" w:rsidRPr="000C7578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0DF00B83" w14:textId="47687AEC" w:rsidR="00624DF5" w:rsidRPr="002F6F8B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DITAT-LIMS-LabUsers-Expert_gldk</w:t>
            </w:r>
            <w:r w:rsidR="0064725D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16BF20A9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20B36579" w14:textId="77777777" w:rsidR="00624DF5" w:rsidRPr="00AC3BD0" w:rsidRDefault="00624DF5" w:rsidP="002A76C1">
            <w:pPr>
              <w:numPr>
                <w:ilvl w:val="0"/>
                <w:numId w:val="21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1D488649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Начальник лаборатории</w:t>
            </w:r>
          </w:p>
        </w:tc>
        <w:tc>
          <w:tcPr>
            <w:tcW w:w="971" w:type="pct"/>
            <w:vAlign w:val="center"/>
            <w:hideMark/>
          </w:tcPr>
          <w:p w14:paraId="02546242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Начальник лаборатории</w:t>
            </w:r>
          </w:p>
        </w:tc>
        <w:tc>
          <w:tcPr>
            <w:tcW w:w="1741" w:type="pct"/>
            <w:vAlign w:val="center"/>
            <w:hideMark/>
          </w:tcPr>
          <w:p w14:paraId="7A4A393E" w14:textId="17F8105C" w:rsidR="00624DF5" w:rsidRPr="000C7578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0C82F35E" w14:textId="5ECAA87A" w:rsidR="00624DF5" w:rsidRPr="002F6F8B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DITAT-LIMS-LabUsers-LabSupervisor_gldk</w:t>
            </w:r>
            <w:r w:rsidR="0064725D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050333B5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3D54C01F" w14:textId="77777777" w:rsidR="00624DF5" w:rsidRPr="00AC3BD0" w:rsidRDefault="00624DF5" w:rsidP="002A76C1">
            <w:pPr>
              <w:numPr>
                <w:ilvl w:val="0"/>
                <w:numId w:val="22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775B3F19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Внутренние заказчики, аудиторы</w:t>
            </w:r>
          </w:p>
        </w:tc>
        <w:tc>
          <w:tcPr>
            <w:tcW w:w="971" w:type="pct"/>
            <w:vAlign w:val="center"/>
            <w:hideMark/>
          </w:tcPr>
          <w:p w14:paraId="02909A1F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Внутренние заказчики, аудиторы</w:t>
            </w:r>
          </w:p>
        </w:tc>
        <w:tc>
          <w:tcPr>
            <w:tcW w:w="1741" w:type="pct"/>
            <w:vAlign w:val="center"/>
            <w:hideMark/>
          </w:tcPr>
          <w:p w14:paraId="00754A71" w14:textId="4A435FC7" w:rsidR="00624DF5" w:rsidRPr="000C7578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2EB586DA" w14:textId="77DC1555" w:rsidR="00624DF5" w:rsidRPr="002F6F8B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DITAT-LIMS-LabUsers-Auditors_gldk</w:t>
            </w:r>
            <w:r w:rsidR="0064725D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49E0F77B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66E35745" w14:textId="77777777" w:rsidR="00624DF5" w:rsidRPr="00AC3BD0" w:rsidRDefault="00624DF5" w:rsidP="002A76C1">
            <w:pPr>
              <w:numPr>
                <w:ilvl w:val="0"/>
                <w:numId w:val="23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lastRenderedPageBreak/>
              <w:t> </w:t>
            </w:r>
          </w:p>
        </w:tc>
        <w:tc>
          <w:tcPr>
            <w:tcW w:w="881" w:type="pct"/>
            <w:vAlign w:val="center"/>
            <w:hideMark/>
          </w:tcPr>
          <w:p w14:paraId="3A97D037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Эксперт-методолог</w:t>
            </w:r>
          </w:p>
        </w:tc>
        <w:tc>
          <w:tcPr>
            <w:tcW w:w="971" w:type="pct"/>
            <w:vAlign w:val="center"/>
            <w:hideMark/>
          </w:tcPr>
          <w:p w14:paraId="6D1B9D8D" w14:textId="77777777" w:rsidR="00624DF5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color w:val="000000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</w:p>
          <w:p w14:paraId="577826AD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Эксперт-методолог</w:t>
            </w:r>
          </w:p>
        </w:tc>
        <w:tc>
          <w:tcPr>
            <w:tcW w:w="1741" w:type="pct"/>
            <w:vAlign w:val="center"/>
            <w:hideMark/>
          </w:tcPr>
          <w:p w14:paraId="3770AFD0" w14:textId="3CD25523" w:rsidR="00624DF5" w:rsidRPr="000C7578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791586CA" w14:textId="03C2EBA0" w:rsidR="00624DF5" w:rsidRPr="002F6F8B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DITAT-LIMS-LabUsers-Methodologist_gldk</w:t>
            </w:r>
            <w:r w:rsidR="0064725D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51660CF6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56830C83" w14:textId="77777777" w:rsidR="00624DF5" w:rsidRPr="00AC3BD0" w:rsidRDefault="00624DF5" w:rsidP="002A76C1">
            <w:pPr>
              <w:numPr>
                <w:ilvl w:val="0"/>
                <w:numId w:val="24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7C83EDD4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Менеджер по качеству</w:t>
            </w:r>
          </w:p>
        </w:tc>
        <w:tc>
          <w:tcPr>
            <w:tcW w:w="971" w:type="pct"/>
            <w:vAlign w:val="center"/>
            <w:hideMark/>
          </w:tcPr>
          <w:p w14:paraId="6C47E1F6" w14:textId="77777777" w:rsidR="00624DF5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color w:val="000000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</w:p>
          <w:p w14:paraId="1CB495A0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Менеджер по качеству</w:t>
            </w:r>
          </w:p>
        </w:tc>
        <w:tc>
          <w:tcPr>
            <w:tcW w:w="1741" w:type="pct"/>
            <w:vAlign w:val="center"/>
            <w:hideMark/>
          </w:tcPr>
          <w:p w14:paraId="56DCED52" w14:textId="11EBD3A3" w:rsidR="00624DF5" w:rsidRPr="000C7578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74894697" w14:textId="17F67568" w:rsidR="00624DF5" w:rsidRPr="002F6F8B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DITAT-LIMS-LabUsers-QA_gldk</w:t>
            </w:r>
            <w:r w:rsidR="0064725D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39D2E0F2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530C07D1" w14:textId="77777777" w:rsidR="00624DF5" w:rsidRPr="00AC3BD0" w:rsidRDefault="00624DF5" w:rsidP="002A76C1">
            <w:pPr>
              <w:numPr>
                <w:ilvl w:val="0"/>
                <w:numId w:val="25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0F94BD96" w14:textId="472E8496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Специалист управления по организации испытаний/</w:t>
            </w:r>
            <w:r w:rsidR="00FE554B"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исследований</w:t>
            </w:r>
          </w:p>
        </w:tc>
        <w:tc>
          <w:tcPr>
            <w:tcW w:w="971" w:type="pct"/>
            <w:vAlign w:val="center"/>
            <w:hideMark/>
          </w:tcPr>
          <w:p w14:paraId="5839E31B" w14:textId="77777777" w:rsidR="00624DF5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color w:val="000000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</w:p>
          <w:p w14:paraId="3FCA64D1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Специалист управления по организации испытаний/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исследований</w:t>
            </w:r>
          </w:p>
        </w:tc>
        <w:tc>
          <w:tcPr>
            <w:tcW w:w="1741" w:type="pct"/>
            <w:vAlign w:val="center"/>
            <w:hideMark/>
          </w:tcPr>
          <w:p w14:paraId="528A6FE1" w14:textId="148760A6" w:rsidR="00624DF5" w:rsidRPr="000C7578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23F2EF4B" w14:textId="3985DB96" w:rsidR="00624DF5" w:rsidRPr="002F6F8B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DITAT-LIMS-LabUsers-LabResearcher_gldk</w:t>
            </w:r>
            <w:r w:rsidR="0064725D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09B50556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6A0C6F71" w14:textId="77777777" w:rsidR="00624DF5" w:rsidRPr="00AC3BD0" w:rsidRDefault="00624DF5" w:rsidP="002A76C1">
            <w:pPr>
              <w:numPr>
                <w:ilvl w:val="0"/>
                <w:numId w:val="26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7A1C1F7C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Специалист поддержки ЛИМС</w:t>
            </w:r>
          </w:p>
        </w:tc>
        <w:tc>
          <w:tcPr>
            <w:tcW w:w="971" w:type="pct"/>
            <w:vAlign w:val="center"/>
            <w:hideMark/>
          </w:tcPr>
          <w:p w14:paraId="23F0C54B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Специалист поддержки ЛИМС</w:t>
            </w:r>
          </w:p>
        </w:tc>
        <w:tc>
          <w:tcPr>
            <w:tcW w:w="1741" w:type="pct"/>
            <w:vAlign w:val="center"/>
            <w:hideMark/>
          </w:tcPr>
          <w:p w14:paraId="66CDA1CA" w14:textId="3C1E0DB5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79C4B086" w14:textId="1554BAE4" w:rsidR="00624DF5" w:rsidRPr="000C7578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DITAT-LIMS-LabUsers-LIMSTech_gldk</w:t>
            </w:r>
            <w:r w:rsidR="0064725D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66DA2F6B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009A6314" w14:textId="77777777" w:rsidR="00624DF5" w:rsidRPr="00AC3BD0" w:rsidRDefault="00624DF5" w:rsidP="002A76C1">
            <w:pPr>
              <w:numPr>
                <w:ilvl w:val="0"/>
                <w:numId w:val="27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3DD79789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Аудитор ИБ</w:t>
            </w:r>
          </w:p>
        </w:tc>
        <w:tc>
          <w:tcPr>
            <w:tcW w:w="971" w:type="pct"/>
            <w:vAlign w:val="center"/>
            <w:hideMark/>
          </w:tcPr>
          <w:p w14:paraId="12DD2F20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Аудитор ИБ</w:t>
            </w:r>
          </w:p>
        </w:tc>
        <w:tc>
          <w:tcPr>
            <w:tcW w:w="1741" w:type="pct"/>
            <w:vAlign w:val="center"/>
            <w:hideMark/>
          </w:tcPr>
          <w:p w14:paraId="4A65A116" w14:textId="7DB3842E" w:rsidR="00624DF5" w:rsidRPr="000C7578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37E1A741" w14:textId="070462CF" w:rsidR="00624DF5" w:rsidRPr="002F6F8B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DITAT-LIMS-LabUsers-Auditor_gldk</w:t>
            </w:r>
            <w:r w:rsidR="0064725D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64CF1E57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5B5A0EA9" w14:textId="77777777" w:rsidR="00624DF5" w:rsidRPr="00AC3BD0" w:rsidRDefault="00624DF5" w:rsidP="002A76C1">
            <w:pPr>
              <w:numPr>
                <w:ilvl w:val="0"/>
                <w:numId w:val="28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28F14DBA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Куратор</w:t>
            </w:r>
          </w:p>
        </w:tc>
        <w:tc>
          <w:tcPr>
            <w:tcW w:w="971" w:type="pct"/>
            <w:vAlign w:val="center"/>
            <w:hideMark/>
          </w:tcPr>
          <w:p w14:paraId="4C3F945D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Куратор</w:t>
            </w:r>
          </w:p>
        </w:tc>
        <w:tc>
          <w:tcPr>
            <w:tcW w:w="1741" w:type="pct"/>
            <w:vAlign w:val="center"/>
            <w:hideMark/>
          </w:tcPr>
          <w:p w14:paraId="3E2B8BAD" w14:textId="1C04569E" w:rsidR="00624DF5" w:rsidRPr="000C7578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279A4829" w14:textId="52E19701" w:rsidR="00624DF5" w:rsidRPr="002F6F8B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DITAT-LIMS-LabUsers-Tutor_gldk</w:t>
            </w:r>
            <w:r w:rsidR="0064725D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6D6ACF82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78CBDA73" w14:textId="77777777" w:rsidR="00624DF5" w:rsidRPr="00AC3BD0" w:rsidRDefault="00624DF5" w:rsidP="002A76C1">
            <w:pPr>
              <w:numPr>
                <w:ilvl w:val="0"/>
                <w:numId w:val="29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3F886EBB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Стажер</w:t>
            </w:r>
          </w:p>
        </w:tc>
        <w:tc>
          <w:tcPr>
            <w:tcW w:w="971" w:type="pct"/>
            <w:vAlign w:val="center"/>
            <w:hideMark/>
          </w:tcPr>
          <w:p w14:paraId="700CC6A2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Стажер</w:t>
            </w:r>
          </w:p>
        </w:tc>
        <w:tc>
          <w:tcPr>
            <w:tcW w:w="1741" w:type="pct"/>
            <w:vAlign w:val="center"/>
            <w:hideMark/>
          </w:tcPr>
          <w:p w14:paraId="352D38BA" w14:textId="3EC3986C" w:rsidR="00624DF5" w:rsidRPr="000C7578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22E6056C" w14:textId="2584EA45" w:rsidR="00624DF5" w:rsidRPr="002F6F8B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DITAT-LIMS-LabUsers-Intern_gldk</w:t>
            </w:r>
            <w:r w:rsidR="0064725D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5883C5B1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35A78ECF" w14:textId="77777777" w:rsidR="00624DF5" w:rsidRPr="00AC3BD0" w:rsidRDefault="00624DF5" w:rsidP="002A76C1">
            <w:pPr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781E7A48" w14:textId="45CA554C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Администратор КЦ</w:t>
            </w:r>
          </w:p>
        </w:tc>
        <w:tc>
          <w:tcPr>
            <w:tcW w:w="971" w:type="pct"/>
            <w:vAlign w:val="center"/>
            <w:hideMark/>
          </w:tcPr>
          <w:p w14:paraId="44460940" w14:textId="4E25A691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Администратор КЦ</w:t>
            </w:r>
          </w:p>
        </w:tc>
        <w:tc>
          <w:tcPr>
            <w:tcW w:w="1741" w:type="pct"/>
            <w:vAlign w:val="center"/>
            <w:hideMark/>
          </w:tcPr>
          <w:p w14:paraId="4DDDC812" w14:textId="5871E1F5" w:rsidR="00624DF5" w:rsidRPr="000C7578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505142FD" w14:textId="0F5B45A6" w:rsidR="00624DF5" w:rsidRPr="002F6F8B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DITAT-LIMS-TenantUser-Admin_gldk</w:t>
            </w:r>
            <w:r w:rsidR="0064725D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6634205E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5243F2B6" w14:textId="77777777" w:rsidR="00624DF5" w:rsidRPr="00AC3BD0" w:rsidRDefault="00624DF5" w:rsidP="002A76C1">
            <w:pPr>
              <w:numPr>
                <w:ilvl w:val="0"/>
                <w:numId w:val="31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13C3210A" w14:textId="7E371DFF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Администратор ДО</w:t>
            </w:r>
          </w:p>
        </w:tc>
        <w:tc>
          <w:tcPr>
            <w:tcW w:w="971" w:type="pct"/>
            <w:vAlign w:val="center"/>
            <w:hideMark/>
          </w:tcPr>
          <w:p w14:paraId="3FD725D8" w14:textId="1573D5C8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Администратор ДО</w:t>
            </w:r>
          </w:p>
        </w:tc>
        <w:tc>
          <w:tcPr>
            <w:tcW w:w="1741" w:type="pct"/>
            <w:vAlign w:val="center"/>
            <w:hideMark/>
          </w:tcPr>
          <w:p w14:paraId="3BD3A590" w14:textId="3A8B2F59" w:rsidR="00624DF5" w:rsidRPr="000C7578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418353D6" w14:textId="6E8E9661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DITAT-LIMS-TenantUser-CompanyAdmin_gldk</w:t>
            </w:r>
            <w:r w:rsidR="0064725D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53A1556B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78CA9800" w14:textId="77777777" w:rsidR="00624DF5" w:rsidRPr="00AC3BD0" w:rsidRDefault="00624DF5" w:rsidP="002A76C1">
            <w:pPr>
              <w:numPr>
                <w:ilvl w:val="0"/>
                <w:numId w:val="32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0F3640BF" w14:textId="2386B43A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Пользователь ДО</w:t>
            </w:r>
          </w:p>
        </w:tc>
        <w:tc>
          <w:tcPr>
            <w:tcW w:w="971" w:type="pct"/>
            <w:vAlign w:val="center"/>
            <w:hideMark/>
          </w:tcPr>
          <w:p w14:paraId="2F5EA5E5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Пользователь ДО</w:t>
            </w:r>
          </w:p>
        </w:tc>
        <w:tc>
          <w:tcPr>
            <w:tcW w:w="1741" w:type="pct"/>
            <w:vAlign w:val="center"/>
            <w:hideMark/>
          </w:tcPr>
          <w:p w14:paraId="5D0F191B" w14:textId="21867717" w:rsidR="00624DF5" w:rsidRPr="000C7578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274315A0" w14:textId="6F2C08B7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DITAT-LIMS-TenantUser-CompanyUser_gldk</w:t>
            </w:r>
            <w:r w:rsidR="0064725D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23198D3C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6F56CFD9" w14:textId="77777777" w:rsidR="00624DF5" w:rsidRPr="00AC3BD0" w:rsidRDefault="00624DF5" w:rsidP="002A76C1">
            <w:pPr>
              <w:numPr>
                <w:ilvl w:val="0"/>
                <w:numId w:val="33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707099D6" w14:textId="01BCE0D4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Администратор приложения (ЛИМС)</w:t>
            </w:r>
          </w:p>
        </w:tc>
        <w:tc>
          <w:tcPr>
            <w:tcW w:w="971" w:type="pct"/>
            <w:vAlign w:val="center"/>
            <w:hideMark/>
          </w:tcPr>
          <w:p w14:paraId="2ACA9710" w14:textId="17DD099D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Администратор приложения (ЛИМС)</w:t>
            </w:r>
          </w:p>
        </w:tc>
        <w:tc>
          <w:tcPr>
            <w:tcW w:w="1741" w:type="pct"/>
            <w:vAlign w:val="center"/>
            <w:hideMark/>
          </w:tcPr>
          <w:p w14:paraId="3911FF14" w14:textId="37301A77" w:rsidR="00624DF5" w:rsidRPr="000C7578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027379F0" w14:textId="07573511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DITAT-LIMS-TenantUser-LIMSAdmin_gldk</w:t>
            </w:r>
            <w:r w:rsidR="0064725D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03516023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264BEE40" w14:textId="77777777" w:rsidR="00624DF5" w:rsidRPr="00AC3BD0" w:rsidRDefault="00624DF5" w:rsidP="002A76C1">
            <w:pPr>
              <w:numPr>
                <w:ilvl w:val="0"/>
                <w:numId w:val="34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49FFC140" w14:textId="2B14EEA0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Пользователь приложения (ЛИМС)</w:t>
            </w:r>
          </w:p>
        </w:tc>
        <w:tc>
          <w:tcPr>
            <w:tcW w:w="971" w:type="pct"/>
            <w:vAlign w:val="center"/>
            <w:hideMark/>
          </w:tcPr>
          <w:p w14:paraId="73A59056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Пользователь приложения (ЛИМС)</w:t>
            </w:r>
          </w:p>
        </w:tc>
        <w:tc>
          <w:tcPr>
            <w:tcW w:w="1741" w:type="pct"/>
            <w:vAlign w:val="center"/>
            <w:hideMark/>
          </w:tcPr>
          <w:p w14:paraId="319F1626" w14:textId="4039CBD1" w:rsidR="00624DF5" w:rsidRPr="000C7578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3F2180A7" w14:textId="379B85E6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DITAT-LIMS-TenantUser-LIMSUser_gldk</w:t>
            </w:r>
            <w:r w:rsidR="0064725D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65D5826A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63E1CD8B" w14:textId="77777777" w:rsidR="00624DF5" w:rsidRPr="00AC3BD0" w:rsidRDefault="00624DF5" w:rsidP="002A76C1">
            <w:pPr>
              <w:numPr>
                <w:ilvl w:val="0"/>
                <w:numId w:val="35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bookmarkStart w:id="303" w:name="_Hlk138150563"/>
          </w:p>
        </w:tc>
        <w:bookmarkEnd w:id="303"/>
        <w:tc>
          <w:tcPr>
            <w:tcW w:w="881" w:type="pct"/>
            <w:vAlign w:val="center"/>
            <w:hideMark/>
          </w:tcPr>
          <w:p w14:paraId="68973B7E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Пробоотборщик</w:t>
            </w:r>
          </w:p>
        </w:tc>
        <w:tc>
          <w:tcPr>
            <w:tcW w:w="971" w:type="pct"/>
            <w:vAlign w:val="center"/>
            <w:hideMark/>
          </w:tcPr>
          <w:p w14:paraId="0CD23422" w14:textId="4609CAA1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 Пробоотборщик</w:t>
            </w:r>
          </w:p>
        </w:tc>
        <w:tc>
          <w:tcPr>
            <w:tcW w:w="1741" w:type="pct"/>
            <w:vAlign w:val="center"/>
            <w:hideMark/>
          </w:tcPr>
          <w:p w14:paraId="7726AA48" w14:textId="14AC4054" w:rsidR="00624DF5" w:rsidRPr="000C7578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215F7343" w14:textId="646C8F49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DITAT-LIMS-LabUsers-Sampler_geos</w:t>
            </w:r>
            <w:r w:rsidR="0064725D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4396ABA9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4AF91BBC" w14:textId="77777777" w:rsidR="00624DF5" w:rsidRPr="00AC3BD0" w:rsidRDefault="00624DF5" w:rsidP="002A76C1">
            <w:pPr>
              <w:numPr>
                <w:ilvl w:val="0"/>
                <w:numId w:val="36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51A9E578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Лаборант (4, 5 разряд), Машинист моторных установок</w:t>
            </w:r>
          </w:p>
        </w:tc>
        <w:tc>
          <w:tcPr>
            <w:tcW w:w="971" w:type="pct"/>
            <w:vAlign w:val="center"/>
            <w:hideMark/>
          </w:tcPr>
          <w:p w14:paraId="7DD51531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 Лаборант (4, 5 разряд), Машинист моторных установок</w:t>
            </w:r>
          </w:p>
        </w:tc>
        <w:tc>
          <w:tcPr>
            <w:tcW w:w="1741" w:type="pct"/>
            <w:vAlign w:val="center"/>
            <w:hideMark/>
          </w:tcPr>
          <w:p w14:paraId="729AE884" w14:textId="5BA25C57" w:rsidR="00624DF5" w:rsidRPr="000C7578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3BD70990" w14:textId="7DBC85F9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DITAT-LIMS-LabUsers-LabAssistant_geos</w:t>
            </w:r>
            <w:r w:rsidR="0064725D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4DB49FFB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06443DC7" w14:textId="77777777" w:rsidR="00624DF5" w:rsidRPr="00AC3BD0" w:rsidRDefault="00624DF5" w:rsidP="002A76C1">
            <w:pPr>
              <w:numPr>
                <w:ilvl w:val="0"/>
                <w:numId w:val="37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0302A46F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Инженер</w:t>
            </w:r>
          </w:p>
        </w:tc>
        <w:tc>
          <w:tcPr>
            <w:tcW w:w="971" w:type="pct"/>
            <w:vAlign w:val="center"/>
            <w:hideMark/>
          </w:tcPr>
          <w:p w14:paraId="176ADF17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Инженер</w:t>
            </w:r>
          </w:p>
        </w:tc>
        <w:tc>
          <w:tcPr>
            <w:tcW w:w="1741" w:type="pct"/>
            <w:vAlign w:val="center"/>
            <w:hideMark/>
          </w:tcPr>
          <w:p w14:paraId="79FD21A3" w14:textId="40A60E30" w:rsidR="00624DF5" w:rsidRPr="000C7578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7F006877" w14:textId="446CA9AD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DITAT-LIMS-LabUsers-Engineer_geos</w:t>
            </w:r>
            <w:r w:rsidR="0064725D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5079CA49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256A38AD" w14:textId="77777777" w:rsidR="00624DF5" w:rsidRPr="00AC3BD0" w:rsidRDefault="00624DF5" w:rsidP="002A76C1">
            <w:pPr>
              <w:numPr>
                <w:ilvl w:val="0"/>
                <w:numId w:val="38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770D0C2D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Техник-лаборант</w:t>
            </w:r>
          </w:p>
        </w:tc>
        <w:tc>
          <w:tcPr>
            <w:tcW w:w="971" w:type="pct"/>
            <w:vAlign w:val="center"/>
            <w:hideMark/>
          </w:tcPr>
          <w:p w14:paraId="4A99178D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Техник-лаборант</w:t>
            </w:r>
          </w:p>
        </w:tc>
        <w:tc>
          <w:tcPr>
            <w:tcW w:w="1741" w:type="pct"/>
            <w:vAlign w:val="center"/>
            <w:hideMark/>
          </w:tcPr>
          <w:p w14:paraId="6E296A24" w14:textId="38596B39" w:rsidR="00624DF5" w:rsidRPr="000C7578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45D9D2D3" w14:textId="5B175DCA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DITAT-LIMS-LabUsers-LabTech_geos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6CEDC6D0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6B521FFE" w14:textId="77777777" w:rsidR="00624DF5" w:rsidRPr="00AC3BD0" w:rsidRDefault="00624DF5" w:rsidP="002A76C1">
            <w:pPr>
              <w:numPr>
                <w:ilvl w:val="0"/>
                <w:numId w:val="39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48A24C6F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Главный специалист</w:t>
            </w:r>
          </w:p>
        </w:tc>
        <w:tc>
          <w:tcPr>
            <w:tcW w:w="971" w:type="pct"/>
            <w:vAlign w:val="center"/>
            <w:hideMark/>
          </w:tcPr>
          <w:p w14:paraId="155B0D3A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Главный специалист</w:t>
            </w:r>
          </w:p>
        </w:tc>
        <w:tc>
          <w:tcPr>
            <w:tcW w:w="1741" w:type="pct"/>
            <w:vAlign w:val="center"/>
            <w:hideMark/>
          </w:tcPr>
          <w:p w14:paraId="611727CF" w14:textId="35CAE558" w:rsidR="00624DF5" w:rsidRPr="000C7578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505F23D0" w14:textId="2A75E53A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DITAT-LIMS-LabUsers-Expert_geos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4BD29B58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78F11B1C" w14:textId="77777777" w:rsidR="00624DF5" w:rsidRPr="00AC3BD0" w:rsidRDefault="00624DF5" w:rsidP="002A76C1">
            <w:pPr>
              <w:numPr>
                <w:ilvl w:val="0"/>
                <w:numId w:val="40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54AA039F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Начальник лаборатории</w:t>
            </w:r>
          </w:p>
        </w:tc>
        <w:tc>
          <w:tcPr>
            <w:tcW w:w="971" w:type="pct"/>
            <w:vAlign w:val="center"/>
            <w:hideMark/>
          </w:tcPr>
          <w:p w14:paraId="1959CDBF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Начальник лаборатории</w:t>
            </w:r>
          </w:p>
        </w:tc>
        <w:tc>
          <w:tcPr>
            <w:tcW w:w="1741" w:type="pct"/>
            <w:vAlign w:val="center"/>
            <w:hideMark/>
          </w:tcPr>
          <w:p w14:paraId="2536C9D7" w14:textId="306A8A7F" w:rsidR="00624DF5" w:rsidRPr="000C7578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41EA1273" w14:textId="07E7A98E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DITAT-LIMS-LabUsers-LabSupervisor_geos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10D29FC4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699E6971" w14:textId="77777777" w:rsidR="00624DF5" w:rsidRPr="00AC3BD0" w:rsidRDefault="00624DF5" w:rsidP="002A76C1">
            <w:pPr>
              <w:numPr>
                <w:ilvl w:val="0"/>
                <w:numId w:val="41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7D3FF228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Внутренние заказчики, аудиторы</w:t>
            </w:r>
          </w:p>
        </w:tc>
        <w:tc>
          <w:tcPr>
            <w:tcW w:w="971" w:type="pct"/>
            <w:vAlign w:val="center"/>
            <w:hideMark/>
          </w:tcPr>
          <w:p w14:paraId="1939EE22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Внутренние заказчики, аудиторы</w:t>
            </w:r>
          </w:p>
        </w:tc>
        <w:tc>
          <w:tcPr>
            <w:tcW w:w="1741" w:type="pct"/>
            <w:vAlign w:val="center"/>
            <w:hideMark/>
          </w:tcPr>
          <w:p w14:paraId="5E713CBB" w14:textId="59618DF8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3933BC7B" w14:textId="5D606B00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DITAT-LIMS-LabUsers-Auditors_geos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7C2350B3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7B47D6F3" w14:textId="77777777" w:rsidR="00624DF5" w:rsidRPr="00AC3BD0" w:rsidRDefault="00624DF5" w:rsidP="002A76C1">
            <w:pPr>
              <w:numPr>
                <w:ilvl w:val="0"/>
                <w:numId w:val="42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0E0E23B0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Эксперт-методолог</w:t>
            </w:r>
          </w:p>
        </w:tc>
        <w:tc>
          <w:tcPr>
            <w:tcW w:w="971" w:type="pct"/>
            <w:vAlign w:val="center"/>
            <w:hideMark/>
          </w:tcPr>
          <w:p w14:paraId="4F7BD0B5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Эксперт-методолог</w:t>
            </w:r>
          </w:p>
        </w:tc>
        <w:tc>
          <w:tcPr>
            <w:tcW w:w="1741" w:type="pct"/>
            <w:vAlign w:val="center"/>
            <w:hideMark/>
          </w:tcPr>
          <w:p w14:paraId="5C028B51" w14:textId="0E9046AD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68A77AEA" w14:textId="56F5C49A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DITAT-LIMS-LabUsers-Methodologist_geos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67D959F0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71DBE03B" w14:textId="77777777" w:rsidR="00624DF5" w:rsidRPr="00AC3BD0" w:rsidRDefault="00624DF5" w:rsidP="002A76C1">
            <w:pPr>
              <w:numPr>
                <w:ilvl w:val="0"/>
                <w:numId w:val="43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1B36255B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Менеджер по качеству</w:t>
            </w:r>
          </w:p>
        </w:tc>
        <w:tc>
          <w:tcPr>
            <w:tcW w:w="971" w:type="pct"/>
            <w:vAlign w:val="center"/>
            <w:hideMark/>
          </w:tcPr>
          <w:p w14:paraId="0743D985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Менеджер по качеству</w:t>
            </w:r>
          </w:p>
        </w:tc>
        <w:tc>
          <w:tcPr>
            <w:tcW w:w="1741" w:type="pct"/>
            <w:vAlign w:val="center"/>
            <w:hideMark/>
          </w:tcPr>
          <w:p w14:paraId="50FC8567" w14:textId="4FF41DAF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0296A234" w14:textId="2D842D79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DITAT-LIMS-LabUsers-QA_geos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444512F3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185C3D1C" w14:textId="77777777" w:rsidR="00624DF5" w:rsidRPr="00AC3BD0" w:rsidRDefault="00624DF5" w:rsidP="002A76C1">
            <w:pPr>
              <w:numPr>
                <w:ilvl w:val="0"/>
                <w:numId w:val="44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25A11B63" w14:textId="15C6891B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Специалист управления по организации испытаний/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исследований</w:t>
            </w:r>
          </w:p>
        </w:tc>
        <w:tc>
          <w:tcPr>
            <w:tcW w:w="971" w:type="pct"/>
            <w:vAlign w:val="center"/>
            <w:hideMark/>
          </w:tcPr>
          <w:p w14:paraId="30A471FE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Специалист управления по организации испытаний/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исследований</w:t>
            </w:r>
          </w:p>
        </w:tc>
        <w:tc>
          <w:tcPr>
            <w:tcW w:w="1741" w:type="pct"/>
            <w:vAlign w:val="center"/>
            <w:hideMark/>
          </w:tcPr>
          <w:p w14:paraId="2FB5ECA0" w14:textId="63239D50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7143774F" w14:textId="42D15984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DITAT-LIMS-LabUsers-LabResearcher_geos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59A93CDF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28F4DADB" w14:textId="77777777" w:rsidR="00624DF5" w:rsidRPr="00AC3BD0" w:rsidRDefault="00624DF5" w:rsidP="002A76C1">
            <w:pPr>
              <w:numPr>
                <w:ilvl w:val="0"/>
                <w:numId w:val="45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547CD095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Специалист поддержки ЛИМС</w:t>
            </w:r>
          </w:p>
        </w:tc>
        <w:tc>
          <w:tcPr>
            <w:tcW w:w="971" w:type="pct"/>
            <w:vAlign w:val="center"/>
            <w:hideMark/>
          </w:tcPr>
          <w:p w14:paraId="535AD9D7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Специалист поддержки ЛИМС</w:t>
            </w:r>
          </w:p>
        </w:tc>
        <w:tc>
          <w:tcPr>
            <w:tcW w:w="1741" w:type="pct"/>
            <w:vAlign w:val="center"/>
            <w:hideMark/>
          </w:tcPr>
          <w:p w14:paraId="5F63F4A8" w14:textId="36F737B6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 xml:space="preserve">/Prod 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Газпром нефть/Groups/UNILIMS</w:t>
            </w:r>
            <w:r w:rsidR="001A021D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18ADABEC" w14:textId="7463FFA1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DITAT-LIMS-LabUsers-LIMSTech_geos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278BE184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4C91236F" w14:textId="77777777" w:rsidR="00624DF5" w:rsidRPr="00AC3BD0" w:rsidRDefault="00624DF5" w:rsidP="002A76C1">
            <w:pPr>
              <w:numPr>
                <w:ilvl w:val="0"/>
                <w:numId w:val="46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77092CCB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Аудитор ИБ</w:t>
            </w:r>
          </w:p>
        </w:tc>
        <w:tc>
          <w:tcPr>
            <w:tcW w:w="971" w:type="pct"/>
            <w:vAlign w:val="center"/>
            <w:hideMark/>
          </w:tcPr>
          <w:p w14:paraId="36084EEC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Аудитор ИБ</w:t>
            </w:r>
          </w:p>
        </w:tc>
        <w:tc>
          <w:tcPr>
            <w:tcW w:w="1741" w:type="pct"/>
            <w:vAlign w:val="center"/>
            <w:hideMark/>
          </w:tcPr>
          <w:p w14:paraId="77C89237" w14:textId="2303DC1B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649E4A0E" w14:textId="3B52CC28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DITAT-LIMS-LabUsers-Auditor_geos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663A7D56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3C57440B" w14:textId="77777777" w:rsidR="00624DF5" w:rsidRPr="00AC3BD0" w:rsidRDefault="00624DF5" w:rsidP="002A76C1">
            <w:pPr>
              <w:numPr>
                <w:ilvl w:val="0"/>
                <w:numId w:val="47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lastRenderedPageBreak/>
              <w:t> </w:t>
            </w:r>
          </w:p>
        </w:tc>
        <w:tc>
          <w:tcPr>
            <w:tcW w:w="881" w:type="pct"/>
            <w:vAlign w:val="center"/>
            <w:hideMark/>
          </w:tcPr>
          <w:p w14:paraId="7ADA3196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Куратор</w:t>
            </w:r>
          </w:p>
        </w:tc>
        <w:tc>
          <w:tcPr>
            <w:tcW w:w="971" w:type="pct"/>
            <w:vAlign w:val="center"/>
            <w:hideMark/>
          </w:tcPr>
          <w:p w14:paraId="1FAD2E4C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Куратор</w:t>
            </w:r>
          </w:p>
        </w:tc>
        <w:tc>
          <w:tcPr>
            <w:tcW w:w="1741" w:type="pct"/>
            <w:vAlign w:val="center"/>
            <w:hideMark/>
          </w:tcPr>
          <w:p w14:paraId="51D5D52D" w14:textId="661FBFAA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136008B3" w14:textId="726F005B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DITAT-LIMS-LabUsers-Tutor_geos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79F4FB84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6CE742ED" w14:textId="77777777" w:rsidR="00624DF5" w:rsidRPr="00AC3BD0" w:rsidRDefault="00624DF5" w:rsidP="002A76C1">
            <w:pPr>
              <w:numPr>
                <w:ilvl w:val="0"/>
                <w:numId w:val="48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7EFF7382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Стажер</w:t>
            </w:r>
          </w:p>
        </w:tc>
        <w:tc>
          <w:tcPr>
            <w:tcW w:w="971" w:type="pct"/>
            <w:vAlign w:val="center"/>
            <w:hideMark/>
          </w:tcPr>
          <w:p w14:paraId="28FF3458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Стажер</w:t>
            </w:r>
          </w:p>
        </w:tc>
        <w:tc>
          <w:tcPr>
            <w:tcW w:w="1741" w:type="pct"/>
            <w:vAlign w:val="center"/>
            <w:hideMark/>
          </w:tcPr>
          <w:p w14:paraId="6187E005" w14:textId="6B08BE03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34AA07AB" w14:textId="276D9D7E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DITAT-LIMS-LabUsers-Intern_geos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305FD0CF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4661F356" w14:textId="77777777" w:rsidR="00624DF5" w:rsidRPr="00AC3BD0" w:rsidRDefault="00624DF5" w:rsidP="002A76C1">
            <w:pPr>
              <w:numPr>
                <w:ilvl w:val="0"/>
                <w:numId w:val="49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36C0F1CD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proofErr w:type="gramStart"/>
            <w:r w:rsidRPr="007A4DA7">
              <w:rPr>
                <w:rFonts w:eastAsia="Times New Roman" w:cs="Arial"/>
                <w:color w:val="000000"/>
              </w:rPr>
              <w:t>Администра</w:t>
            </w:r>
            <w:r>
              <w:rPr>
                <w:rFonts w:eastAsia="Times New Roman" w:cs="Arial"/>
                <w:color w:val="000000"/>
              </w:rPr>
              <w:t>-</w:t>
            </w:r>
            <w:r w:rsidRPr="007A4DA7">
              <w:rPr>
                <w:rFonts w:eastAsia="Times New Roman" w:cs="Arial"/>
                <w:color w:val="000000"/>
              </w:rPr>
              <w:t>тор</w:t>
            </w:r>
            <w:proofErr w:type="gramEnd"/>
            <w:r w:rsidRPr="007A4DA7">
              <w:rPr>
                <w:rFonts w:eastAsia="Times New Roman" w:cs="Arial"/>
                <w:color w:val="000000"/>
              </w:rPr>
              <w:t xml:space="preserve"> КЦ</w:t>
            </w:r>
          </w:p>
        </w:tc>
        <w:tc>
          <w:tcPr>
            <w:tcW w:w="971" w:type="pct"/>
            <w:vAlign w:val="center"/>
            <w:hideMark/>
          </w:tcPr>
          <w:p w14:paraId="23090ADC" w14:textId="7C8685B4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Администратор КЦ</w:t>
            </w:r>
          </w:p>
        </w:tc>
        <w:tc>
          <w:tcPr>
            <w:tcW w:w="1741" w:type="pct"/>
            <w:vAlign w:val="center"/>
            <w:hideMark/>
          </w:tcPr>
          <w:p w14:paraId="2CF2550B" w14:textId="496E7073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67B54688" w14:textId="333FBD1F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DITAT-LIMS-TenantUser-Admin_geos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1B35111B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66DA6346" w14:textId="77777777" w:rsidR="00624DF5" w:rsidRPr="00AC3BD0" w:rsidRDefault="00624DF5" w:rsidP="002A76C1">
            <w:pPr>
              <w:numPr>
                <w:ilvl w:val="0"/>
                <w:numId w:val="50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631F589B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proofErr w:type="gramStart"/>
            <w:r w:rsidRPr="007A4DA7">
              <w:rPr>
                <w:rFonts w:eastAsia="Times New Roman" w:cs="Arial"/>
                <w:color w:val="000000"/>
              </w:rPr>
              <w:t>Администра</w:t>
            </w:r>
            <w:r>
              <w:rPr>
                <w:rFonts w:eastAsia="Times New Roman" w:cs="Arial"/>
                <w:color w:val="000000"/>
              </w:rPr>
              <w:t>-</w:t>
            </w:r>
            <w:r w:rsidRPr="007A4DA7">
              <w:rPr>
                <w:rFonts w:eastAsia="Times New Roman" w:cs="Arial"/>
                <w:color w:val="000000"/>
              </w:rPr>
              <w:t>тор</w:t>
            </w:r>
            <w:proofErr w:type="gramEnd"/>
            <w:r w:rsidRPr="007A4DA7">
              <w:rPr>
                <w:rFonts w:eastAsia="Times New Roman" w:cs="Arial"/>
                <w:color w:val="000000"/>
              </w:rPr>
              <w:t xml:space="preserve"> ДО</w:t>
            </w:r>
          </w:p>
        </w:tc>
        <w:tc>
          <w:tcPr>
            <w:tcW w:w="971" w:type="pct"/>
            <w:vAlign w:val="center"/>
            <w:hideMark/>
          </w:tcPr>
          <w:p w14:paraId="44972CE4" w14:textId="4FC453BC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Администратор ДО</w:t>
            </w:r>
          </w:p>
        </w:tc>
        <w:tc>
          <w:tcPr>
            <w:tcW w:w="1741" w:type="pct"/>
            <w:vAlign w:val="center"/>
            <w:hideMark/>
          </w:tcPr>
          <w:p w14:paraId="76A206F5" w14:textId="2CDCD341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40F1E6EE" w14:textId="2F4719A4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DITAT-LIMS-TenantUser-CompanyAdmin_geos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1F955F72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5DDDE7B6" w14:textId="77777777" w:rsidR="00624DF5" w:rsidRPr="00AC3BD0" w:rsidRDefault="00624DF5" w:rsidP="002A76C1">
            <w:pPr>
              <w:numPr>
                <w:ilvl w:val="0"/>
                <w:numId w:val="51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250F2615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Пользова</w:t>
            </w:r>
            <w:r>
              <w:rPr>
                <w:rFonts w:eastAsia="Times New Roman" w:cs="Arial"/>
                <w:color w:val="000000"/>
              </w:rPr>
              <w:t>-</w:t>
            </w:r>
            <w:r w:rsidRPr="007A4DA7">
              <w:rPr>
                <w:rFonts w:eastAsia="Times New Roman" w:cs="Arial"/>
                <w:color w:val="000000"/>
              </w:rPr>
              <w:t>тель ДО</w:t>
            </w:r>
          </w:p>
        </w:tc>
        <w:tc>
          <w:tcPr>
            <w:tcW w:w="971" w:type="pct"/>
            <w:vAlign w:val="center"/>
            <w:hideMark/>
          </w:tcPr>
          <w:p w14:paraId="5134BBDC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Пользователь ДО</w:t>
            </w:r>
          </w:p>
        </w:tc>
        <w:tc>
          <w:tcPr>
            <w:tcW w:w="1741" w:type="pct"/>
            <w:vAlign w:val="center"/>
            <w:hideMark/>
          </w:tcPr>
          <w:p w14:paraId="6F17C4A8" w14:textId="2EA13889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7DE043C9" w14:textId="55AF7813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DITAT-LIMS-TenantUser-CompanyUser_geos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28D8F7D7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407B61C5" w14:textId="77777777" w:rsidR="00624DF5" w:rsidRPr="00AC3BD0" w:rsidRDefault="00624DF5" w:rsidP="002A76C1">
            <w:pPr>
              <w:numPr>
                <w:ilvl w:val="0"/>
                <w:numId w:val="52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586295BC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proofErr w:type="gramStart"/>
            <w:r w:rsidRPr="007A4DA7">
              <w:rPr>
                <w:rFonts w:eastAsia="Times New Roman" w:cs="Arial"/>
                <w:color w:val="000000"/>
              </w:rPr>
              <w:t>Администра</w:t>
            </w:r>
            <w:r>
              <w:rPr>
                <w:rFonts w:eastAsia="Times New Roman" w:cs="Arial"/>
                <w:color w:val="000000"/>
              </w:rPr>
              <w:t>-</w:t>
            </w:r>
            <w:r w:rsidRPr="007A4DA7">
              <w:rPr>
                <w:rFonts w:eastAsia="Times New Roman" w:cs="Arial"/>
                <w:color w:val="000000"/>
              </w:rPr>
              <w:t>тор</w:t>
            </w:r>
            <w:proofErr w:type="gramEnd"/>
            <w:r w:rsidRPr="007A4DA7">
              <w:rPr>
                <w:rFonts w:eastAsia="Times New Roman" w:cs="Arial"/>
                <w:color w:val="000000"/>
              </w:rPr>
              <w:t xml:space="preserve"> приложения (ЛИМС)</w:t>
            </w:r>
          </w:p>
        </w:tc>
        <w:tc>
          <w:tcPr>
            <w:tcW w:w="971" w:type="pct"/>
            <w:vAlign w:val="center"/>
            <w:hideMark/>
          </w:tcPr>
          <w:p w14:paraId="59173EF6" w14:textId="39CD2B30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Администратор приложения (ЛИМС)</w:t>
            </w:r>
          </w:p>
        </w:tc>
        <w:tc>
          <w:tcPr>
            <w:tcW w:w="1741" w:type="pct"/>
            <w:vAlign w:val="center"/>
            <w:hideMark/>
          </w:tcPr>
          <w:p w14:paraId="6BD75242" w14:textId="7A02A407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3E7BA796" w14:textId="479E6664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DITAT-LIMS-TenantUser-LIMSAdmin_geos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4786F81A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26A8BE7C" w14:textId="77777777" w:rsidR="00624DF5" w:rsidRPr="00AC3BD0" w:rsidRDefault="00624DF5" w:rsidP="002A76C1">
            <w:pPr>
              <w:numPr>
                <w:ilvl w:val="0"/>
                <w:numId w:val="53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32A06A8C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Пользова</w:t>
            </w:r>
            <w:r>
              <w:rPr>
                <w:rFonts w:eastAsia="Times New Roman" w:cs="Arial"/>
                <w:color w:val="000000"/>
              </w:rPr>
              <w:t>-</w:t>
            </w:r>
            <w:r w:rsidRPr="007A4DA7">
              <w:rPr>
                <w:rFonts w:eastAsia="Times New Roman" w:cs="Arial"/>
                <w:color w:val="000000"/>
              </w:rPr>
              <w:t>тель приложения (ЛИМС)</w:t>
            </w:r>
          </w:p>
        </w:tc>
        <w:tc>
          <w:tcPr>
            <w:tcW w:w="971" w:type="pct"/>
            <w:vAlign w:val="center"/>
            <w:hideMark/>
          </w:tcPr>
          <w:p w14:paraId="4F244BFC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Пользователь приложения (ЛИМС)</w:t>
            </w:r>
          </w:p>
        </w:tc>
        <w:tc>
          <w:tcPr>
            <w:tcW w:w="1741" w:type="pct"/>
            <w:vAlign w:val="center"/>
            <w:hideMark/>
          </w:tcPr>
          <w:p w14:paraId="3E83D531" w14:textId="525B8C97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6296A00D" w14:textId="22CADCFA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DITAT-LIMS-TenantUser-LIMSUser_geos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7980BA17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1FE8CE12" w14:textId="77777777" w:rsidR="00624DF5" w:rsidRPr="00AC3BD0" w:rsidRDefault="00624DF5" w:rsidP="002A76C1">
            <w:pPr>
              <w:numPr>
                <w:ilvl w:val="0"/>
                <w:numId w:val="54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41364D19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Пробоотборщик</w:t>
            </w:r>
          </w:p>
        </w:tc>
        <w:tc>
          <w:tcPr>
            <w:tcW w:w="971" w:type="pct"/>
            <w:vAlign w:val="center"/>
            <w:hideMark/>
          </w:tcPr>
          <w:p w14:paraId="5B3899A3" w14:textId="0EFEACC1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Пробоотборщик</w:t>
            </w:r>
          </w:p>
        </w:tc>
        <w:tc>
          <w:tcPr>
            <w:tcW w:w="1741" w:type="pct"/>
            <w:vAlign w:val="center"/>
            <w:hideMark/>
          </w:tcPr>
          <w:p w14:paraId="256AEF16" w14:textId="1D2D5400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1262F5EA" w14:textId="5B8C23B5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DITAT-LIMS-LabUsers-Sampler_tazv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0C39887D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5A700B60" w14:textId="77777777" w:rsidR="00624DF5" w:rsidRPr="00AC3BD0" w:rsidRDefault="00624DF5" w:rsidP="002A76C1">
            <w:pPr>
              <w:numPr>
                <w:ilvl w:val="0"/>
                <w:numId w:val="55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17714801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Лаборант (4, 5 разряд), Машинист моторных установок</w:t>
            </w:r>
          </w:p>
        </w:tc>
        <w:tc>
          <w:tcPr>
            <w:tcW w:w="971" w:type="pct"/>
            <w:vAlign w:val="center"/>
            <w:hideMark/>
          </w:tcPr>
          <w:p w14:paraId="6FE417F1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Лаборант (4, 5 разряд), Машинист моторных установок</w:t>
            </w:r>
          </w:p>
        </w:tc>
        <w:tc>
          <w:tcPr>
            <w:tcW w:w="1741" w:type="pct"/>
            <w:vAlign w:val="center"/>
            <w:hideMark/>
          </w:tcPr>
          <w:p w14:paraId="1C7760A1" w14:textId="6EFC40FD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2AC2BF81" w14:textId="2A42BC22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DITAT-LIMS-LabUsers-LabAssistant_tazv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23602FD4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1635E7F9" w14:textId="77777777" w:rsidR="00624DF5" w:rsidRPr="00AC3BD0" w:rsidRDefault="00624DF5" w:rsidP="002A76C1">
            <w:pPr>
              <w:numPr>
                <w:ilvl w:val="0"/>
                <w:numId w:val="56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2D10F6A7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Инженер</w:t>
            </w:r>
          </w:p>
        </w:tc>
        <w:tc>
          <w:tcPr>
            <w:tcW w:w="971" w:type="pct"/>
            <w:vAlign w:val="center"/>
            <w:hideMark/>
          </w:tcPr>
          <w:p w14:paraId="7ED32B2C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Инженер</w:t>
            </w:r>
          </w:p>
        </w:tc>
        <w:tc>
          <w:tcPr>
            <w:tcW w:w="1741" w:type="pct"/>
            <w:vAlign w:val="center"/>
            <w:hideMark/>
          </w:tcPr>
          <w:p w14:paraId="062C3445" w14:textId="5E562491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68DDE327" w14:textId="5D3834F9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DITAT-LIMS-LabUsers-Engineer_tazv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56396163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3C1797A1" w14:textId="77777777" w:rsidR="00624DF5" w:rsidRPr="00AC3BD0" w:rsidRDefault="00624DF5" w:rsidP="002A76C1">
            <w:pPr>
              <w:numPr>
                <w:ilvl w:val="0"/>
                <w:numId w:val="57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7020DD7E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Техник-лаборант</w:t>
            </w:r>
          </w:p>
        </w:tc>
        <w:tc>
          <w:tcPr>
            <w:tcW w:w="971" w:type="pct"/>
            <w:vAlign w:val="center"/>
            <w:hideMark/>
          </w:tcPr>
          <w:p w14:paraId="37DE1B17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Техник-лаборант</w:t>
            </w:r>
          </w:p>
        </w:tc>
        <w:tc>
          <w:tcPr>
            <w:tcW w:w="1741" w:type="pct"/>
            <w:vAlign w:val="center"/>
            <w:hideMark/>
          </w:tcPr>
          <w:p w14:paraId="5EC225FC" w14:textId="29C5B5DB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59380C36" w14:textId="50551F61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DITAT-LIMS-LabUsers-LabTech_tazv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75460BD9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7259F0C6" w14:textId="77777777" w:rsidR="00624DF5" w:rsidRPr="00AC3BD0" w:rsidRDefault="00624DF5" w:rsidP="002A76C1">
            <w:pPr>
              <w:numPr>
                <w:ilvl w:val="0"/>
                <w:numId w:val="58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7F76C5A6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Главный специалист</w:t>
            </w:r>
          </w:p>
        </w:tc>
        <w:tc>
          <w:tcPr>
            <w:tcW w:w="971" w:type="pct"/>
            <w:vAlign w:val="center"/>
            <w:hideMark/>
          </w:tcPr>
          <w:p w14:paraId="0A897CE6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Главный специалист</w:t>
            </w:r>
          </w:p>
        </w:tc>
        <w:tc>
          <w:tcPr>
            <w:tcW w:w="1741" w:type="pct"/>
            <w:vAlign w:val="center"/>
            <w:hideMark/>
          </w:tcPr>
          <w:p w14:paraId="57894651" w14:textId="20DE4A9B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485B6532" w14:textId="6CA1ADCB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DITAT-LIMS-LabUsers-Expert_tazv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45943F36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1B417820" w14:textId="77777777" w:rsidR="00624DF5" w:rsidRPr="00AC3BD0" w:rsidRDefault="00624DF5" w:rsidP="002A76C1">
            <w:pPr>
              <w:numPr>
                <w:ilvl w:val="0"/>
                <w:numId w:val="59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lastRenderedPageBreak/>
              <w:t> </w:t>
            </w:r>
          </w:p>
        </w:tc>
        <w:tc>
          <w:tcPr>
            <w:tcW w:w="881" w:type="pct"/>
            <w:vAlign w:val="center"/>
            <w:hideMark/>
          </w:tcPr>
          <w:p w14:paraId="39AA1381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Начальник лаборатории</w:t>
            </w:r>
          </w:p>
        </w:tc>
        <w:tc>
          <w:tcPr>
            <w:tcW w:w="971" w:type="pct"/>
            <w:vAlign w:val="center"/>
            <w:hideMark/>
          </w:tcPr>
          <w:p w14:paraId="4CBB1853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Начальник лаборатории</w:t>
            </w:r>
          </w:p>
        </w:tc>
        <w:tc>
          <w:tcPr>
            <w:tcW w:w="1741" w:type="pct"/>
            <w:vAlign w:val="center"/>
            <w:hideMark/>
          </w:tcPr>
          <w:p w14:paraId="40A10789" w14:textId="0AE0F10E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7CAAF55F" w14:textId="1195319F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DITAT-LIMS-LabUsers-LabSupervisor_tazv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338A051D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6349E4A4" w14:textId="77777777" w:rsidR="00624DF5" w:rsidRPr="00AC3BD0" w:rsidRDefault="00624DF5" w:rsidP="002A76C1">
            <w:pPr>
              <w:numPr>
                <w:ilvl w:val="0"/>
                <w:numId w:val="60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24D5423E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Внутренние заказчики, аудиторы</w:t>
            </w:r>
          </w:p>
        </w:tc>
        <w:tc>
          <w:tcPr>
            <w:tcW w:w="971" w:type="pct"/>
            <w:vAlign w:val="center"/>
            <w:hideMark/>
          </w:tcPr>
          <w:p w14:paraId="245B161F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Внутренние заказчики, аудиторы</w:t>
            </w:r>
          </w:p>
        </w:tc>
        <w:tc>
          <w:tcPr>
            <w:tcW w:w="1741" w:type="pct"/>
            <w:vAlign w:val="center"/>
            <w:hideMark/>
          </w:tcPr>
          <w:p w14:paraId="556C75AF" w14:textId="728C6A45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3CEB8CEC" w14:textId="239D5164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DITAT-LIMS-LabUsers-Auditors_tazv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68F083CA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50F2F909" w14:textId="77777777" w:rsidR="00624DF5" w:rsidRPr="00AC3BD0" w:rsidRDefault="00624DF5" w:rsidP="002A76C1">
            <w:pPr>
              <w:numPr>
                <w:ilvl w:val="0"/>
                <w:numId w:val="61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14489D66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Эксперт-методолог</w:t>
            </w:r>
          </w:p>
        </w:tc>
        <w:tc>
          <w:tcPr>
            <w:tcW w:w="971" w:type="pct"/>
            <w:vAlign w:val="center"/>
            <w:hideMark/>
          </w:tcPr>
          <w:p w14:paraId="40CAFE56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Эксперт-методолог</w:t>
            </w:r>
          </w:p>
        </w:tc>
        <w:tc>
          <w:tcPr>
            <w:tcW w:w="1741" w:type="pct"/>
            <w:vAlign w:val="center"/>
            <w:hideMark/>
          </w:tcPr>
          <w:p w14:paraId="468C107E" w14:textId="0FD5BE26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06619728" w14:textId="65483EBF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DITAT-LIMS-LabUsers-Methodologist_tazv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1B8CBADA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6DFCC74E" w14:textId="77777777" w:rsidR="00624DF5" w:rsidRPr="00AC3BD0" w:rsidRDefault="00624DF5" w:rsidP="002A76C1">
            <w:pPr>
              <w:numPr>
                <w:ilvl w:val="0"/>
                <w:numId w:val="62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1576DCE5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Менеджер по качеству</w:t>
            </w:r>
          </w:p>
        </w:tc>
        <w:tc>
          <w:tcPr>
            <w:tcW w:w="971" w:type="pct"/>
            <w:vAlign w:val="center"/>
            <w:hideMark/>
          </w:tcPr>
          <w:p w14:paraId="0C0503DA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Менеджер по качеству</w:t>
            </w:r>
          </w:p>
        </w:tc>
        <w:tc>
          <w:tcPr>
            <w:tcW w:w="1741" w:type="pct"/>
            <w:vAlign w:val="center"/>
            <w:hideMark/>
          </w:tcPr>
          <w:p w14:paraId="377180B0" w14:textId="15EC6CA2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1862A626" w14:textId="1F9C01ED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DITAT-LIMS-LabUsers-QA_tazv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5A27D76F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00E8F5C5" w14:textId="77777777" w:rsidR="00624DF5" w:rsidRPr="00AC3BD0" w:rsidRDefault="00624DF5" w:rsidP="002A76C1">
            <w:pPr>
              <w:numPr>
                <w:ilvl w:val="0"/>
                <w:numId w:val="63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04293F5E" w14:textId="5B361332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Специалист управления по организации испытаний/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исследований</w:t>
            </w:r>
          </w:p>
        </w:tc>
        <w:tc>
          <w:tcPr>
            <w:tcW w:w="971" w:type="pct"/>
            <w:vAlign w:val="center"/>
            <w:hideMark/>
          </w:tcPr>
          <w:p w14:paraId="3D70A07D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Специалист управления по организации испытаний/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исследований</w:t>
            </w:r>
          </w:p>
        </w:tc>
        <w:tc>
          <w:tcPr>
            <w:tcW w:w="1741" w:type="pct"/>
            <w:vAlign w:val="center"/>
            <w:hideMark/>
          </w:tcPr>
          <w:p w14:paraId="24C9A83F" w14:textId="2A103880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67484264" w14:textId="3F02A116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DITAT-LIMS-LabUsers-LabResearcher_tazv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4E538551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4580A6C0" w14:textId="77777777" w:rsidR="00624DF5" w:rsidRPr="00AC3BD0" w:rsidRDefault="00624DF5" w:rsidP="002A76C1">
            <w:pPr>
              <w:numPr>
                <w:ilvl w:val="0"/>
                <w:numId w:val="64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7389DD07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Специалист поддержки ЛИМС</w:t>
            </w:r>
          </w:p>
        </w:tc>
        <w:tc>
          <w:tcPr>
            <w:tcW w:w="971" w:type="pct"/>
            <w:vAlign w:val="center"/>
            <w:hideMark/>
          </w:tcPr>
          <w:p w14:paraId="0AF1481D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Специалист поддержки ЛИМС</w:t>
            </w:r>
          </w:p>
        </w:tc>
        <w:tc>
          <w:tcPr>
            <w:tcW w:w="1741" w:type="pct"/>
            <w:vAlign w:val="center"/>
            <w:hideMark/>
          </w:tcPr>
          <w:p w14:paraId="656829AB" w14:textId="4B546270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68137A9B" w14:textId="62EAA77A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DITAT-LIMS-LabUsers-LIMSTech_tazv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73B97269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752E5BAD" w14:textId="77777777" w:rsidR="00624DF5" w:rsidRPr="00AC3BD0" w:rsidRDefault="00624DF5" w:rsidP="002A76C1">
            <w:pPr>
              <w:numPr>
                <w:ilvl w:val="0"/>
                <w:numId w:val="65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0E7FE13B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Аудитор ИБ</w:t>
            </w:r>
          </w:p>
        </w:tc>
        <w:tc>
          <w:tcPr>
            <w:tcW w:w="971" w:type="pct"/>
            <w:vAlign w:val="center"/>
            <w:hideMark/>
          </w:tcPr>
          <w:p w14:paraId="5AF03EC4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Аудитор ИБ</w:t>
            </w:r>
          </w:p>
        </w:tc>
        <w:tc>
          <w:tcPr>
            <w:tcW w:w="1741" w:type="pct"/>
            <w:vAlign w:val="center"/>
            <w:hideMark/>
          </w:tcPr>
          <w:p w14:paraId="4DA4D718" w14:textId="7F5137A7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47DC9127" w14:textId="5F27CF08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DITAT-LIMS-LabUsers-Auditor_tazv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16C82ED1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2C671FE8" w14:textId="77777777" w:rsidR="00624DF5" w:rsidRPr="00AC3BD0" w:rsidRDefault="00624DF5" w:rsidP="002A76C1">
            <w:pPr>
              <w:numPr>
                <w:ilvl w:val="0"/>
                <w:numId w:val="66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0B3FC134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Куратор</w:t>
            </w:r>
          </w:p>
        </w:tc>
        <w:tc>
          <w:tcPr>
            <w:tcW w:w="971" w:type="pct"/>
            <w:vAlign w:val="center"/>
            <w:hideMark/>
          </w:tcPr>
          <w:p w14:paraId="27E3AB07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Куратор</w:t>
            </w:r>
          </w:p>
        </w:tc>
        <w:tc>
          <w:tcPr>
            <w:tcW w:w="1741" w:type="pct"/>
            <w:vAlign w:val="center"/>
            <w:hideMark/>
          </w:tcPr>
          <w:p w14:paraId="6424FBCA" w14:textId="69D1011E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79DC62D3" w14:textId="153E4C56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DITAT-LIMS-LabUsers-Tutor_tazv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7CE333D7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18B8CCA3" w14:textId="77777777" w:rsidR="00624DF5" w:rsidRPr="00AC3BD0" w:rsidRDefault="00624DF5" w:rsidP="002A76C1">
            <w:pPr>
              <w:numPr>
                <w:ilvl w:val="0"/>
                <w:numId w:val="67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048F5259" w14:textId="77777777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Стажер</w:t>
            </w:r>
          </w:p>
        </w:tc>
        <w:tc>
          <w:tcPr>
            <w:tcW w:w="971" w:type="pct"/>
            <w:vAlign w:val="center"/>
            <w:hideMark/>
          </w:tcPr>
          <w:p w14:paraId="0956DE9A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Стажер</w:t>
            </w:r>
          </w:p>
        </w:tc>
        <w:tc>
          <w:tcPr>
            <w:tcW w:w="1741" w:type="pct"/>
            <w:vAlign w:val="center"/>
            <w:hideMark/>
          </w:tcPr>
          <w:p w14:paraId="64A66B3F" w14:textId="1224DB0E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5F6D3DA8" w14:textId="12033E56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DITAT-LIMS-LabUsers-Intern_tazv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09AF8495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3348A8D5" w14:textId="77777777" w:rsidR="00624DF5" w:rsidRPr="00AC3BD0" w:rsidRDefault="00624DF5" w:rsidP="002A76C1">
            <w:pPr>
              <w:numPr>
                <w:ilvl w:val="0"/>
                <w:numId w:val="68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0581B23F" w14:textId="00AF6361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Администратор КЦ</w:t>
            </w:r>
          </w:p>
        </w:tc>
        <w:tc>
          <w:tcPr>
            <w:tcW w:w="971" w:type="pct"/>
            <w:vAlign w:val="center"/>
            <w:hideMark/>
          </w:tcPr>
          <w:p w14:paraId="5B9FDD92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Администратор КЦ</w:t>
            </w:r>
          </w:p>
        </w:tc>
        <w:tc>
          <w:tcPr>
            <w:tcW w:w="1741" w:type="pct"/>
            <w:vAlign w:val="center"/>
            <w:hideMark/>
          </w:tcPr>
          <w:p w14:paraId="1F041D35" w14:textId="2AF464EE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7BE134B2" w14:textId="217B1A79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DITAT-LIMS-TenantUser-Admin_tazv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5E1DB780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2D7DFB9B" w14:textId="77777777" w:rsidR="00624DF5" w:rsidRPr="00AC3BD0" w:rsidRDefault="00624DF5" w:rsidP="002A76C1">
            <w:pPr>
              <w:numPr>
                <w:ilvl w:val="0"/>
                <w:numId w:val="69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552A3AFB" w14:textId="63841F08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Администратор ДО</w:t>
            </w:r>
          </w:p>
        </w:tc>
        <w:tc>
          <w:tcPr>
            <w:tcW w:w="971" w:type="pct"/>
            <w:vAlign w:val="center"/>
            <w:hideMark/>
          </w:tcPr>
          <w:p w14:paraId="50258893" w14:textId="448B5003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Администратор ДО</w:t>
            </w:r>
          </w:p>
        </w:tc>
        <w:tc>
          <w:tcPr>
            <w:tcW w:w="1741" w:type="pct"/>
            <w:vAlign w:val="center"/>
            <w:hideMark/>
          </w:tcPr>
          <w:p w14:paraId="4AF53DA1" w14:textId="7CD0C4D1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3D4A153E" w14:textId="0AB35466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DITAT-LIMS-TenantUser-CompanyAdmin_tazv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406901C1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35158A62" w14:textId="77777777" w:rsidR="00624DF5" w:rsidRPr="00AC3BD0" w:rsidRDefault="00624DF5" w:rsidP="00274D73">
            <w:pPr>
              <w:numPr>
                <w:ilvl w:val="0"/>
                <w:numId w:val="70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166AA620" w14:textId="5EA768D9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Пользователь ДО</w:t>
            </w:r>
          </w:p>
        </w:tc>
        <w:tc>
          <w:tcPr>
            <w:tcW w:w="971" w:type="pct"/>
            <w:vAlign w:val="center"/>
            <w:hideMark/>
          </w:tcPr>
          <w:p w14:paraId="1473C8E8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Пользователь ДО</w:t>
            </w:r>
          </w:p>
        </w:tc>
        <w:tc>
          <w:tcPr>
            <w:tcW w:w="1741" w:type="pct"/>
            <w:vAlign w:val="center"/>
            <w:hideMark/>
          </w:tcPr>
          <w:p w14:paraId="38EF375C" w14:textId="701B7544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4C2B9E69" w14:textId="1CB988A0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DITAT-LIMS-TenantUser-CompanyUser_tazv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056CA80D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17751A43" w14:textId="77777777" w:rsidR="00624DF5" w:rsidRPr="00AC3BD0" w:rsidRDefault="00624DF5" w:rsidP="00274D73">
            <w:pPr>
              <w:numPr>
                <w:ilvl w:val="0"/>
                <w:numId w:val="71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lastRenderedPageBreak/>
              <w:t> </w:t>
            </w:r>
          </w:p>
        </w:tc>
        <w:tc>
          <w:tcPr>
            <w:tcW w:w="881" w:type="pct"/>
            <w:vAlign w:val="center"/>
            <w:hideMark/>
          </w:tcPr>
          <w:p w14:paraId="027D4B51" w14:textId="576E2433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Администратор приложения (ЛИМС)</w:t>
            </w:r>
          </w:p>
        </w:tc>
        <w:tc>
          <w:tcPr>
            <w:tcW w:w="971" w:type="pct"/>
            <w:vAlign w:val="center"/>
            <w:hideMark/>
          </w:tcPr>
          <w:p w14:paraId="1BBF2723" w14:textId="2F895DAE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Администратор приложения (ЛИМС)</w:t>
            </w:r>
          </w:p>
        </w:tc>
        <w:tc>
          <w:tcPr>
            <w:tcW w:w="1741" w:type="pct"/>
            <w:vAlign w:val="center"/>
            <w:hideMark/>
          </w:tcPr>
          <w:p w14:paraId="0F4D32DA" w14:textId="686EAEE8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1FA4841A" w14:textId="14BB251D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DITAT-LIMS-TenantUser-LIMSAdmin_tazv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  <w:tr w:rsidR="00624DF5" w:rsidRPr="006C3DC9" w14:paraId="146D16FD" w14:textId="77777777" w:rsidTr="002F6F8B">
        <w:trPr>
          <w:trHeight w:val="1028"/>
          <w:tblCellSpacing w:w="0" w:type="dxa"/>
        </w:trPr>
        <w:tc>
          <w:tcPr>
            <w:tcW w:w="349" w:type="pct"/>
            <w:vAlign w:val="center"/>
            <w:hideMark/>
          </w:tcPr>
          <w:p w14:paraId="34779C97" w14:textId="77777777" w:rsidR="00624DF5" w:rsidRPr="00AC3BD0" w:rsidRDefault="00624DF5" w:rsidP="00274D73">
            <w:pPr>
              <w:numPr>
                <w:ilvl w:val="0"/>
                <w:numId w:val="72"/>
              </w:numPr>
              <w:spacing w:after="0" w:line="240" w:lineRule="auto"/>
              <w:ind w:firstLine="0"/>
              <w:jc w:val="left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lang w:val="en-US"/>
              </w:rPr>
              <w:t> </w:t>
            </w:r>
          </w:p>
        </w:tc>
        <w:tc>
          <w:tcPr>
            <w:tcW w:w="881" w:type="pct"/>
            <w:vAlign w:val="center"/>
            <w:hideMark/>
          </w:tcPr>
          <w:p w14:paraId="6BBF2A97" w14:textId="376F8A6D" w:rsidR="00624DF5" w:rsidRPr="007A4DA7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Пользователь приложения (ЛИМС)</w:t>
            </w:r>
          </w:p>
        </w:tc>
        <w:tc>
          <w:tcPr>
            <w:tcW w:w="971" w:type="pct"/>
            <w:vAlign w:val="center"/>
            <w:hideMark/>
          </w:tcPr>
          <w:p w14:paraId="1FD1C59D" w14:textId="77777777" w:rsidR="00624DF5" w:rsidRPr="007A4DA7" w:rsidRDefault="00624DF5" w:rsidP="00624DF5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Пользователь приложения (ЛИМС)</w:t>
            </w:r>
          </w:p>
        </w:tc>
        <w:tc>
          <w:tcPr>
            <w:tcW w:w="1741" w:type="pct"/>
            <w:vAlign w:val="center"/>
            <w:hideMark/>
          </w:tcPr>
          <w:p w14:paraId="4D96DB18" w14:textId="7938E833" w:rsidR="00624DF5" w:rsidRPr="00AC3BD0" w:rsidRDefault="00624DF5" w:rsidP="00624DF5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</w:t>
            </w:r>
            <w:r w:rsidR="002F6F8B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/Prod</w:t>
            </w:r>
          </w:p>
        </w:tc>
        <w:tc>
          <w:tcPr>
            <w:tcW w:w="1058" w:type="pct"/>
            <w:vAlign w:val="center"/>
            <w:hideMark/>
          </w:tcPr>
          <w:p w14:paraId="2F60175D" w14:textId="6A8B8BD8" w:rsidR="00624DF5" w:rsidRPr="00AC3BD0" w:rsidRDefault="00624DF5" w:rsidP="00624DF5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DITAT-LIMS-TenantUser-LIMSUser_tazv</w:t>
            </w:r>
            <w:r w:rsidR="001A76AF">
              <w:rPr>
                <w:rFonts w:eastAsia="Times New Roman" w:cs="Arial"/>
                <w:color w:val="000000"/>
                <w:lang w:val="en-US"/>
              </w:rPr>
              <w:t>_P</w:t>
            </w:r>
          </w:p>
        </w:tc>
      </w:tr>
    </w:tbl>
    <w:p w14:paraId="04694391" w14:textId="290EC6EC" w:rsidR="002F6F8B" w:rsidRPr="00B63093" w:rsidRDefault="002F6F8B" w:rsidP="00E912A0">
      <w:pPr>
        <w:pStyle w:val="a3"/>
        <w:keepNext/>
        <w:spacing w:before="120" w:after="120" w:line="276" w:lineRule="auto"/>
        <w:ind w:firstLine="0"/>
        <w:jc w:val="both"/>
        <w:rPr>
          <w:rFonts w:ascii="Arial" w:eastAsia="Times New Roman" w:hAnsi="Arial" w:cs="Arial"/>
          <w:i/>
          <w:iCs w:val="0"/>
          <w:szCs w:val="20"/>
        </w:rPr>
      </w:pPr>
      <w:bookmarkStart w:id="304" w:name="_Toc152233989"/>
      <w:bookmarkStart w:id="305" w:name="_Toc152233990"/>
      <w:bookmarkEnd w:id="304"/>
      <w:bookmarkEnd w:id="305"/>
      <w:r w:rsidRPr="00B63093">
        <w:rPr>
          <w:rFonts w:ascii="Arial" w:eastAsia="Times New Roman" w:hAnsi="Arial" w:cs="Arial"/>
          <w:iCs w:val="0"/>
          <w:szCs w:val="20"/>
        </w:rPr>
        <w:t xml:space="preserve">Таблица </w:t>
      </w:r>
      <w:r w:rsidRPr="00B63093">
        <w:rPr>
          <w:rFonts w:ascii="Arial" w:eastAsia="Times New Roman" w:hAnsi="Arial" w:cs="Arial"/>
          <w:i/>
          <w:iCs w:val="0"/>
          <w:szCs w:val="20"/>
        </w:rPr>
        <w:fldChar w:fldCharType="begin"/>
      </w:r>
      <w:r w:rsidRPr="00B63093">
        <w:rPr>
          <w:rFonts w:ascii="Arial" w:eastAsia="Times New Roman" w:hAnsi="Arial" w:cs="Arial"/>
          <w:iCs w:val="0"/>
          <w:szCs w:val="20"/>
        </w:rPr>
        <w:instrText xml:space="preserve"> SEQ Таблица \* ARABIC </w:instrText>
      </w:r>
      <w:r w:rsidRPr="00B63093">
        <w:rPr>
          <w:rFonts w:ascii="Arial" w:eastAsia="Times New Roman" w:hAnsi="Arial" w:cs="Arial"/>
          <w:i/>
          <w:iCs w:val="0"/>
          <w:szCs w:val="20"/>
        </w:rPr>
        <w:fldChar w:fldCharType="separate"/>
      </w:r>
      <w:r w:rsidR="00181C3D">
        <w:rPr>
          <w:rFonts w:ascii="Arial" w:eastAsia="Times New Roman" w:hAnsi="Arial" w:cs="Arial"/>
          <w:iCs w:val="0"/>
          <w:noProof/>
          <w:szCs w:val="20"/>
        </w:rPr>
        <w:t>17</w:t>
      </w:r>
      <w:r w:rsidRPr="00B63093">
        <w:rPr>
          <w:rFonts w:ascii="Arial" w:eastAsia="Times New Roman" w:hAnsi="Arial" w:cs="Arial"/>
          <w:i/>
          <w:iCs w:val="0"/>
          <w:szCs w:val="20"/>
        </w:rPr>
        <w:fldChar w:fldCharType="end"/>
      </w:r>
      <w:r w:rsidRPr="00B63093">
        <w:rPr>
          <w:rFonts w:ascii="Arial" w:eastAsia="Times New Roman" w:hAnsi="Arial" w:cs="Arial"/>
          <w:iCs w:val="0"/>
          <w:szCs w:val="20"/>
        </w:rPr>
        <w:t>. Список групп в AD</w:t>
      </w:r>
      <w:r>
        <w:rPr>
          <w:rFonts w:ascii="Arial" w:eastAsia="Times New Roman" w:hAnsi="Arial" w:cs="Arial"/>
          <w:iCs w:val="0"/>
          <w:szCs w:val="20"/>
        </w:rPr>
        <w:t xml:space="preserve"> (для препродуктивного ландшафта)</w:t>
      </w:r>
    </w:p>
    <w:tbl>
      <w:tblPr>
        <w:tblW w:w="5004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1557"/>
        <w:gridCol w:w="2008"/>
        <w:gridCol w:w="8"/>
        <w:gridCol w:w="3345"/>
        <w:gridCol w:w="58"/>
        <w:gridCol w:w="1811"/>
      </w:tblGrid>
      <w:tr w:rsidR="002F6F8B" w:rsidRPr="009F16CF" w14:paraId="4524A985" w14:textId="77777777" w:rsidTr="0088246C">
        <w:trPr>
          <w:trHeight w:val="300"/>
          <w:tblHeader/>
          <w:tblCellSpacing w:w="0" w:type="dxa"/>
        </w:trPr>
        <w:tc>
          <w:tcPr>
            <w:tcW w:w="440" w:type="pct"/>
            <w:shd w:val="clear" w:color="auto" w:fill="0070C0"/>
            <w:vAlign w:val="center"/>
            <w:hideMark/>
          </w:tcPr>
          <w:p w14:paraId="5551C7EC" w14:textId="77777777" w:rsidR="002F6F8B" w:rsidRPr="00B63093" w:rsidRDefault="002F6F8B" w:rsidP="00C21CB4">
            <w:pPr>
              <w:spacing w:after="0"/>
              <w:ind w:firstLine="0"/>
              <w:rPr>
                <w:rFonts w:eastAsia="Times New Roman" w:cs="Arial"/>
                <w:b/>
                <w:lang w:val="en-US"/>
              </w:rPr>
            </w:pPr>
            <w:r w:rsidRPr="00B63093">
              <w:rPr>
                <w:rFonts w:eastAsia="Times New Roman" w:cs="Arial"/>
                <w:b/>
                <w:bCs/>
                <w:color w:val="FFFFFF"/>
                <w:lang w:val="en-US"/>
              </w:rPr>
              <w:t>№</w:t>
            </w:r>
          </w:p>
        </w:tc>
        <w:tc>
          <w:tcPr>
            <w:tcW w:w="791" w:type="pct"/>
            <w:shd w:val="clear" w:color="auto" w:fill="0070C0"/>
            <w:vAlign w:val="center"/>
            <w:hideMark/>
          </w:tcPr>
          <w:p w14:paraId="3D6F960E" w14:textId="77777777" w:rsidR="002F6F8B" w:rsidRPr="00B63093" w:rsidRDefault="002F6F8B" w:rsidP="00C21CB4">
            <w:pPr>
              <w:spacing w:after="0"/>
              <w:ind w:firstLine="0"/>
              <w:jc w:val="center"/>
              <w:rPr>
                <w:rFonts w:eastAsia="Times New Roman" w:cs="Arial"/>
                <w:b/>
                <w:lang w:val="en-US"/>
              </w:rPr>
            </w:pPr>
            <w:r w:rsidRPr="00B63093">
              <w:rPr>
                <w:rFonts w:eastAsia="Times New Roman" w:cs="Arial"/>
                <w:b/>
                <w:bCs/>
                <w:color w:val="FFFFFF"/>
                <w:lang w:val="en-US"/>
              </w:rPr>
              <w:t>Системная роль</w:t>
            </w:r>
          </w:p>
        </w:tc>
        <w:tc>
          <w:tcPr>
            <w:tcW w:w="1046" w:type="pct"/>
            <w:gridSpan w:val="2"/>
            <w:shd w:val="clear" w:color="auto" w:fill="0070C0"/>
            <w:vAlign w:val="center"/>
            <w:hideMark/>
          </w:tcPr>
          <w:p w14:paraId="7CDC7172" w14:textId="77777777" w:rsidR="002F6F8B" w:rsidRPr="00B63093" w:rsidRDefault="002F6F8B" w:rsidP="00C21CB4">
            <w:pPr>
              <w:spacing w:after="0"/>
              <w:ind w:firstLine="0"/>
              <w:jc w:val="center"/>
              <w:rPr>
                <w:rFonts w:eastAsia="Times New Roman" w:cs="Arial"/>
                <w:b/>
                <w:lang w:val="en-US"/>
              </w:rPr>
            </w:pPr>
            <w:r w:rsidRPr="00B63093">
              <w:rPr>
                <w:rFonts w:eastAsia="Times New Roman" w:cs="Arial"/>
                <w:b/>
                <w:bCs/>
                <w:color w:val="FFFFFF"/>
                <w:lang w:val="en-US"/>
              </w:rPr>
              <w:t>Описание</w:t>
            </w:r>
          </w:p>
        </w:tc>
        <w:tc>
          <w:tcPr>
            <w:tcW w:w="1766" w:type="pct"/>
            <w:gridSpan w:val="2"/>
            <w:shd w:val="clear" w:color="auto" w:fill="0070C0"/>
            <w:vAlign w:val="center"/>
            <w:hideMark/>
          </w:tcPr>
          <w:p w14:paraId="2FF924DE" w14:textId="77777777" w:rsidR="002F6F8B" w:rsidRPr="00B63093" w:rsidRDefault="002F6F8B" w:rsidP="00C21CB4">
            <w:pPr>
              <w:spacing w:after="0"/>
              <w:ind w:firstLine="0"/>
              <w:jc w:val="center"/>
              <w:rPr>
                <w:rFonts w:eastAsia="Times New Roman" w:cs="Arial"/>
                <w:b/>
                <w:lang w:val="en-US"/>
              </w:rPr>
            </w:pPr>
            <w:r w:rsidRPr="00B63093">
              <w:rPr>
                <w:rFonts w:eastAsia="Times New Roman" w:cs="Arial"/>
                <w:b/>
                <w:bCs/>
                <w:color w:val="FFFFFF"/>
                <w:lang w:val="en-US"/>
              </w:rPr>
              <w:t>Размещение</w:t>
            </w:r>
          </w:p>
        </w:tc>
        <w:tc>
          <w:tcPr>
            <w:tcW w:w="956" w:type="pct"/>
            <w:shd w:val="clear" w:color="auto" w:fill="0070C0"/>
            <w:vAlign w:val="center"/>
            <w:hideMark/>
          </w:tcPr>
          <w:p w14:paraId="04081545" w14:textId="77777777" w:rsidR="002F6F8B" w:rsidRPr="00B63093" w:rsidRDefault="002F6F8B" w:rsidP="00C21CB4">
            <w:pPr>
              <w:spacing w:after="0"/>
              <w:ind w:firstLine="0"/>
              <w:jc w:val="center"/>
              <w:rPr>
                <w:rFonts w:eastAsia="Times New Roman" w:cs="Arial"/>
                <w:b/>
                <w:lang w:val="en-US"/>
              </w:rPr>
            </w:pPr>
            <w:r w:rsidRPr="00B63093">
              <w:rPr>
                <w:rFonts w:eastAsia="Times New Roman" w:cs="Arial"/>
                <w:b/>
                <w:bCs/>
                <w:color w:val="FFFFFF"/>
                <w:lang w:val="en-US"/>
              </w:rPr>
              <w:t>Имя объекта</w:t>
            </w:r>
          </w:p>
        </w:tc>
      </w:tr>
      <w:tr w:rsidR="002F6F8B" w:rsidRPr="006C3DC9" w14:paraId="1FCF74A7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2A8828A9" w14:textId="77777777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808" w:type="pct"/>
            <w:vAlign w:val="center"/>
            <w:hideMark/>
          </w:tcPr>
          <w:p w14:paraId="448CB0F6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Пробоотборщик</w:t>
            </w:r>
          </w:p>
        </w:tc>
        <w:tc>
          <w:tcPr>
            <w:tcW w:w="1042" w:type="pct"/>
            <w:vAlign w:val="center"/>
            <w:hideMark/>
          </w:tcPr>
          <w:p w14:paraId="646DB7D7" w14:textId="730DB045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Пробоотборщик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60329137" w14:textId="68E42700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0F7A0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0EF9CA38" w14:textId="6F3042D8" w:rsidR="002F6F8B" w:rsidRP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DITAT-LIMS-LabUsers-Sampler_gldk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4C535DF0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74BAE7E2" w14:textId="4F1F9F83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415EB24D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Лаборант (4, 5 разряд), Машинист моторных установок</w:t>
            </w:r>
          </w:p>
        </w:tc>
        <w:tc>
          <w:tcPr>
            <w:tcW w:w="1042" w:type="pct"/>
            <w:vAlign w:val="center"/>
            <w:hideMark/>
          </w:tcPr>
          <w:p w14:paraId="68EB0EB5" w14:textId="77777777" w:rsid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color w:val="000000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</w:p>
          <w:p w14:paraId="1CA034AF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Лаборант (4, 5 разряд), Машинист моторных установок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4911EBE0" w14:textId="6D9A8510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4F92C318" w14:textId="29815B5F" w:rsidR="002F6F8B" w:rsidRPr="007408A9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DITAT-LIMS-LabUsers-LabAssistant_gldk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3D109139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3547A172" w14:textId="0B373D62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1809636A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Инженер</w:t>
            </w:r>
          </w:p>
        </w:tc>
        <w:tc>
          <w:tcPr>
            <w:tcW w:w="1042" w:type="pct"/>
            <w:vAlign w:val="center"/>
            <w:hideMark/>
          </w:tcPr>
          <w:p w14:paraId="3B379A8C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Инженер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5F30B9CF" w14:textId="5BEFA58E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6B5528F1" w14:textId="629B0B93" w:rsidR="002F6F8B" w:rsidRP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DITAT-LIMS-LabUsers-Engineer_gldk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0CDC0A93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3FA0124C" w14:textId="613A9571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7AEAB83C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Техник-лаборант</w:t>
            </w:r>
          </w:p>
        </w:tc>
        <w:tc>
          <w:tcPr>
            <w:tcW w:w="1042" w:type="pct"/>
            <w:vAlign w:val="center"/>
            <w:hideMark/>
          </w:tcPr>
          <w:p w14:paraId="19AAD2B4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Техник-лаборант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49621570" w14:textId="13AF2469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52DD3F8E" w14:textId="7117EBDA" w:rsidR="002F6F8B" w:rsidRP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DITAT-LIMS-LabUsers-LabTech_gldk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497AE3C2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708E50AA" w14:textId="1F83FCC6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1EB96A7E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Главный специалист</w:t>
            </w:r>
          </w:p>
        </w:tc>
        <w:tc>
          <w:tcPr>
            <w:tcW w:w="1042" w:type="pct"/>
            <w:vAlign w:val="center"/>
            <w:hideMark/>
          </w:tcPr>
          <w:p w14:paraId="4A372A6E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Главный специалист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4163A2D1" w14:textId="4114923B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2669F223" w14:textId="3DC00826" w:rsidR="002F6F8B" w:rsidRP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DITAT-LIMS-LabUsers-Expert_gldk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1AA59286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0A80686A" w14:textId="258500E9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7B32634D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Начальник лаборатории</w:t>
            </w:r>
          </w:p>
        </w:tc>
        <w:tc>
          <w:tcPr>
            <w:tcW w:w="1042" w:type="pct"/>
            <w:vAlign w:val="center"/>
            <w:hideMark/>
          </w:tcPr>
          <w:p w14:paraId="57187509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Начальник лаборатории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604EC20B" w14:textId="4D3AC337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48770FCA" w14:textId="0B0580AF" w:rsidR="002F6F8B" w:rsidRP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DITAT-LIMS-LabUsers-LabSupervisor_gldk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1CBF804E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5CF2E5DC" w14:textId="7A80C155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6D691830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Внутренние заказчики, аудиторы</w:t>
            </w:r>
          </w:p>
        </w:tc>
        <w:tc>
          <w:tcPr>
            <w:tcW w:w="1042" w:type="pct"/>
            <w:vAlign w:val="center"/>
            <w:hideMark/>
          </w:tcPr>
          <w:p w14:paraId="73D1DF86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Внутренние заказчики, аудиторы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5578FBB5" w14:textId="625FF064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1D5D3B7A" w14:textId="6D267C1C" w:rsidR="002F6F8B" w:rsidRP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DITAT-LIMS-LabUsers-Auditors_gldk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002BC113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79A9E0A9" w14:textId="3885E027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051CB9AC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Эксперт-методолог</w:t>
            </w:r>
          </w:p>
        </w:tc>
        <w:tc>
          <w:tcPr>
            <w:tcW w:w="1042" w:type="pct"/>
            <w:vAlign w:val="center"/>
            <w:hideMark/>
          </w:tcPr>
          <w:p w14:paraId="3A0B9BC7" w14:textId="77777777" w:rsid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color w:val="000000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</w:p>
          <w:p w14:paraId="6A640625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Эксперт-методолог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1A4CA604" w14:textId="15961D3F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0989A280" w14:textId="78742366" w:rsidR="002F6F8B" w:rsidRP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DITAT-LIMS-LabUsers-Methodologist_gldk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4C543488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299AAEB3" w14:textId="02F4FED4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2E2CD6BB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Менеджер по качеству</w:t>
            </w:r>
          </w:p>
        </w:tc>
        <w:tc>
          <w:tcPr>
            <w:tcW w:w="1042" w:type="pct"/>
            <w:vAlign w:val="center"/>
            <w:hideMark/>
          </w:tcPr>
          <w:p w14:paraId="093693A9" w14:textId="77777777" w:rsid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color w:val="000000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</w:p>
          <w:p w14:paraId="0DCB7810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Менеджер по качеству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51C9C418" w14:textId="3AECC976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4474B518" w14:textId="1A7EE92F" w:rsidR="002F6F8B" w:rsidRP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DITAT-LIMS-LabUsers-QA_gldk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170D5124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557024F0" w14:textId="0BE0C982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4A45FBBB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Специалист управления по организации испытаний/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исследований</w:t>
            </w:r>
          </w:p>
        </w:tc>
        <w:tc>
          <w:tcPr>
            <w:tcW w:w="1042" w:type="pct"/>
            <w:vAlign w:val="center"/>
            <w:hideMark/>
          </w:tcPr>
          <w:p w14:paraId="79D70807" w14:textId="77777777" w:rsid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color w:val="000000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</w:p>
          <w:p w14:paraId="495BDF3E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Специалист управления по организации испытаний/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исследований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64901A2C" w14:textId="28F989F6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07490339" w14:textId="11C45D8F" w:rsidR="002F6F8B" w:rsidRP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DITAT-LIMS-LabUsers-LabResearcher_gldk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71F69B75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74EE84BA" w14:textId="499F4670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7D66CBAD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Специалист поддержки ЛИМС</w:t>
            </w:r>
          </w:p>
        </w:tc>
        <w:tc>
          <w:tcPr>
            <w:tcW w:w="1042" w:type="pct"/>
            <w:vAlign w:val="center"/>
            <w:hideMark/>
          </w:tcPr>
          <w:p w14:paraId="6BA0B2A4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Специалист поддержки ЛИМС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0EF23518" w14:textId="082E70E5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7CEB8267" w14:textId="3545F43E" w:rsidR="002F6F8B" w:rsidRP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DITAT-LIMS-LabUsers-LIMSTech_gldk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437428A2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1CB6C307" w14:textId="7E5E08B9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2A64B032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Аудитор ИБ</w:t>
            </w:r>
          </w:p>
        </w:tc>
        <w:tc>
          <w:tcPr>
            <w:tcW w:w="1042" w:type="pct"/>
            <w:vAlign w:val="center"/>
            <w:hideMark/>
          </w:tcPr>
          <w:p w14:paraId="73C84108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Аудитор ИБ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6473CC0F" w14:textId="78ADC273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49685AE7" w14:textId="57B7B854" w:rsidR="002F6F8B" w:rsidRP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DITAT-LIMS-LabUsers-Auditor_gldk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37AB79E0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5A47AB16" w14:textId="78818E26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0A7B5BD6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Куратор</w:t>
            </w:r>
          </w:p>
        </w:tc>
        <w:tc>
          <w:tcPr>
            <w:tcW w:w="1042" w:type="pct"/>
            <w:vAlign w:val="center"/>
            <w:hideMark/>
          </w:tcPr>
          <w:p w14:paraId="397EE959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Куратор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54CAD58B" w14:textId="3D09BDFF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046F2A03" w14:textId="3E274522" w:rsidR="002F6F8B" w:rsidRPr="002F6F8B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DITAT-LIMS-LabUsers-Tutor_gldk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3DDADC20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486F5679" w14:textId="1D374C35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72554076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Стажер</w:t>
            </w:r>
          </w:p>
        </w:tc>
        <w:tc>
          <w:tcPr>
            <w:tcW w:w="1042" w:type="pct"/>
            <w:vAlign w:val="center"/>
            <w:hideMark/>
          </w:tcPr>
          <w:p w14:paraId="4B96ED45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Стажер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78195A63" w14:textId="39CAC22B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7FAD7E7F" w14:textId="0394024C" w:rsidR="002F6F8B" w:rsidRPr="00CC2436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DITAT-LIMS-LabUsers-Intern_gldk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445B3E11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103B998F" w14:textId="6D733F3B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597EC5EF" w14:textId="1C780645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Администратор КЦ</w:t>
            </w:r>
          </w:p>
        </w:tc>
        <w:tc>
          <w:tcPr>
            <w:tcW w:w="1042" w:type="pct"/>
            <w:vAlign w:val="center"/>
            <w:hideMark/>
          </w:tcPr>
          <w:p w14:paraId="6F7C4A7F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Администратор КЦ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0E42E0D4" w14:textId="3287BFFE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36B7CDB4" w14:textId="6028C206" w:rsidR="002F6F8B" w:rsidRPr="002F6F8B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DITAT-LIMS-TenantUser-Admin_gldk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47028CE4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7B68FD8B" w14:textId="794D9A30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05D3C8DE" w14:textId="439551F1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Администратор ДО</w:t>
            </w:r>
          </w:p>
        </w:tc>
        <w:tc>
          <w:tcPr>
            <w:tcW w:w="1042" w:type="pct"/>
            <w:vAlign w:val="center"/>
            <w:hideMark/>
          </w:tcPr>
          <w:p w14:paraId="28CD9A6E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Администратор ДО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72AA471F" w14:textId="1CDD3AFB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09777650" w14:textId="16A844A9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DITAT-LIMS-TenantUser-CompanyAdmin_gldk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20CC9054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47E3D8A6" w14:textId="31212909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0AFB3FA2" w14:textId="52757253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Пользователь ДО</w:t>
            </w:r>
          </w:p>
        </w:tc>
        <w:tc>
          <w:tcPr>
            <w:tcW w:w="1042" w:type="pct"/>
            <w:vAlign w:val="center"/>
            <w:hideMark/>
          </w:tcPr>
          <w:p w14:paraId="63C4EFD5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Пользователь ДО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1531B13F" w14:textId="6E2C8280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2E6982D2" w14:textId="505ED120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DITAT-LIMS-TenantUser-CompanyUser_gldk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1756901F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62C9986B" w14:textId="60301303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6AE919A9" w14:textId="7EAFC9F1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Администратор приложения (ЛИМС)</w:t>
            </w:r>
          </w:p>
        </w:tc>
        <w:tc>
          <w:tcPr>
            <w:tcW w:w="1042" w:type="pct"/>
            <w:vAlign w:val="center"/>
            <w:hideMark/>
          </w:tcPr>
          <w:p w14:paraId="0B8A4B9A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Администратор приложения (ЛИМС)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5383194D" w14:textId="3C97681A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676E8E50" w14:textId="60898846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DITAT-LIMS-TenantUser-LIMSAdmin_gldk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4F2D3358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6EE3AECE" w14:textId="2F5644A4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2FB601DC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Пользователь приложения (ЛИМС)</w:t>
            </w:r>
          </w:p>
        </w:tc>
        <w:tc>
          <w:tcPr>
            <w:tcW w:w="1042" w:type="pct"/>
            <w:vAlign w:val="center"/>
            <w:hideMark/>
          </w:tcPr>
          <w:p w14:paraId="7472137C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Пользователь приложения (ЛИМС)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57626F96" w14:textId="1781942D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765FAAED" w14:textId="173DC27E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DITAT-LIMS-TenantUser-LIMSUser_gldk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7FA9147F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14178A84" w14:textId="77777777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6629B1BC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Пробоотборщик</w:t>
            </w:r>
          </w:p>
        </w:tc>
        <w:tc>
          <w:tcPr>
            <w:tcW w:w="1042" w:type="pct"/>
            <w:vAlign w:val="center"/>
            <w:hideMark/>
          </w:tcPr>
          <w:p w14:paraId="68945395" w14:textId="38E3230E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 Пробоотборщик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1D57769D" w14:textId="611E36F2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3F6E25B3" w14:textId="375B262E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DITAT-LIMS-LabUsers-Sampler_geos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657056FC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14844F7D" w14:textId="1B94064C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32EA31EC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Лаборант (4, 5 разряд), Машинист моторных установок</w:t>
            </w:r>
          </w:p>
        </w:tc>
        <w:tc>
          <w:tcPr>
            <w:tcW w:w="1042" w:type="pct"/>
            <w:vAlign w:val="center"/>
            <w:hideMark/>
          </w:tcPr>
          <w:p w14:paraId="5D89F776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 Лаборант (4, 5 разряд), Машинист моторных установок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10E743B6" w14:textId="5F2ECF62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131D486E" w14:textId="3ED47459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DITAT-LIMS-LabUsers-LabAssistant_geos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258A1142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21C5F623" w14:textId="18C2465D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42806878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Инженер</w:t>
            </w:r>
          </w:p>
        </w:tc>
        <w:tc>
          <w:tcPr>
            <w:tcW w:w="1042" w:type="pct"/>
            <w:vAlign w:val="center"/>
            <w:hideMark/>
          </w:tcPr>
          <w:p w14:paraId="53348F92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Инженер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2274B4EC" w14:textId="21D6CAE7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724D9640" w14:textId="778058AA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DITAT-LIMS-LabUsers-Engineer_geos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78DD9AD4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3CC4DC21" w14:textId="70120C76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673DBEF2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Техник-лаборант</w:t>
            </w:r>
          </w:p>
        </w:tc>
        <w:tc>
          <w:tcPr>
            <w:tcW w:w="1042" w:type="pct"/>
            <w:vAlign w:val="center"/>
            <w:hideMark/>
          </w:tcPr>
          <w:p w14:paraId="46D32567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Техник-лаборант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2D4EB1F1" w14:textId="4832D3C3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3F0D3601" w14:textId="11D665E6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DITAT-LIMS-LabUsers-LabTech_geos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0F00CBE5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6889A861" w14:textId="7F751149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040D8AB3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Главный специалист</w:t>
            </w:r>
          </w:p>
        </w:tc>
        <w:tc>
          <w:tcPr>
            <w:tcW w:w="1042" w:type="pct"/>
            <w:vAlign w:val="center"/>
            <w:hideMark/>
          </w:tcPr>
          <w:p w14:paraId="168EB95D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Главный специалист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7C69F16F" w14:textId="60F2C37E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07602890" w14:textId="690FF102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DITAT-LIMS-LabUsers-Expert_geos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37766AF1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2C9AD0C8" w14:textId="492518A0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4A485229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Начальник лаборатории</w:t>
            </w:r>
          </w:p>
        </w:tc>
        <w:tc>
          <w:tcPr>
            <w:tcW w:w="1042" w:type="pct"/>
            <w:vAlign w:val="center"/>
            <w:hideMark/>
          </w:tcPr>
          <w:p w14:paraId="5384D000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Начальник лаборатории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292C796D" w14:textId="5C42A8F1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2A3B13E1" w14:textId="239DCC5E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DITAT-LIMS-LabUsers-LabSupervisor_geos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6C835275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54F16EF9" w14:textId="2F2E9CC0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4D3B34FA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Внутренние заказчики, аудиторы</w:t>
            </w:r>
          </w:p>
        </w:tc>
        <w:tc>
          <w:tcPr>
            <w:tcW w:w="1042" w:type="pct"/>
            <w:vAlign w:val="center"/>
            <w:hideMark/>
          </w:tcPr>
          <w:p w14:paraId="736C3196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Внутренние заказчики, аудиторы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18B72E5F" w14:textId="0457FC2C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467AB51F" w14:textId="77B6088A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DITAT-LIMS-LabUsers-Auditors_geos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3FB827FF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04FF3770" w14:textId="2A40376F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4DFE6A93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Эксперт-методолог</w:t>
            </w:r>
          </w:p>
        </w:tc>
        <w:tc>
          <w:tcPr>
            <w:tcW w:w="1042" w:type="pct"/>
            <w:vAlign w:val="center"/>
            <w:hideMark/>
          </w:tcPr>
          <w:p w14:paraId="344B6DA8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Эксперт-методолог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4CBAA138" w14:textId="3E71D690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2EC7BD5B" w14:textId="1D728089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DITAT-LIMS-LabUsers-Methodologist_geos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725CA007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16E3369C" w14:textId="7C9B7450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25B2B166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Менеджер по качеству</w:t>
            </w:r>
          </w:p>
        </w:tc>
        <w:tc>
          <w:tcPr>
            <w:tcW w:w="1042" w:type="pct"/>
            <w:vAlign w:val="center"/>
            <w:hideMark/>
          </w:tcPr>
          <w:p w14:paraId="534C6EC5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Менеджер по качеству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364257CE" w14:textId="30411D18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2A2F4451" w14:textId="4CB9B88C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DITAT-LIMS-LabUsers-QA_geos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5A96F45C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66742D1E" w14:textId="72CA1CD7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11F3CC6A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Специалист управления по организации испытаний/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исследований</w:t>
            </w:r>
          </w:p>
        </w:tc>
        <w:tc>
          <w:tcPr>
            <w:tcW w:w="1042" w:type="pct"/>
            <w:vAlign w:val="center"/>
            <w:hideMark/>
          </w:tcPr>
          <w:p w14:paraId="50F5C34B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Специалист управления по организации испытаний/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исследований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7F51E457" w14:textId="4D05DFD5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03B1E47B" w14:textId="0BE9B638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DITAT-LIMS-LabUsers-LabResearcher_geos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3539AEBF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6C2957AB" w14:textId="4EC16701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09152AB1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Специалист поддержки ЛИМС</w:t>
            </w:r>
          </w:p>
        </w:tc>
        <w:tc>
          <w:tcPr>
            <w:tcW w:w="1042" w:type="pct"/>
            <w:vAlign w:val="center"/>
            <w:hideMark/>
          </w:tcPr>
          <w:p w14:paraId="0C138D9D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Специалист поддержки ЛИМС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652C742F" w14:textId="4A63F272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/Prod Газпром нефть/Groups/UNILIMS</w:t>
            </w:r>
            <w:r w:rsidR="00B71EBA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="00B71EBA"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75721918" w14:textId="20003047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DITAT-LIMS-LabUsers-LIMSTech_geos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6A26D513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00F1A723" w14:textId="6C9977CA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51A5A3B5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Аудитор ИБ</w:t>
            </w:r>
          </w:p>
        </w:tc>
        <w:tc>
          <w:tcPr>
            <w:tcW w:w="1042" w:type="pct"/>
            <w:vAlign w:val="center"/>
            <w:hideMark/>
          </w:tcPr>
          <w:p w14:paraId="5A864739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Аудитор ИБ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6C672D4C" w14:textId="52666057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4D41A369" w14:textId="4248D488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DITAT-LIMS-LabUsers-Auditor_geos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4F232DD0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6EC92340" w14:textId="569565D6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355A36ED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Куратор</w:t>
            </w:r>
          </w:p>
        </w:tc>
        <w:tc>
          <w:tcPr>
            <w:tcW w:w="1042" w:type="pct"/>
            <w:vAlign w:val="center"/>
            <w:hideMark/>
          </w:tcPr>
          <w:p w14:paraId="60F9F27E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Куратор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6FD8C827" w14:textId="3C8ABAD4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6A836E16" w14:textId="7F0E3CD8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DITAT-LIMS-LabUsers-Tutor_geos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01FAF545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13A16D04" w14:textId="3C709A7C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32DFEDDF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Стажер</w:t>
            </w:r>
          </w:p>
        </w:tc>
        <w:tc>
          <w:tcPr>
            <w:tcW w:w="1042" w:type="pct"/>
            <w:vAlign w:val="center"/>
            <w:hideMark/>
          </w:tcPr>
          <w:p w14:paraId="53B55F6C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Стажер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701AA326" w14:textId="312E2CF6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48F1DEBE" w14:textId="604129B2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DITAT-LIMS-LabUsers-Intern_geos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7D40768D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13A00E2B" w14:textId="46E3556C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7E4C40A4" w14:textId="7CC4975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Администратор КЦ</w:t>
            </w:r>
          </w:p>
        </w:tc>
        <w:tc>
          <w:tcPr>
            <w:tcW w:w="1042" w:type="pct"/>
            <w:vAlign w:val="center"/>
            <w:hideMark/>
          </w:tcPr>
          <w:p w14:paraId="4E58CD30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Администратор КЦ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3FC47CC9" w14:textId="77777777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6FF3F665" w14:textId="3EE97BFD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DITAT-LIMS-TenantUser-Admin_geos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38AA3392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2D10F4C9" w14:textId="1A50E9ED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7E8B9CB5" w14:textId="1CEEDAD8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Администратор ДО</w:t>
            </w:r>
          </w:p>
        </w:tc>
        <w:tc>
          <w:tcPr>
            <w:tcW w:w="1042" w:type="pct"/>
            <w:vAlign w:val="center"/>
            <w:hideMark/>
          </w:tcPr>
          <w:p w14:paraId="4D07B5DA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Администратор ДО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3BD84DD4" w14:textId="537F99F4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742E8B7D" w14:textId="1E466916" w:rsidR="002F6F8B" w:rsidRPr="00AE4809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DITAT-LIMS-TenantUser-CompanyAdmin_geos</w:t>
            </w:r>
            <w:r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2A6B05F7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748936F0" w14:textId="2D2AECD6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4F0D794B" w14:textId="124E5C39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Пользователь ДО</w:t>
            </w:r>
          </w:p>
        </w:tc>
        <w:tc>
          <w:tcPr>
            <w:tcW w:w="1042" w:type="pct"/>
            <w:vAlign w:val="center"/>
            <w:hideMark/>
          </w:tcPr>
          <w:p w14:paraId="52F2FF7F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Пользователь ДО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4F408F64" w14:textId="61421582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7AC9CA83" w14:textId="0E3A321C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DITAT-LIMS-TenantUser-CompanyUser_geos</w:t>
            </w:r>
            <w:r>
              <w:rPr>
                <w:rFonts w:eastAsia="Times New Roman" w:cs="Arial"/>
                <w:color w:val="000000"/>
                <w:lang w:val="en-US"/>
              </w:rPr>
              <w:t>_</w:t>
            </w:r>
            <w:r w:rsidR="00A57274">
              <w:rPr>
                <w:rFonts w:eastAsia="Times New Roman" w:cs="Arial"/>
                <w:color w:val="000000"/>
                <w:lang w:val="en-US"/>
              </w:rPr>
              <w:t>A</w:t>
            </w:r>
          </w:p>
        </w:tc>
      </w:tr>
      <w:tr w:rsidR="002F6F8B" w:rsidRPr="006C3DC9" w14:paraId="5F728570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66D0B0AA" w14:textId="62CC8902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6F166516" w14:textId="6334C2AF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Администратор приложения (ЛИМС)</w:t>
            </w:r>
          </w:p>
        </w:tc>
        <w:tc>
          <w:tcPr>
            <w:tcW w:w="1042" w:type="pct"/>
            <w:vAlign w:val="center"/>
            <w:hideMark/>
          </w:tcPr>
          <w:p w14:paraId="4930FC72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Администратор приложения (ЛИМС)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77517A33" w14:textId="3F3FFD56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0BCA0019" w14:textId="69A109BA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DITAT-LIMS-TenantUser-LIMSAdmin_geos</w:t>
            </w:r>
            <w:r>
              <w:rPr>
                <w:rFonts w:eastAsia="Times New Roman" w:cs="Arial"/>
                <w:color w:val="000000"/>
                <w:lang w:val="en-US"/>
              </w:rPr>
              <w:t>_</w:t>
            </w:r>
            <w:r w:rsidR="00A57274">
              <w:rPr>
                <w:rFonts w:eastAsia="Times New Roman" w:cs="Arial"/>
                <w:color w:val="000000"/>
                <w:lang w:val="en-US"/>
              </w:rPr>
              <w:t>A</w:t>
            </w:r>
          </w:p>
        </w:tc>
      </w:tr>
      <w:tr w:rsidR="002F6F8B" w:rsidRPr="006C3DC9" w14:paraId="1BCF6F02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47760908" w14:textId="5BB10590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16454E9A" w14:textId="7A1D9474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Пользователь приложения (ЛИМС)</w:t>
            </w:r>
          </w:p>
        </w:tc>
        <w:tc>
          <w:tcPr>
            <w:tcW w:w="1042" w:type="pct"/>
            <w:vAlign w:val="center"/>
            <w:hideMark/>
          </w:tcPr>
          <w:p w14:paraId="7BE5237D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Пользователь приложения (ЛИМС)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208F5F6F" w14:textId="14E68F4E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374CE3E4" w14:textId="61FF0F31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DITAT-LIMS-TenantUser-LIMSUser_geos</w:t>
            </w:r>
            <w:r>
              <w:rPr>
                <w:rFonts w:eastAsia="Times New Roman" w:cs="Arial"/>
                <w:color w:val="000000"/>
                <w:lang w:val="en-US"/>
              </w:rPr>
              <w:t>_</w:t>
            </w:r>
            <w:r w:rsidR="00A57274">
              <w:rPr>
                <w:rFonts w:eastAsia="Times New Roman" w:cs="Arial"/>
                <w:color w:val="000000"/>
                <w:lang w:val="en-US"/>
              </w:rPr>
              <w:t>A</w:t>
            </w:r>
          </w:p>
        </w:tc>
      </w:tr>
      <w:tr w:rsidR="002F6F8B" w:rsidRPr="006C3DC9" w14:paraId="3AB531D8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7FE256A5" w14:textId="312F5E79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2922FD9D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Пробоотборщик</w:t>
            </w:r>
          </w:p>
        </w:tc>
        <w:tc>
          <w:tcPr>
            <w:tcW w:w="1042" w:type="pct"/>
            <w:vAlign w:val="center"/>
            <w:hideMark/>
          </w:tcPr>
          <w:p w14:paraId="3E684BAC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Пробоотборщик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422BE4F1" w14:textId="6C146C9D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28FADB20" w14:textId="10F6B6DA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DITAT-LIMS-LabUsers-Sampler_tazv</w:t>
            </w:r>
            <w:r>
              <w:rPr>
                <w:rFonts w:eastAsia="Times New Roman" w:cs="Arial"/>
                <w:color w:val="000000"/>
                <w:lang w:val="en-US"/>
              </w:rPr>
              <w:t>_</w:t>
            </w:r>
            <w:r w:rsidR="00A57274">
              <w:rPr>
                <w:rFonts w:eastAsia="Times New Roman" w:cs="Arial"/>
                <w:color w:val="000000"/>
                <w:lang w:val="en-US"/>
              </w:rPr>
              <w:t>A</w:t>
            </w:r>
          </w:p>
        </w:tc>
      </w:tr>
      <w:tr w:rsidR="002F6F8B" w:rsidRPr="006C3DC9" w14:paraId="64229276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5445EF6E" w14:textId="014816C9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19FF1F23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Лаборант (4, 5 разряд), Машинист моторных установок</w:t>
            </w:r>
          </w:p>
        </w:tc>
        <w:tc>
          <w:tcPr>
            <w:tcW w:w="1042" w:type="pct"/>
            <w:vAlign w:val="center"/>
            <w:hideMark/>
          </w:tcPr>
          <w:p w14:paraId="6B5A42D3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Лаборант (4, 5 разряд), Машинист моторных установок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00C292F1" w14:textId="6697B599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438BC573" w14:textId="63D179D2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DITAT-LIMS-LabUsers-LabAssistant_tazv</w:t>
            </w:r>
            <w:r>
              <w:rPr>
                <w:rFonts w:eastAsia="Times New Roman" w:cs="Arial"/>
                <w:color w:val="000000"/>
                <w:lang w:val="en-US"/>
              </w:rPr>
              <w:t>_</w:t>
            </w:r>
            <w:r w:rsidR="00A57274">
              <w:rPr>
                <w:rFonts w:eastAsia="Times New Roman" w:cs="Arial"/>
                <w:color w:val="000000"/>
                <w:lang w:val="en-US"/>
              </w:rPr>
              <w:t>A</w:t>
            </w:r>
          </w:p>
        </w:tc>
      </w:tr>
      <w:tr w:rsidR="002F6F8B" w:rsidRPr="006C3DC9" w14:paraId="02FBC0D1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1D599B53" w14:textId="459ED3CB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11A88C8E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Инженер</w:t>
            </w:r>
          </w:p>
        </w:tc>
        <w:tc>
          <w:tcPr>
            <w:tcW w:w="1042" w:type="pct"/>
            <w:vAlign w:val="center"/>
            <w:hideMark/>
          </w:tcPr>
          <w:p w14:paraId="0A24EF6B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Инженер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46018874" w14:textId="651EA471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43DCA6E7" w14:textId="763B6911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DITAT-LIMS-LabUsers-Engineer_tazv</w:t>
            </w:r>
            <w:r>
              <w:rPr>
                <w:rFonts w:eastAsia="Times New Roman" w:cs="Arial"/>
                <w:color w:val="000000"/>
                <w:lang w:val="en-US"/>
              </w:rPr>
              <w:t>_</w:t>
            </w:r>
            <w:r w:rsidR="00A57274">
              <w:rPr>
                <w:rFonts w:eastAsia="Times New Roman" w:cs="Arial"/>
                <w:color w:val="000000"/>
                <w:lang w:val="en-US"/>
              </w:rPr>
              <w:t>A</w:t>
            </w:r>
          </w:p>
        </w:tc>
      </w:tr>
      <w:tr w:rsidR="002F6F8B" w:rsidRPr="006C3DC9" w14:paraId="04520624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0F20BDB0" w14:textId="792FE41E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7619BF69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Техник-лаборант</w:t>
            </w:r>
          </w:p>
        </w:tc>
        <w:tc>
          <w:tcPr>
            <w:tcW w:w="1042" w:type="pct"/>
            <w:vAlign w:val="center"/>
            <w:hideMark/>
          </w:tcPr>
          <w:p w14:paraId="54D11202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Техник-лаборант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73ACC219" w14:textId="63977889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459F1E16" w14:textId="603AB413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DITAT-LIMS-LabUsers-LabTech_tazv</w:t>
            </w:r>
            <w:r>
              <w:rPr>
                <w:rFonts w:eastAsia="Times New Roman" w:cs="Arial"/>
                <w:color w:val="000000"/>
                <w:lang w:val="en-US"/>
              </w:rPr>
              <w:t>_</w:t>
            </w:r>
            <w:r w:rsidR="00A57274">
              <w:rPr>
                <w:rFonts w:eastAsia="Times New Roman" w:cs="Arial"/>
                <w:color w:val="000000"/>
                <w:lang w:val="en-US"/>
              </w:rPr>
              <w:t>A</w:t>
            </w:r>
          </w:p>
        </w:tc>
      </w:tr>
      <w:tr w:rsidR="002F6F8B" w:rsidRPr="006C3DC9" w14:paraId="18F3344F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59C245E1" w14:textId="3D4F423E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0CFFA86D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Главный специалист</w:t>
            </w:r>
          </w:p>
        </w:tc>
        <w:tc>
          <w:tcPr>
            <w:tcW w:w="1042" w:type="pct"/>
            <w:vAlign w:val="center"/>
            <w:hideMark/>
          </w:tcPr>
          <w:p w14:paraId="46ED0F5A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Главный специалист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0F72BA8D" w14:textId="44F818C7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3F6B784F" w14:textId="471B2354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DITAT-LIMS-LabUsers-Expert_tazv</w:t>
            </w:r>
            <w:r>
              <w:rPr>
                <w:rFonts w:eastAsia="Times New Roman" w:cs="Arial"/>
                <w:color w:val="000000"/>
                <w:lang w:val="en-US"/>
              </w:rPr>
              <w:t>_</w:t>
            </w:r>
            <w:r w:rsidR="00A57274">
              <w:rPr>
                <w:rFonts w:eastAsia="Times New Roman" w:cs="Arial"/>
                <w:color w:val="000000"/>
                <w:lang w:val="en-US"/>
              </w:rPr>
              <w:t>A</w:t>
            </w:r>
          </w:p>
        </w:tc>
      </w:tr>
      <w:tr w:rsidR="002F6F8B" w:rsidRPr="006C3DC9" w14:paraId="1E549405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452A8AB9" w14:textId="24AD1B5E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0C18B4C0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Начальник лаборатории</w:t>
            </w:r>
          </w:p>
        </w:tc>
        <w:tc>
          <w:tcPr>
            <w:tcW w:w="1042" w:type="pct"/>
            <w:vAlign w:val="center"/>
            <w:hideMark/>
          </w:tcPr>
          <w:p w14:paraId="2ADADF8D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Начальник лаборатории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29BEE7BC" w14:textId="7CDB718A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1BCCE407" w14:textId="772732F7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DITAT-LIMS-LabUsers-LabSupervisor_tazv</w:t>
            </w:r>
            <w:r>
              <w:rPr>
                <w:rFonts w:eastAsia="Times New Roman" w:cs="Arial"/>
                <w:color w:val="000000"/>
                <w:lang w:val="en-US"/>
              </w:rPr>
              <w:t>_</w:t>
            </w:r>
            <w:r w:rsidR="00A57274">
              <w:rPr>
                <w:rFonts w:eastAsia="Times New Roman" w:cs="Arial"/>
                <w:color w:val="000000"/>
                <w:lang w:val="en-US"/>
              </w:rPr>
              <w:t>A</w:t>
            </w:r>
          </w:p>
        </w:tc>
      </w:tr>
      <w:tr w:rsidR="002F6F8B" w:rsidRPr="006C3DC9" w14:paraId="3CF28CBC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2DBF557D" w14:textId="1FFFACA2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203F75CD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Внутренние заказчики, аудиторы</w:t>
            </w:r>
          </w:p>
        </w:tc>
        <w:tc>
          <w:tcPr>
            <w:tcW w:w="1042" w:type="pct"/>
            <w:vAlign w:val="center"/>
            <w:hideMark/>
          </w:tcPr>
          <w:p w14:paraId="3D9707B3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Внутренние заказчики, аудиторы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660F29C7" w14:textId="099FC6E1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6EC2A9A2" w14:textId="35DB2BB0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DITAT-LIMS-LabUsers-Auditors_tazv</w:t>
            </w:r>
            <w:r>
              <w:rPr>
                <w:rFonts w:eastAsia="Times New Roman" w:cs="Arial"/>
                <w:color w:val="000000"/>
                <w:lang w:val="en-US"/>
              </w:rPr>
              <w:t>_</w:t>
            </w:r>
            <w:r w:rsidR="00A57274">
              <w:rPr>
                <w:rFonts w:eastAsia="Times New Roman" w:cs="Arial"/>
                <w:color w:val="000000"/>
                <w:lang w:val="en-US"/>
              </w:rPr>
              <w:t>A</w:t>
            </w:r>
          </w:p>
        </w:tc>
      </w:tr>
      <w:tr w:rsidR="002F6F8B" w:rsidRPr="006C3DC9" w14:paraId="156221DA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400DDCE4" w14:textId="2E8E8145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6EDFF370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Эксперт-методолог</w:t>
            </w:r>
          </w:p>
        </w:tc>
        <w:tc>
          <w:tcPr>
            <w:tcW w:w="1042" w:type="pct"/>
            <w:vAlign w:val="center"/>
            <w:hideMark/>
          </w:tcPr>
          <w:p w14:paraId="208AFD03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Эксперт-методолог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0F19102B" w14:textId="519D5012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4F8DFE50" w14:textId="3427BF74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DITAT-LIMS-LabUsers-Methodologist_tazv</w:t>
            </w:r>
            <w:r>
              <w:rPr>
                <w:rFonts w:eastAsia="Times New Roman" w:cs="Arial"/>
                <w:color w:val="000000"/>
                <w:lang w:val="en-US"/>
              </w:rPr>
              <w:t>_</w:t>
            </w:r>
            <w:r w:rsidR="00A57274">
              <w:rPr>
                <w:rFonts w:eastAsia="Times New Roman" w:cs="Arial"/>
                <w:color w:val="000000"/>
                <w:lang w:val="en-US"/>
              </w:rPr>
              <w:t>A</w:t>
            </w:r>
          </w:p>
        </w:tc>
      </w:tr>
      <w:tr w:rsidR="002F6F8B" w:rsidRPr="006C3DC9" w14:paraId="508C6546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70B9530D" w14:textId="2C01F34F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10B41608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Менеджер по качеству</w:t>
            </w:r>
          </w:p>
        </w:tc>
        <w:tc>
          <w:tcPr>
            <w:tcW w:w="1042" w:type="pct"/>
            <w:vAlign w:val="center"/>
            <w:hideMark/>
          </w:tcPr>
          <w:p w14:paraId="67BDF191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Менеджер по качеству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7CE93E82" w14:textId="1B15B46F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1B100494" w14:textId="73E887AD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DITAT-LIMS-LabUsers-QA_tazv</w:t>
            </w:r>
            <w:r>
              <w:rPr>
                <w:rFonts w:eastAsia="Times New Roman" w:cs="Arial"/>
                <w:color w:val="000000"/>
                <w:lang w:val="en-US"/>
              </w:rPr>
              <w:t>_</w:t>
            </w:r>
            <w:r w:rsidR="00A57274">
              <w:rPr>
                <w:rFonts w:eastAsia="Times New Roman" w:cs="Arial"/>
                <w:color w:val="000000"/>
                <w:lang w:val="en-US"/>
              </w:rPr>
              <w:t>A</w:t>
            </w:r>
          </w:p>
        </w:tc>
      </w:tr>
      <w:tr w:rsidR="002F6F8B" w:rsidRPr="006C3DC9" w14:paraId="235B3C4D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35162185" w14:textId="61DFDCDD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2D10C528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Специалист управления по организации испытаний/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исследований</w:t>
            </w:r>
          </w:p>
        </w:tc>
        <w:tc>
          <w:tcPr>
            <w:tcW w:w="1042" w:type="pct"/>
            <w:vAlign w:val="center"/>
            <w:hideMark/>
          </w:tcPr>
          <w:p w14:paraId="77686133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Специалист управления по организации испытаний/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исследований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7A65E147" w14:textId="2AB7BD66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31805575" w14:textId="3AA9DD14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DITAT-LIMS-LabUsers-LabResearcher_tazv</w:t>
            </w:r>
            <w:r>
              <w:rPr>
                <w:rFonts w:eastAsia="Times New Roman" w:cs="Arial"/>
                <w:color w:val="000000"/>
                <w:lang w:val="en-US"/>
              </w:rPr>
              <w:t>_</w:t>
            </w:r>
            <w:r w:rsidR="00A57274">
              <w:rPr>
                <w:rFonts w:eastAsia="Times New Roman" w:cs="Arial"/>
                <w:color w:val="000000"/>
                <w:lang w:val="en-US"/>
              </w:rPr>
              <w:t>A</w:t>
            </w:r>
          </w:p>
        </w:tc>
      </w:tr>
      <w:tr w:rsidR="002F6F8B" w:rsidRPr="006C3DC9" w14:paraId="2320476A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7E2524CB" w14:textId="6428E8D8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7201833E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Специалист поддержки ЛИМС</w:t>
            </w:r>
          </w:p>
        </w:tc>
        <w:tc>
          <w:tcPr>
            <w:tcW w:w="1042" w:type="pct"/>
            <w:vAlign w:val="center"/>
            <w:hideMark/>
          </w:tcPr>
          <w:p w14:paraId="3F14D956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Специалист поддержки ЛИМС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1DE27CCE" w14:textId="65E9B8EF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14DAA608" w14:textId="21930B07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DITAT-LIMS-LabUsers-LIMSTech_tazv</w:t>
            </w:r>
            <w:r>
              <w:rPr>
                <w:rFonts w:eastAsia="Times New Roman" w:cs="Arial"/>
                <w:color w:val="000000"/>
                <w:lang w:val="en-US"/>
              </w:rPr>
              <w:t>_</w:t>
            </w:r>
            <w:r w:rsidR="00A57274">
              <w:rPr>
                <w:rFonts w:eastAsia="Times New Roman" w:cs="Arial"/>
                <w:color w:val="000000"/>
                <w:lang w:val="en-US"/>
              </w:rPr>
              <w:t>A</w:t>
            </w:r>
          </w:p>
        </w:tc>
      </w:tr>
      <w:tr w:rsidR="002F6F8B" w:rsidRPr="006C3DC9" w14:paraId="32086D0D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2860846D" w14:textId="10798927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19C5180D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Аудитор ИБ</w:t>
            </w:r>
          </w:p>
        </w:tc>
        <w:tc>
          <w:tcPr>
            <w:tcW w:w="1042" w:type="pct"/>
            <w:vAlign w:val="center"/>
            <w:hideMark/>
          </w:tcPr>
          <w:p w14:paraId="39386505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Аудитор ИБ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4388306E" w14:textId="5268A295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5AB6CDF7" w14:textId="211ADF51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DITAT-LIMS-LabUsers-Auditor_tazv</w:t>
            </w:r>
            <w:r>
              <w:rPr>
                <w:rFonts w:eastAsia="Times New Roman" w:cs="Arial"/>
                <w:color w:val="000000"/>
                <w:lang w:val="en-US"/>
              </w:rPr>
              <w:t>_</w:t>
            </w:r>
            <w:r w:rsidR="00A57274">
              <w:rPr>
                <w:rFonts w:eastAsia="Times New Roman" w:cs="Arial"/>
                <w:color w:val="000000"/>
                <w:lang w:val="en-US"/>
              </w:rPr>
              <w:t>A</w:t>
            </w:r>
          </w:p>
        </w:tc>
      </w:tr>
      <w:tr w:rsidR="002F6F8B" w:rsidRPr="006C3DC9" w14:paraId="63254AD7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084C49EB" w14:textId="218F591D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71BC66B4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Куратор</w:t>
            </w:r>
          </w:p>
        </w:tc>
        <w:tc>
          <w:tcPr>
            <w:tcW w:w="1042" w:type="pct"/>
            <w:vAlign w:val="center"/>
            <w:hideMark/>
          </w:tcPr>
          <w:p w14:paraId="63BCF948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Куратор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63B41C97" w14:textId="13320E57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0FB9BA1B" w14:textId="1EF5DCC0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DITAT-LIMS-LabUsers-Tutor_tazv</w:t>
            </w:r>
            <w:r>
              <w:rPr>
                <w:rFonts w:eastAsia="Times New Roman" w:cs="Arial"/>
                <w:color w:val="000000"/>
                <w:lang w:val="en-US"/>
              </w:rPr>
              <w:t>_</w:t>
            </w:r>
            <w:r w:rsidR="00A57274">
              <w:rPr>
                <w:rFonts w:eastAsia="Times New Roman" w:cs="Arial"/>
                <w:color w:val="000000"/>
                <w:lang w:val="en-US"/>
              </w:rPr>
              <w:t>A</w:t>
            </w:r>
          </w:p>
        </w:tc>
      </w:tr>
      <w:tr w:rsidR="002F6F8B" w:rsidRPr="006C3DC9" w14:paraId="3A77BB18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28B4FA51" w14:textId="135A6D01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41F3B198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Стажер</w:t>
            </w:r>
          </w:p>
        </w:tc>
        <w:tc>
          <w:tcPr>
            <w:tcW w:w="1042" w:type="pct"/>
            <w:vAlign w:val="center"/>
            <w:hideMark/>
          </w:tcPr>
          <w:p w14:paraId="3CF0E897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Стажер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0117B091" w14:textId="025CDBC7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04DD57A3" w14:textId="59227FAD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DITAT-LIMS-LabUsers-Intern_tazv</w:t>
            </w:r>
            <w:r>
              <w:rPr>
                <w:rFonts w:eastAsia="Times New Roman" w:cs="Arial"/>
                <w:color w:val="000000"/>
                <w:lang w:val="en-US"/>
              </w:rPr>
              <w:t>_</w:t>
            </w:r>
            <w:r w:rsidR="00A57274">
              <w:rPr>
                <w:rFonts w:eastAsia="Times New Roman" w:cs="Arial"/>
                <w:color w:val="000000"/>
                <w:lang w:val="en-US"/>
              </w:rPr>
              <w:t>A</w:t>
            </w:r>
          </w:p>
        </w:tc>
      </w:tr>
      <w:tr w:rsidR="002F6F8B" w:rsidRPr="006C3DC9" w14:paraId="67303F8E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1E515382" w14:textId="0F146D13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30FD56E7" w14:textId="5BD52106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Администратор КЦ</w:t>
            </w:r>
          </w:p>
        </w:tc>
        <w:tc>
          <w:tcPr>
            <w:tcW w:w="1042" w:type="pct"/>
            <w:vAlign w:val="center"/>
            <w:hideMark/>
          </w:tcPr>
          <w:p w14:paraId="01FBA9FF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Администратор КЦ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2EB55974" w14:textId="3F680F4D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7E358B5C" w14:textId="1B88E618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DITAT-LIMS-TenantUser-Admin_tazv</w:t>
            </w:r>
            <w:r>
              <w:rPr>
                <w:rFonts w:eastAsia="Times New Roman" w:cs="Arial"/>
                <w:color w:val="000000"/>
                <w:lang w:val="en-US"/>
              </w:rPr>
              <w:t>_</w:t>
            </w:r>
            <w:r w:rsidR="00A57274">
              <w:rPr>
                <w:rFonts w:eastAsia="Times New Roman" w:cs="Arial"/>
                <w:color w:val="000000"/>
                <w:lang w:val="en-US"/>
              </w:rPr>
              <w:t>A</w:t>
            </w:r>
          </w:p>
        </w:tc>
      </w:tr>
      <w:tr w:rsidR="002F6F8B" w:rsidRPr="006C3DC9" w14:paraId="19A9D2FF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41032398" w14:textId="1DA91DBD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30796579" w14:textId="1A60B8D3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Администратор ДО</w:t>
            </w:r>
          </w:p>
        </w:tc>
        <w:tc>
          <w:tcPr>
            <w:tcW w:w="1042" w:type="pct"/>
            <w:vAlign w:val="center"/>
            <w:hideMark/>
          </w:tcPr>
          <w:p w14:paraId="3C3691F9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Администратор ДО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148ACE15" w14:textId="161FC4AF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2C10C031" w14:textId="6DEFDCD1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DITAT-LIMS-TenantUser-CompanyAdmin_tazv</w:t>
            </w:r>
            <w:r>
              <w:rPr>
                <w:rFonts w:eastAsia="Times New Roman" w:cs="Arial"/>
                <w:color w:val="000000"/>
                <w:lang w:val="en-US"/>
              </w:rPr>
              <w:t>_</w:t>
            </w:r>
            <w:r w:rsidR="00A57274">
              <w:rPr>
                <w:rFonts w:eastAsia="Times New Roman" w:cs="Arial"/>
                <w:color w:val="000000"/>
                <w:lang w:val="en-US"/>
              </w:rPr>
              <w:t>A</w:t>
            </w:r>
          </w:p>
        </w:tc>
      </w:tr>
      <w:tr w:rsidR="002F6F8B" w:rsidRPr="006C3DC9" w14:paraId="57CDE216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23104725" w14:textId="7BE69919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42862D5C" w14:textId="0B9F41BC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Пользователь ДО</w:t>
            </w:r>
          </w:p>
        </w:tc>
        <w:tc>
          <w:tcPr>
            <w:tcW w:w="1042" w:type="pct"/>
            <w:vAlign w:val="center"/>
            <w:hideMark/>
          </w:tcPr>
          <w:p w14:paraId="3086F0E0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Пользователь ДО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43D37BAB" w14:textId="5BC93188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233C351A" w14:textId="52482DBB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DITAT-LIMS-TenantUser-CompanyUser_tazv</w:t>
            </w:r>
            <w:r w:rsidR="001D2317">
              <w:rPr>
                <w:rFonts w:eastAsia="Times New Roman" w:cs="Arial"/>
                <w:color w:val="000000"/>
                <w:lang w:val="en-US"/>
              </w:rPr>
              <w:t>_A</w:t>
            </w:r>
          </w:p>
        </w:tc>
      </w:tr>
      <w:tr w:rsidR="002F6F8B" w:rsidRPr="006C3DC9" w14:paraId="2F6EE121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10675650" w14:textId="588C522F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6766F940" w14:textId="77A97CEB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Администратор приложения (ЛИМС)</w:t>
            </w:r>
          </w:p>
        </w:tc>
        <w:tc>
          <w:tcPr>
            <w:tcW w:w="1042" w:type="pct"/>
            <w:vAlign w:val="center"/>
            <w:hideMark/>
          </w:tcPr>
          <w:p w14:paraId="7475034F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Администратор приложения (ЛИМС)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480CDF97" w14:textId="507E24F1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30EA814B" w14:textId="25F71D50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DITAT-LIMS-TenantUser-LIMSAdmin_tazv</w:t>
            </w:r>
            <w:r>
              <w:rPr>
                <w:rFonts w:eastAsia="Times New Roman" w:cs="Arial"/>
                <w:color w:val="000000"/>
                <w:lang w:val="en-US"/>
              </w:rPr>
              <w:t>_</w:t>
            </w:r>
            <w:r w:rsidR="00A57274">
              <w:rPr>
                <w:rFonts w:eastAsia="Times New Roman" w:cs="Arial"/>
                <w:color w:val="000000"/>
                <w:lang w:val="en-US"/>
              </w:rPr>
              <w:t>A</w:t>
            </w:r>
          </w:p>
        </w:tc>
      </w:tr>
      <w:tr w:rsidR="002F6F8B" w:rsidRPr="006C3DC9" w14:paraId="27E6D751" w14:textId="77777777" w:rsidTr="003E3695">
        <w:trPr>
          <w:trHeight w:val="1028"/>
          <w:tblCellSpacing w:w="0" w:type="dxa"/>
        </w:trPr>
        <w:tc>
          <w:tcPr>
            <w:tcW w:w="440" w:type="pct"/>
            <w:vAlign w:val="center"/>
            <w:hideMark/>
          </w:tcPr>
          <w:p w14:paraId="4BBF8262" w14:textId="1A39C9E4" w:rsidR="002F6F8B" w:rsidRPr="005B6F06" w:rsidRDefault="002F6F8B" w:rsidP="002A76C1">
            <w:pPr>
              <w:pStyle w:val="afc"/>
              <w:numPr>
                <w:ilvl w:val="0"/>
                <w:numId w:val="75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08" w:type="pct"/>
            <w:vAlign w:val="center"/>
            <w:hideMark/>
          </w:tcPr>
          <w:p w14:paraId="0CF9C9D0" w14:textId="3C2A4958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Пользователь приложения (ЛИМС)</w:t>
            </w:r>
          </w:p>
        </w:tc>
        <w:tc>
          <w:tcPr>
            <w:tcW w:w="1042" w:type="pct"/>
            <w:vAlign w:val="center"/>
            <w:hideMark/>
          </w:tcPr>
          <w:p w14:paraId="65BFECBA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Пользователь приложения (ЛИМС)</w:t>
            </w:r>
          </w:p>
        </w:tc>
        <w:tc>
          <w:tcPr>
            <w:tcW w:w="1740" w:type="pct"/>
            <w:gridSpan w:val="2"/>
            <w:vAlign w:val="center"/>
            <w:hideMark/>
          </w:tcPr>
          <w:p w14:paraId="0EE9964E" w14:textId="125C1908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Pre</w:t>
            </w: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Prod</w:t>
            </w:r>
          </w:p>
        </w:tc>
        <w:tc>
          <w:tcPr>
            <w:tcW w:w="970" w:type="pct"/>
            <w:gridSpan w:val="2"/>
            <w:vAlign w:val="center"/>
            <w:hideMark/>
          </w:tcPr>
          <w:p w14:paraId="3237F60B" w14:textId="142C4262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DITAT-LIMS-TenantUser-LIMSUser_tazv</w:t>
            </w:r>
            <w:r>
              <w:rPr>
                <w:rFonts w:eastAsia="Times New Roman" w:cs="Arial"/>
                <w:color w:val="000000"/>
                <w:lang w:val="en-US"/>
              </w:rPr>
              <w:t>_</w:t>
            </w:r>
            <w:r w:rsidR="00A57274">
              <w:rPr>
                <w:rFonts w:eastAsia="Times New Roman" w:cs="Arial"/>
                <w:color w:val="000000"/>
                <w:lang w:val="en-US"/>
              </w:rPr>
              <w:t>A</w:t>
            </w:r>
          </w:p>
        </w:tc>
      </w:tr>
    </w:tbl>
    <w:p w14:paraId="0BBEFA83" w14:textId="77777777" w:rsidR="00D0608B" w:rsidRPr="000C7578" w:rsidRDefault="00D0608B" w:rsidP="00864B2B">
      <w:pPr>
        <w:pStyle w:val="12"/>
        <w:rPr>
          <w:lang w:val="en-US"/>
        </w:rPr>
      </w:pPr>
    </w:p>
    <w:p w14:paraId="133CBF9A" w14:textId="2C90739D" w:rsidR="002F6F8B" w:rsidRPr="00B63093" w:rsidRDefault="002F6F8B" w:rsidP="002F6F8B">
      <w:pPr>
        <w:pStyle w:val="a3"/>
        <w:keepNext/>
        <w:spacing w:line="276" w:lineRule="auto"/>
        <w:ind w:firstLine="0"/>
        <w:jc w:val="both"/>
        <w:rPr>
          <w:rFonts w:ascii="Arial" w:eastAsia="Times New Roman" w:hAnsi="Arial" w:cs="Arial"/>
          <w:i/>
          <w:iCs w:val="0"/>
          <w:szCs w:val="20"/>
        </w:rPr>
      </w:pPr>
      <w:r w:rsidRPr="00B63093">
        <w:rPr>
          <w:rFonts w:ascii="Arial" w:eastAsia="Times New Roman" w:hAnsi="Arial" w:cs="Arial"/>
          <w:iCs w:val="0"/>
          <w:szCs w:val="20"/>
        </w:rPr>
        <w:lastRenderedPageBreak/>
        <w:t xml:space="preserve">Таблица </w:t>
      </w:r>
      <w:r w:rsidRPr="00B63093">
        <w:rPr>
          <w:rFonts w:ascii="Arial" w:eastAsia="Times New Roman" w:hAnsi="Arial" w:cs="Arial"/>
          <w:i/>
          <w:iCs w:val="0"/>
          <w:szCs w:val="20"/>
        </w:rPr>
        <w:fldChar w:fldCharType="begin"/>
      </w:r>
      <w:r w:rsidRPr="00B63093">
        <w:rPr>
          <w:rFonts w:ascii="Arial" w:eastAsia="Times New Roman" w:hAnsi="Arial" w:cs="Arial"/>
          <w:iCs w:val="0"/>
          <w:szCs w:val="20"/>
        </w:rPr>
        <w:instrText xml:space="preserve"> SEQ Таблица \* ARABIC </w:instrText>
      </w:r>
      <w:r w:rsidRPr="00B63093">
        <w:rPr>
          <w:rFonts w:ascii="Arial" w:eastAsia="Times New Roman" w:hAnsi="Arial" w:cs="Arial"/>
          <w:i/>
          <w:iCs w:val="0"/>
          <w:szCs w:val="20"/>
        </w:rPr>
        <w:fldChar w:fldCharType="separate"/>
      </w:r>
      <w:r w:rsidR="00181C3D">
        <w:rPr>
          <w:rFonts w:ascii="Arial" w:eastAsia="Times New Roman" w:hAnsi="Arial" w:cs="Arial"/>
          <w:iCs w:val="0"/>
          <w:noProof/>
          <w:szCs w:val="20"/>
        </w:rPr>
        <w:t>18</w:t>
      </w:r>
      <w:r w:rsidRPr="00B63093">
        <w:rPr>
          <w:rFonts w:ascii="Arial" w:eastAsia="Times New Roman" w:hAnsi="Arial" w:cs="Arial"/>
          <w:i/>
          <w:iCs w:val="0"/>
          <w:szCs w:val="20"/>
        </w:rPr>
        <w:fldChar w:fldCharType="end"/>
      </w:r>
      <w:r w:rsidRPr="00B63093">
        <w:rPr>
          <w:rFonts w:ascii="Arial" w:eastAsia="Times New Roman" w:hAnsi="Arial" w:cs="Arial"/>
          <w:iCs w:val="0"/>
          <w:szCs w:val="20"/>
        </w:rPr>
        <w:t>. Список групп в AD</w:t>
      </w:r>
      <w:r>
        <w:rPr>
          <w:rFonts w:ascii="Arial" w:eastAsia="Times New Roman" w:hAnsi="Arial" w:cs="Arial"/>
          <w:iCs w:val="0"/>
          <w:szCs w:val="20"/>
        </w:rPr>
        <w:t xml:space="preserve"> (для </w:t>
      </w:r>
      <w:r w:rsidR="00B71EBA">
        <w:rPr>
          <w:rFonts w:ascii="Arial" w:eastAsia="Times New Roman" w:hAnsi="Arial" w:cs="Arial"/>
          <w:iCs w:val="0"/>
          <w:szCs w:val="20"/>
          <w:lang w:val="en-US"/>
        </w:rPr>
        <w:t>UAT</w:t>
      </w:r>
      <w:r w:rsidR="00B71EBA">
        <w:rPr>
          <w:rFonts w:ascii="Arial" w:eastAsia="Times New Roman" w:hAnsi="Arial" w:cs="Arial"/>
          <w:iCs w:val="0"/>
          <w:szCs w:val="20"/>
        </w:rPr>
        <w:t xml:space="preserve"> </w:t>
      </w:r>
      <w:r>
        <w:rPr>
          <w:rFonts w:ascii="Arial" w:eastAsia="Times New Roman" w:hAnsi="Arial" w:cs="Arial"/>
          <w:iCs w:val="0"/>
          <w:szCs w:val="20"/>
        </w:rPr>
        <w:t>ландшафта)</w:t>
      </w:r>
    </w:p>
    <w:tbl>
      <w:tblPr>
        <w:tblW w:w="5091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1700"/>
        <w:gridCol w:w="1870"/>
        <w:gridCol w:w="3352"/>
        <w:gridCol w:w="2031"/>
      </w:tblGrid>
      <w:tr w:rsidR="002F6F8B" w:rsidRPr="009F16CF" w14:paraId="7F27B906" w14:textId="77777777" w:rsidTr="004C7E00">
        <w:trPr>
          <w:trHeight w:val="300"/>
          <w:tblHeader/>
          <w:tblCellSpacing w:w="0" w:type="dxa"/>
        </w:trPr>
        <w:tc>
          <w:tcPr>
            <w:tcW w:w="433" w:type="pct"/>
            <w:shd w:val="clear" w:color="auto" w:fill="0070C0"/>
            <w:vAlign w:val="center"/>
            <w:hideMark/>
          </w:tcPr>
          <w:p w14:paraId="1C8F38CF" w14:textId="77777777" w:rsidR="002F6F8B" w:rsidRPr="00B63093" w:rsidRDefault="002F6F8B" w:rsidP="00C21CB4">
            <w:pPr>
              <w:spacing w:after="0"/>
              <w:ind w:firstLine="0"/>
              <w:rPr>
                <w:rFonts w:eastAsia="Times New Roman" w:cs="Arial"/>
                <w:b/>
                <w:lang w:val="en-US"/>
              </w:rPr>
            </w:pPr>
            <w:r w:rsidRPr="00B63093">
              <w:rPr>
                <w:rFonts w:eastAsia="Times New Roman" w:cs="Arial"/>
                <w:b/>
                <w:bCs/>
                <w:color w:val="FFFFFF"/>
                <w:lang w:val="en-US"/>
              </w:rPr>
              <w:t>№</w:t>
            </w:r>
          </w:p>
        </w:tc>
        <w:tc>
          <w:tcPr>
            <w:tcW w:w="866" w:type="pct"/>
            <w:shd w:val="clear" w:color="auto" w:fill="0070C0"/>
            <w:vAlign w:val="center"/>
            <w:hideMark/>
          </w:tcPr>
          <w:p w14:paraId="3D832A13" w14:textId="77777777" w:rsidR="002F6F8B" w:rsidRPr="00B63093" w:rsidRDefault="002F6F8B" w:rsidP="00C21CB4">
            <w:pPr>
              <w:spacing w:after="0"/>
              <w:ind w:firstLine="0"/>
              <w:jc w:val="center"/>
              <w:rPr>
                <w:rFonts w:eastAsia="Times New Roman" w:cs="Arial"/>
                <w:b/>
                <w:lang w:val="en-US"/>
              </w:rPr>
            </w:pPr>
            <w:r w:rsidRPr="00B63093">
              <w:rPr>
                <w:rFonts w:eastAsia="Times New Roman" w:cs="Arial"/>
                <w:b/>
                <w:bCs/>
                <w:color w:val="FFFFFF"/>
                <w:lang w:val="en-US"/>
              </w:rPr>
              <w:t>Системная роль</w:t>
            </w:r>
          </w:p>
        </w:tc>
        <w:tc>
          <w:tcPr>
            <w:tcW w:w="954" w:type="pct"/>
            <w:shd w:val="clear" w:color="auto" w:fill="0070C0"/>
            <w:vAlign w:val="center"/>
            <w:hideMark/>
          </w:tcPr>
          <w:p w14:paraId="6BF202AD" w14:textId="77777777" w:rsidR="002F6F8B" w:rsidRPr="00B63093" w:rsidRDefault="002F6F8B" w:rsidP="00C21CB4">
            <w:pPr>
              <w:spacing w:after="0"/>
              <w:ind w:firstLine="0"/>
              <w:jc w:val="center"/>
              <w:rPr>
                <w:rFonts w:eastAsia="Times New Roman" w:cs="Arial"/>
                <w:b/>
                <w:lang w:val="en-US"/>
              </w:rPr>
            </w:pPr>
            <w:r w:rsidRPr="00B63093">
              <w:rPr>
                <w:rFonts w:eastAsia="Times New Roman" w:cs="Arial"/>
                <w:b/>
                <w:bCs/>
                <w:color w:val="FFFFFF"/>
                <w:lang w:val="en-US"/>
              </w:rPr>
              <w:t>Описание</w:t>
            </w:r>
          </w:p>
        </w:tc>
        <w:tc>
          <w:tcPr>
            <w:tcW w:w="1710" w:type="pct"/>
            <w:shd w:val="clear" w:color="auto" w:fill="0070C0"/>
            <w:vAlign w:val="center"/>
            <w:hideMark/>
          </w:tcPr>
          <w:p w14:paraId="3E5D96A4" w14:textId="77777777" w:rsidR="002F6F8B" w:rsidRPr="00B63093" w:rsidRDefault="002F6F8B" w:rsidP="00C21CB4">
            <w:pPr>
              <w:spacing w:after="0"/>
              <w:ind w:firstLine="0"/>
              <w:jc w:val="center"/>
              <w:rPr>
                <w:rFonts w:eastAsia="Times New Roman" w:cs="Arial"/>
                <w:b/>
                <w:lang w:val="en-US"/>
              </w:rPr>
            </w:pPr>
            <w:r w:rsidRPr="00B63093">
              <w:rPr>
                <w:rFonts w:eastAsia="Times New Roman" w:cs="Arial"/>
                <w:b/>
                <w:bCs/>
                <w:color w:val="FFFFFF"/>
                <w:lang w:val="en-US"/>
              </w:rPr>
              <w:t>Размещение</w:t>
            </w:r>
          </w:p>
        </w:tc>
        <w:tc>
          <w:tcPr>
            <w:tcW w:w="1038" w:type="pct"/>
            <w:shd w:val="clear" w:color="auto" w:fill="0070C0"/>
            <w:vAlign w:val="center"/>
            <w:hideMark/>
          </w:tcPr>
          <w:p w14:paraId="2768EBB8" w14:textId="77777777" w:rsidR="002F6F8B" w:rsidRPr="00B63093" w:rsidRDefault="002F6F8B" w:rsidP="00C21CB4">
            <w:pPr>
              <w:spacing w:after="0"/>
              <w:ind w:firstLine="0"/>
              <w:jc w:val="center"/>
              <w:rPr>
                <w:rFonts w:eastAsia="Times New Roman" w:cs="Arial"/>
                <w:b/>
                <w:lang w:val="en-US"/>
              </w:rPr>
            </w:pPr>
            <w:r w:rsidRPr="00B63093">
              <w:rPr>
                <w:rFonts w:eastAsia="Times New Roman" w:cs="Arial"/>
                <w:b/>
                <w:bCs/>
                <w:color w:val="FFFFFF"/>
                <w:lang w:val="en-US"/>
              </w:rPr>
              <w:t>Имя объекта</w:t>
            </w:r>
          </w:p>
        </w:tc>
      </w:tr>
      <w:tr w:rsidR="002F6F8B" w:rsidRPr="006C3DC9" w14:paraId="01910D40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31F20A73" w14:textId="77777777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</w:rPr>
            </w:pPr>
          </w:p>
        </w:tc>
        <w:tc>
          <w:tcPr>
            <w:tcW w:w="867" w:type="pct"/>
            <w:vAlign w:val="center"/>
            <w:hideMark/>
          </w:tcPr>
          <w:p w14:paraId="2D87AD94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Пробоотборщик</w:t>
            </w:r>
          </w:p>
        </w:tc>
        <w:tc>
          <w:tcPr>
            <w:tcW w:w="954" w:type="pct"/>
            <w:vAlign w:val="center"/>
            <w:hideMark/>
          </w:tcPr>
          <w:p w14:paraId="491ACB66" w14:textId="5C0CDF26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Пробоотборщик</w:t>
            </w:r>
          </w:p>
        </w:tc>
        <w:tc>
          <w:tcPr>
            <w:tcW w:w="1710" w:type="pct"/>
            <w:vAlign w:val="center"/>
            <w:hideMark/>
          </w:tcPr>
          <w:p w14:paraId="23F9F095" w14:textId="31E92339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274CFC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468F4684" w14:textId="00219FB1" w:rsidR="002F6F8B" w:rsidRPr="00AC3BD0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DITAT-LIMS-LabUsers-Sampler_gldk</w:t>
            </w:r>
          </w:p>
        </w:tc>
      </w:tr>
      <w:tr w:rsidR="002F6F8B" w:rsidRPr="006C3DC9" w14:paraId="66EC21B6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34B5F4D1" w14:textId="0F47D7A0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437DC1FB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Лаборант (4, 5 разряд), Машинист моторных установок</w:t>
            </w:r>
          </w:p>
        </w:tc>
        <w:tc>
          <w:tcPr>
            <w:tcW w:w="954" w:type="pct"/>
            <w:vAlign w:val="center"/>
            <w:hideMark/>
          </w:tcPr>
          <w:p w14:paraId="4A87872C" w14:textId="77777777" w:rsid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color w:val="000000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</w:p>
          <w:p w14:paraId="4C5981FE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Лаборант (4, 5 разряд), Машинист моторных установок</w:t>
            </w:r>
          </w:p>
        </w:tc>
        <w:tc>
          <w:tcPr>
            <w:tcW w:w="1710" w:type="pct"/>
            <w:vAlign w:val="center"/>
            <w:hideMark/>
          </w:tcPr>
          <w:p w14:paraId="20DCD367" w14:textId="0B3534F0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52A6DFFF" w14:textId="5AC597A7" w:rsidR="002F6F8B" w:rsidRPr="007408A9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DITAT-LIMS-LabUsers-LabAssistant_gldk</w:t>
            </w:r>
          </w:p>
        </w:tc>
      </w:tr>
      <w:tr w:rsidR="002F6F8B" w:rsidRPr="006C3DC9" w14:paraId="387CBAE5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0BD6286C" w14:textId="5227CF32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31D980E4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Инженер</w:t>
            </w:r>
          </w:p>
        </w:tc>
        <w:tc>
          <w:tcPr>
            <w:tcW w:w="954" w:type="pct"/>
            <w:vAlign w:val="center"/>
            <w:hideMark/>
          </w:tcPr>
          <w:p w14:paraId="00327383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Инженер</w:t>
            </w:r>
          </w:p>
        </w:tc>
        <w:tc>
          <w:tcPr>
            <w:tcW w:w="1710" w:type="pct"/>
            <w:vAlign w:val="center"/>
            <w:hideMark/>
          </w:tcPr>
          <w:p w14:paraId="2A862369" w14:textId="133CA239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77093D2C" w14:textId="66B870C6" w:rsidR="002F6F8B" w:rsidRP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DITAT-LIMS-LabUsers-Engineer_gldk</w:t>
            </w:r>
          </w:p>
        </w:tc>
      </w:tr>
      <w:tr w:rsidR="002F6F8B" w:rsidRPr="006C3DC9" w14:paraId="10801BDE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241AAB0D" w14:textId="5C44823C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2E20CC9E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Техник-лаборант</w:t>
            </w:r>
          </w:p>
        </w:tc>
        <w:tc>
          <w:tcPr>
            <w:tcW w:w="954" w:type="pct"/>
            <w:vAlign w:val="center"/>
            <w:hideMark/>
          </w:tcPr>
          <w:p w14:paraId="3B569A66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Техник-лаборант</w:t>
            </w:r>
          </w:p>
        </w:tc>
        <w:tc>
          <w:tcPr>
            <w:tcW w:w="1710" w:type="pct"/>
            <w:vAlign w:val="center"/>
            <w:hideMark/>
          </w:tcPr>
          <w:p w14:paraId="046DFC19" w14:textId="18281FAE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0A6CF1AC" w14:textId="2F2A6694" w:rsidR="002F6F8B" w:rsidRP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DITAT-LIMS-LabUsers-LabTech_gldk</w:t>
            </w:r>
          </w:p>
        </w:tc>
      </w:tr>
      <w:tr w:rsidR="002F6F8B" w:rsidRPr="006C3DC9" w14:paraId="05AD6B42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1DB9D8F6" w14:textId="4B45262A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7DC50984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Главный специалист</w:t>
            </w:r>
          </w:p>
        </w:tc>
        <w:tc>
          <w:tcPr>
            <w:tcW w:w="954" w:type="pct"/>
            <w:vAlign w:val="center"/>
            <w:hideMark/>
          </w:tcPr>
          <w:p w14:paraId="0B0AF6FB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Главный специалист</w:t>
            </w:r>
          </w:p>
        </w:tc>
        <w:tc>
          <w:tcPr>
            <w:tcW w:w="1710" w:type="pct"/>
            <w:vAlign w:val="center"/>
            <w:hideMark/>
          </w:tcPr>
          <w:p w14:paraId="3EB1AF8F" w14:textId="565407D0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41A8D984" w14:textId="17FE7E50" w:rsidR="002F6F8B" w:rsidRP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DITAT-LIMS-LabUsers-Expert_gldk</w:t>
            </w:r>
          </w:p>
        </w:tc>
      </w:tr>
      <w:tr w:rsidR="002F6F8B" w:rsidRPr="006C3DC9" w14:paraId="1B43FA49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68F86F55" w14:textId="36D60874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1DD3FE1A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Начальник лаборатории</w:t>
            </w:r>
          </w:p>
        </w:tc>
        <w:tc>
          <w:tcPr>
            <w:tcW w:w="954" w:type="pct"/>
            <w:vAlign w:val="center"/>
            <w:hideMark/>
          </w:tcPr>
          <w:p w14:paraId="68C7E656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Начальник лаборатории</w:t>
            </w:r>
          </w:p>
        </w:tc>
        <w:tc>
          <w:tcPr>
            <w:tcW w:w="1710" w:type="pct"/>
            <w:vAlign w:val="center"/>
            <w:hideMark/>
          </w:tcPr>
          <w:p w14:paraId="57DC689A" w14:textId="70BC99D7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3DA5C359" w14:textId="5B43C475" w:rsidR="002F6F8B" w:rsidRP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DITAT-LIMS-LabUsers-LabSupervisor_gldk</w:t>
            </w:r>
          </w:p>
        </w:tc>
      </w:tr>
      <w:tr w:rsidR="002F6F8B" w:rsidRPr="006C3DC9" w14:paraId="333660FA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19E58AE7" w14:textId="4C0F12E5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160E853B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Внутренние заказчики, аудиторы</w:t>
            </w:r>
          </w:p>
        </w:tc>
        <w:tc>
          <w:tcPr>
            <w:tcW w:w="954" w:type="pct"/>
            <w:vAlign w:val="center"/>
            <w:hideMark/>
          </w:tcPr>
          <w:p w14:paraId="4619DC95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Внутренние заказчики, аудиторы</w:t>
            </w:r>
          </w:p>
        </w:tc>
        <w:tc>
          <w:tcPr>
            <w:tcW w:w="1710" w:type="pct"/>
            <w:vAlign w:val="center"/>
            <w:hideMark/>
          </w:tcPr>
          <w:p w14:paraId="69302A26" w14:textId="16FF16F9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77CDF4D4" w14:textId="6336C409" w:rsidR="002F6F8B" w:rsidRP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DITAT-LIMS-LabUsers-Auditors_gldk</w:t>
            </w:r>
          </w:p>
        </w:tc>
      </w:tr>
      <w:tr w:rsidR="002F6F8B" w:rsidRPr="006C3DC9" w14:paraId="2983E548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48332951" w14:textId="7954C357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6DC4E1BD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Эксперт-методолог</w:t>
            </w:r>
          </w:p>
        </w:tc>
        <w:tc>
          <w:tcPr>
            <w:tcW w:w="954" w:type="pct"/>
            <w:vAlign w:val="center"/>
            <w:hideMark/>
          </w:tcPr>
          <w:p w14:paraId="3514FD48" w14:textId="77777777" w:rsid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color w:val="000000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</w:p>
          <w:p w14:paraId="0145831C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Эксперт-методолог</w:t>
            </w:r>
          </w:p>
        </w:tc>
        <w:tc>
          <w:tcPr>
            <w:tcW w:w="1710" w:type="pct"/>
            <w:vAlign w:val="center"/>
            <w:hideMark/>
          </w:tcPr>
          <w:p w14:paraId="62C37561" w14:textId="5320FF29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7F7AEA85" w14:textId="1F2E446D" w:rsidR="002F6F8B" w:rsidRP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DITAT-LIMS-LabUsers-Methodologist_gldk</w:t>
            </w:r>
          </w:p>
        </w:tc>
      </w:tr>
      <w:tr w:rsidR="002F6F8B" w:rsidRPr="006C3DC9" w14:paraId="08616102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43FFC376" w14:textId="43D6CCE0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45FA6A92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Менеджер по качеству</w:t>
            </w:r>
          </w:p>
        </w:tc>
        <w:tc>
          <w:tcPr>
            <w:tcW w:w="954" w:type="pct"/>
            <w:vAlign w:val="center"/>
            <w:hideMark/>
          </w:tcPr>
          <w:p w14:paraId="32D741AD" w14:textId="77777777" w:rsid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color w:val="000000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</w:p>
          <w:p w14:paraId="06FF4D23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Менеджер по качеству</w:t>
            </w:r>
          </w:p>
        </w:tc>
        <w:tc>
          <w:tcPr>
            <w:tcW w:w="1710" w:type="pct"/>
            <w:vAlign w:val="center"/>
            <w:hideMark/>
          </w:tcPr>
          <w:p w14:paraId="0B3EEF8A" w14:textId="33E9A448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087840FA" w14:textId="27CEE1A8" w:rsidR="002F6F8B" w:rsidRP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DITAT-LIMS-LabUsers-QA_gldk</w:t>
            </w:r>
          </w:p>
        </w:tc>
      </w:tr>
      <w:tr w:rsidR="002F6F8B" w:rsidRPr="006C3DC9" w14:paraId="1023AE2E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1AD34752" w14:textId="227E9959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3663D41B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Специалист управления по организации испытаний/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исследований</w:t>
            </w:r>
          </w:p>
        </w:tc>
        <w:tc>
          <w:tcPr>
            <w:tcW w:w="954" w:type="pct"/>
            <w:vAlign w:val="center"/>
            <w:hideMark/>
          </w:tcPr>
          <w:p w14:paraId="2ECCD5F1" w14:textId="77777777" w:rsid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color w:val="000000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</w:p>
          <w:p w14:paraId="033858FE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Специалист управления по организации испытаний/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исследований</w:t>
            </w:r>
          </w:p>
        </w:tc>
        <w:tc>
          <w:tcPr>
            <w:tcW w:w="1710" w:type="pct"/>
            <w:vAlign w:val="center"/>
            <w:hideMark/>
          </w:tcPr>
          <w:p w14:paraId="23BAC4F8" w14:textId="25503693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4F231684" w14:textId="76B0B33C" w:rsidR="002F6F8B" w:rsidRP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DITAT-LIMS-LabUsers-LabResearcher_gldk</w:t>
            </w:r>
          </w:p>
        </w:tc>
      </w:tr>
      <w:tr w:rsidR="002F6F8B" w:rsidRPr="006C3DC9" w14:paraId="4929B0BA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43DDE796" w14:textId="6DCDBB5A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330A4D45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Специалист поддержки ЛИМС</w:t>
            </w:r>
          </w:p>
        </w:tc>
        <w:tc>
          <w:tcPr>
            <w:tcW w:w="954" w:type="pct"/>
            <w:vAlign w:val="center"/>
            <w:hideMark/>
          </w:tcPr>
          <w:p w14:paraId="2D43197F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Специалист поддержки ЛИМС</w:t>
            </w:r>
          </w:p>
        </w:tc>
        <w:tc>
          <w:tcPr>
            <w:tcW w:w="1710" w:type="pct"/>
            <w:vAlign w:val="center"/>
            <w:hideMark/>
          </w:tcPr>
          <w:p w14:paraId="0235F748" w14:textId="114A65C5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6B5C25F9" w14:textId="68C6D58E" w:rsidR="002F6F8B" w:rsidRP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DITAT-LIMS-LabUsers-LIMSTech_gldk</w:t>
            </w:r>
          </w:p>
        </w:tc>
      </w:tr>
      <w:tr w:rsidR="002F6F8B" w:rsidRPr="006C3DC9" w14:paraId="315DDB1F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5F6DB64C" w14:textId="08996B9A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0EF75C93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Аудитор ИБ</w:t>
            </w:r>
          </w:p>
        </w:tc>
        <w:tc>
          <w:tcPr>
            <w:tcW w:w="954" w:type="pct"/>
            <w:vAlign w:val="center"/>
            <w:hideMark/>
          </w:tcPr>
          <w:p w14:paraId="42A73A82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Аудитор ИБ</w:t>
            </w:r>
          </w:p>
        </w:tc>
        <w:tc>
          <w:tcPr>
            <w:tcW w:w="1710" w:type="pct"/>
            <w:vAlign w:val="center"/>
            <w:hideMark/>
          </w:tcPr>
          <w:p w14:paraId="247C7587" w14:textId="74E91D8F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55B58FE3" w14:textId="0303930C" w:rsidR="002F6F8B" w:rsidRPr="002F6F8B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DITAT-LIMS-LabUsers-Auditor_gldk</w:t>
            </w:r>
          </w:p>
        </w:tc>
      </w:tr>
      <w:tr w:rsidR="002F6F8B" w:rsidRPr="006C3DC9" w14:paraId="077976DD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78ABFE10" w14:textId="00C1A8D3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793EA8CA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Куратор</w:t>
            </w:r>
          </w:p>
        </w:tc>
        <w:tc>
          <w:tcPr>
            <w:tcW w:w="954" w:type="pct"/>
            <w:vAlign w:val="center"/>
            <w:hideMark/>
          </w:tcPr>
          <w:p w14:paraId="73DE4CAF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Куратор</w:t>
            </w:r>
          </w:p>
        </w:tc>
        <w:tc>
          <w:tcPr>
            <w:tcW w:w="1710" w:type="pct"/>
            <w:vAlign w:val="center"/>
            <w:hideMark/>
          </w:tcPr>
          <w:p w14:paraId="3230C6CB" w14:textId="190097BB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14471EE8" w14:textId="459D6609" w:rsidR="002F6F8B" w:rsidRPr="002F6F8B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DITAT-LIMS-LabUsers-Tutor_gldk</w:t>
            </w:r>
          </w:p>
        </w:tc>
      </w:tr>
      <w:tr w:rsidR="002F6F8B" w:rsidRPr="006C3DC9" w14:paraId="60D203AC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59D1A1D3" w14:textId="20764AC5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5A39F591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Стажер</w:t>
            </w:r>
          </w:p>
        </w:tc>
        <w:tc>
          <w:tcPr>
            <w:tcW w:w="954" w:type="pct"/>
            <w:vAlign w:val="center"/>
            <w:hideMark/>
          </w:tcPr>
          <w:p w14:paraId="7C8E9450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Стажер</w:t>
            </w:r>
          </w:p>
        </w:tc>
        <w:tc>
          <w:tcPr>
            <w:tcW w:w="1710" w:type="pct"/>
            <w:vAlign w:val="center"/>
            <w:hideMark/>
          </w:tcPr>
          <w:p w14:paraId="04DCBCB3" w14:textId="46C9A2F2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233FC76A" w14:textId="0274F7ED" w:rsidR="002F6F8B" w:rsidRPr="000C7578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DITAT-LIMS-LabUsers-Intern_gldk</w:t>
            </w:r>
          </w:p>
        </w:tc>
      </w:tr>
      <w:tr w:rsidR="002F6F8B" w:rsidRPr="006C3DC9" w14:paraId="7492485E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73E3D957" w14:textId="751F302C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0715C21D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proofErr w:type="gramStart"/>
            <w:r w:rsidRPr="007A4DA7">
              <w:rPr>
                <w:rFonts w:eastAsia="Times New Roman" w:cs="Arial"/>
                <w:color w:val="000000"/>
              </w:rPr>
              <w:t>Администра</w:t>
            </w:r>
            <w:r>
              <w:rPr>
                <w:rFonts w:eastAsia="Times New Roman" w:cs="Arial"/>
                <w:color w:val="000000"/>
              </w:rPr>
              <w:t>-</w:t>
            </w:r>
            <w:r w:rsidRPr="007A4DA7">
              <w:rPr>
                <w:rFonts w:eastAsia="Times New Roman" w:cs="Arial"/>
                <w:color w:val="000000"/>
              </w:rPr>
              <w:t>тор</w:t>
            </w:r>
            <w:proofErr w:type="gramEnd"/>
            <w:r w:rsidRPr="007A4DA7">
              <w:rPr>
                <w:rFonts w:eastAsia="Times New Roman" w:cs="Arial"/>
                <w:color w:val="000000"/>
              </w:rPr>
              <w:t xml:space="preserve"> КЦ</w:t>
            </w:r>
          </w:p>
        </w:tc>
        <w:tc>
          <w:tcPr>
            <w:tcW w:w="954" w:type="pct"/>
            <w:vAlign w:val="center"/>
            <w:hideMark/>
          </w:tcPr>
          <w:p w14:paraId="68C48E67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Администратор КЦ</w:t>
            </w:r>
          </w:p>
        </w:tc>
        <w:tc>
          <w:tcPr>
            <w:tcW w:w="1710" w:type="pct"/>
            <w:vAlign w:val="center"/>
            <w:hideMark/>
          </w:tcPr>
          <w:p w14:paraId="5797E447" w14:textId="407CF8BA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791D4FFB" w14:textId="3291FF24" w:rsidR="002F6F8B" w:rsidRPr="002F6F8B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DITAT-LIMS-TenantUser-Admin_gldk</w:t>
            </w:r>
          </w:p>
        </w:tc>
      </w:tr>
      <w:tr w:rsidR="002F6F8B" w:rsidRPr="006C3DC9" w14:paraId="2BD3B8A1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2AEF257A" w14:textId="4887EDB3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337D7F61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proofErr w:type="gramStart"/>
            <w:r w:rsidRPr="007A4DA7">
              <w:rPr>
                <w:rFonts w:eastAsia="Times New Roman" w:cs="Arial"/>
                <w:color w:val="000000"/>
              </w:rPr>
              <w:t>Администра</w:t>
            </w:r>
            <w:r>
              <w:rPr>
                <w:rFonts w:eastAsia="Times New Roman" w:cs="Arial"/>
                <w:color w:val="000000"/>
              </w:rPr>
              <w:t>-</w:t>
            </w:r>
            <w:r w:rsidRPr="007A4DA7">
              <w:rPr>
                <w:rFonts w:eastAsia="Times New Roman" w:cs="Arial"/>
                <w:color w:val="000000"/>
              </w:rPr>
              <w:t>тор</w:t>
            </w:r>
            <w:proofErr w:type="gramEnd"/>
            <w:r w:rsidRPr="007A4DA7">
              <w:rPr>
                <w:rFonts w:eastAsia="Times New Roman" w:cs="Arial"/>
                <w:color w:val="000000"/>
              </w:rPr>
              <w:t xml:space="preserve"> ДО</w:t>
            </w:r>
          </w:p>
        </w:tc>
        <w:tc>
          <w:tcPr>
            <w:tcW w:w="954" w:type="pct"/>
            <w:vAlign w:val="center"/>
            <w:hideMark/>
          </w:tcPr>
          <w:p w14:paraId="708C7FB5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Администратор ДО</w:t>
            </w:r>
          </w:p>
        </w:tc>
        <w:tc>
          <w:tcPr>
            <w:tcW w:w="1710" w:type="pct"/>
            <w:vAlign w:val="center"/>
            <w:hideMark/>
          </w:tcPr>
          <w:p w14:paraId="590C29EE" w14:textId="155ED71B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42B16DF2" w14:textId="64534CC4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DITAT-LIMS-TenantUser-CompanyAdmin_gldk</w:t>
            </w:r>
          </w:p>
        </w:tc>
      </w:tr>
      <w:tr w:rsidR="002F6F8B" w:rsidRPr="006C3DC9" w14:paraId="30277F41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745EB88D" w14:textId="21B6C8DE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70DADEAC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Пользова</w:t>
            </w:r>
            <w:r>
              <w:rPr>
                <w:rFonts w:eastAsia="Times New Roman" w:cs="Arial"/>
                <w:color w:val="000000"/>
              </w:rPr>
              <w:t>-</w:t>
            </w:r>
            <w:r w:rsidRPr="007A4DA7">
              <w:rPr>
                <w:rFonts w:eastAsia="Times New Roman" w:cs="Arial"/>
                <w:color w:val="000000"/>
              </w:rPr>
              <w:t>тель ДО</w:t>
            </w:r>
          </w:p>
        </w:tc>
        <w:tc>
          <w:tcPr>
            <w:tcW w:w="954" w:type="pct"/>
            <w:vAlign w:val="center"/>
            <w:hideMark/>
          </w:tcPr>
          <w:p w14:paraId="179D6A97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 Пользователь ДО</w:t>
            </w:r>
          </w:p>
        </w:tc>
        <w:tc>
          <w:tcPr>
            <w:tcW w:w="1710" w:type="pct"/>
            <w:vAlign w:val="center"/>
            <w:hideMark/>
          </w:tcPr>
          <w:p w14:paraId="0D0EF14F" w14:textId="726EF0FC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114C1DFF" w14:textId="39AAF2A6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DITAT-LIMS-TenantUser-CompanyUser_gldk</w:t>
            </w:r>
          </w:p>
        </w:tc>
      </w:tr>
      <w:tr w:rsidR="002F6F8B" w:rsidRPr="006C3DC9" w14:paraId="3F6E6B63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76499C41" w14:textId="7C44A225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00FC59EF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proofErr w:type="gramStart"/>
            <w:r w:rsidRPr="007A4DA7">
              <w:rPr>
                <w:rFonts w:eastAsia="Times New Roman" w:cs="Arial"/>
                <w:color w:val="000000"/>
              </w:rPr>
              <w:t>Администра</w:t>
            </w:r>
            <w:r>
              <w:rPr>
                <w:rFonts w:eastAsia="Times New Roman" w:cs="Arial"/>
                <w:color w:val="000000"/>
              </w:rPr>
              <w:t>-</w:t>
            </w:r>
            <w:r w:rsidRPr="007A4DA7">
              <w:rPr>
                <w:rFonts w:eastAsia="Times New Roman" w:cs="Arial"/>
                <w:color w:val="000000"/>
              </w:rPr>
              <w:t>тор</w:t>
            </w:r>
            <w:proofErr w:type="gramEnd"/>
            <w:r w:rsidRPr="007A4DA7">
              <w:rPr>
                <w:rFonts w:eastAsia="Times New Roman" w:cs="Arial"/>
                <w:color w:val="000000"/>
              </w:rPr>
              <w:t xml:space="preserve"> приложения (ЛИМС)</w:t>
            </w:r>
          </w:p>
        </w:tc>
        <w:tc>
          <w:tcPr>
            <w:tcW w:w="954" w:type="pct"/>
            <w:vAlign w:val="center"/>
            <w:hideMark/>
          </w:tcPr>
          <w:p w14:paraId="6C12E416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Администратор приложения (ЛИМС)</w:t>
            </w:r>
          </w:p>
        </w:tc>
        <w:tc>
          <w:tcPr>
            <w:tcW w:w="1710" w:type="pct"/>
            <w:vAlign w:val="center"/>
            <w:hideMark/>
          </w:tcPr>
          <w:p w14:paraId="2BC51E06" w14:textId="251FED02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441D9F20" w14:textId="17DB186E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DITAT-LIMS-TenantUser-LIMSAdmin_gldk</w:t>
            </w:r>
          </w:p>
        </w:tc>
      </w:tr>
      <w:tr w:rsidR="002F6F8B" w:rsidRPr="006C3DC9" w14:paraId="6C7831E3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0A1A89DD" w14:textId="700D59CD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37278F0B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Пользователь приложения (ЛИМС)</w:t>
            </w:r>
          </w:p>
        </w:tc>
        <w:tc>
          <w:tcPr>
            <w:tcW w:w="954" w:type="pct"/>
            <w:vAlign w:val="center"/>
            <w:hideMark/>
          </w:tcPr>
          <w:p w14:paraId="03A775D6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ИЛ НБ «Гладкое»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Пользователь приложения (ЛИМС)</w:t>
            </w:r>
          </w:p>
        </w:tc>
        <w:tc>
          <w:tcPr>
            <w:tcW w:w="1710" w:type="pct"/>
            <w:vAlign w:val="center"/>
            <w:hideMark/>
          </w:tcPr>
          <w:p w14:paraId="4A60483E" w14:textId="54D42A23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6AC04086" w14:textId="31241AAF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DITAT-LIMS-TenantUser-LIMSUser_gldk</w:t>
            </w:r>
          </w:p>
        </w:tc>
      </w:tr>
      <w:tr w:rsidR="002F6F8B" w:rsidRPr="006C3DC9" w14:paraId="164820D7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5A1ED02B" w14:textId="77777777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6B24E174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Пробоотборщик</w:t>
            </w:r>
          </w:p>
        </w:tc>
        <w:tc>
          <w:tcPr>
            <w:tcW w:w="954" w:type="pct"/>
            <w:vAlign w:val="center"/>
            <w:hideMark/>
          </w:tcPr>
          <w:p w14:paraId="00EA0532" w14:textId="74D98E6B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 Пробоотборщик</w:t>
            </w:r>
          </w:p>
        </w:tc>
        <w:tc>
          <w:tcPr>
            <w:tcW w:w="1710" w:type="pct"/>
            <w:vAlign w:val="center"/>
            <w:hideMark/>
          </w:tcPr>
          <w:p w14:paraId="2CD611ED" w14:textId="6A615455" w:rsidR="002F6F8B" w:rsidRPr="000C7578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B71EB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2B7A84DF" w14:textId="6504A3B3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DITAT-LIMS-LabUsers-Sampler_geos</w:t>
            </w:r>
          </w:p>
        </w:tc>
      </w:tr>
      <w:tr w:rsidR="002F6F8B" w:rsidRPr="006C3DC9" w14:paraId="727F4C21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68208E50" w14:textId="4B3B111F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44009015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Лаборант (4, 5 разряд), Машинист моторных установок</w:t>
            </w:r>
          </w:p>
        </w:tc>
        <w:tc>
          <w:tcPr>
            <w:tcW w:w="954" w:type="pct"/>
            <w:vAlign w:val="center"/>
            <w:hideMark/>
          </w:tcPr>
          <w:p w14:paraId="64A43EE8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 Лаборант (4, 5 разряд), Машинист моторных установок</w:t>
            </w:r>
          </w:p>
        </w:tc>
        <w:tc>
          <w:tcPr>
            <w:tcW w:w="1710" w:type="pct"/>
            <w:vAlign w:val="center"/>
            <w:hideMark/>
          </w:tcPr>
          <w:p w14:paraId="0C0E3CDA" w14:textId="32ED35FE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274CFC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19412042" w14:textId="380EB6D2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DITAT-LIMS-LabUsers-LabAssistant_geos</w:t>
            </w:r>
          </w:p>
        </w:tc>
      </w:tr>
      <w:tr w:rsidR="002F6F8B" w:rsidRPr="006C3DC9" w14:paraId="36328BF1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18988B1F" w14:textId="340CB1A6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2F1DE4ED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Инженер</w:t>
            </w:r>
          </w:p>
        </w:tc>
        <w:tc>
          <w:tcPr>
            <w:tcW w:w="954" w:type="pct"/>
            <w:vAlign w:val="center"/>
            <w:hideMark/>
          </w:tcPr>
          <w:p w14:paraId="28E42893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Инженер</w:t>
            </w:r>
          </w:p>
        </w:tc>
        <w:tc>
          <w:tcPr>
            <w:tcW w:w="1710" w:type="pct"/>
            <w:vAlign w:val="center"/>
            <w:hideMark/>
          </w:tcPr>
          <w:p w14:paraId="53F54606" w14:textId="513D2771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274CFC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038C3DFC" w14:textId="3437A238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DITAT-LIMS-LabUsers-Engineer_geos</w:t>
            </w:r>
          </w:p>
        </w:tc>
      </w:tr>
      <w:tr w:rsidR="002F6F8B" w:rsidRPr="006C3DC9" w14:paraId="2A2E5F70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4C2F7A83" w14:textId="6607E98C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547BC4E3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Техник-лаборант</w:t>
            </w:r>
          </w:p>
        </w:tc>
        <w:tc>
          <w:tcPr>
            <w:tcW w:w="954" w:type="pct"/>
            <w:vAlign w:val="center"/>
            <w:hideMark/>
          </w:tcPr>
          <w:p w14:paraId="2B3D1561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Техник-лаборант</w:t>
            </w:r>
          </w:p>
        </w:tc>
        <w:tc>
          <w:tcPr>
            <w:tcW w:w="1710" w:type="pct"/>
            <w:vAlign w:val="center"/>
            <w:hideMark/>
          </w:tcPr>
          <w:p w14:paraId="6169E6B4" w14:textId="321EEF8C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274CFC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36C477A2" w14:textId="07536B41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DITAT-LIMS-LabUsers-LabTech_geos</w:t>
            </w:r>
          </w:p>
        </w:tc>
      </w:tr>
      <w:tr w:rsidR="002F6F8B" w:rsidRPr="006C3DC9" w14:paraId="2DDC5441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50102081" w14:textId="58977B32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15BBE662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Главный специалист</w:t>
            </w:r>
          </w:p>
        </w:tc>
        <w:tc>
          <w:tcPr>
            <w:tcW w:w="954" w:type="pct"/>
            <w:vAlign w:val="center"/>
            <w:hideMark/>
          </w:tcPr>
          <w:p w14:paraId="6481F832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Главный специалист</w:t>
            </w:r>
          </w:p>
        </w:tc>
        <w:tc>
          <w:tcPr>
            <w:tcW w:w="1710" w:type="pct"/>
            <w:vAlign w:val="center"/>
            <w:hideMark/>
          </w:tcPr>
          <w:p w14:paraId="691B71A6" w14:textId="67D88B00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274CFC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5CE3E530" w14:textId="70A3E93C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DITAT-LIMS-LabUsers-Expert_geos</w:t>
            </w:r>
          </w:p>
        </w:tc>
      </w:tr>
      <w:tr w:rsidR="002F6F8B" w:rsidRPr="006C3DC9" w14:paraId="596E1CCF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78991814" w14:textId="465E171D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243DA8A2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Начальник лаборатории</w:t>
            </w:r>
          </w:p>
        </w:tc>
        <w:tc>
          <w:tcPr>
            <w:tcW w:w="954" w:type="pct"/>
            <w:vAlign w:val="center"/>
            <w:hideMark/>
          </w:tcPr>
          <w:p w14:paraId="6C7B21F2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Начальник лаборатории</w:t>
            </w:r>
          </w:p>
        </w:tc>
        <w:tc>
          <w:tcPr>
            <w:tcW w:w="1710" w:type="pct"/>
            <w:vAlign w:val="center"/>
            <w:hideMark/>
          </w:tcPr>
          <w:p w14:paraId="4AD22B9D" w14:textId="7959613A" w:rsidR="002F6F8B" w:rsidRPr="002F6F8B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274CFC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7BDFF2AF" w14:textId="7E3062DE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DITAT-LIMS-LabUsers-LabSupervisor_geos</w:t>
            </w:r>
          </w:p>
        </w:tc>
      </w:tr>
      <w:tr w:rsidR="002F6F8B" w:rsidRPr="006C3DC9" w14:paraId="6FE48E88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70540724" w14:textId="22A9873B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62A2D707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Внутренние заказчики, аудиторы</w:t>
            </w:r>
          </w:p>
        </w:tc>
        <w:tc>
          <w:tcPr>
            <w:tcW w:w="954" w:type="pct"/>
            <w:vAlign w:val="center"/>
            <w:hideMark/>
          </w:tcPr>
          <w:p w14:paraId="1C201790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Внутренние заказчики, аудиторы</w:t>
            </w:r>
          </w:p>
        </w:tc>
        <w:tc>
          <w:tcPr>
            <w:tcW w:w="1710" w:type="pct"/>
            <w:vAlign w:val="center"/>
            <w:hideMark/>
          </w:tcPr>
          <w:p w14:paraId="1634B7FF" w14:textId="74F3F34A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274CFC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7F836C74" w14:textId="42AA8B88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DITAT-LIMS-LabUsers-Auditors_geos</w:t>
            </w:r>
          </w:p>
        </w:tc>
      </w:tr>
      <w:tr w:rsidR="002F6F8B" w:rsidRPr="006C3DC9" w14:paraId="2E994967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2E3CE2EE" w14:textId="5CB5B826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70DA911C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Эксперт-методолог</w:t>
            </w:r>
          </w:p>
        </w:tc>
        <w:tc>
          <w:tcPr>
            <w:tcW w:w="954" w:type="pct"/>
            <w:vAlign w:val="center"/>
            <w:hideMark/>
          </w:tcPr>
          <w:p w14:paraId="0BFDD869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Эксперт-методолог</w:t>
            </w:r>
          </w:p>
        </w:tc>
        <w:tc>
          <w:tcPr>
            <w:tcW w:w="1710" w:type="pct"/>
            <w:vAlign w:val="center"/>
            <w:hideMark/>
          </w:tcPr>
          <w:p w14:paraId="2463E3BA" w14:textId="4DC95C96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274CFC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27241729" w14:textId="5B81E845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DITAT-LIMS-LabUsers-Methodologist_geos</w:t>
            </w:r>
          </w:p>
        </w:tc>
      </w:tr>
      <w:tr w:rsidR="002F6F8B" w:rsidRPr="006C3DC9" w14:paraId="70B5E9EE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49A1AF29" w14:textId="42668237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5AC9A151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Менеджер по качеству</w:t>
            </w:r>
          </w:p>
        </w:tc>
        <w:tc>
          <w:tcPr>
            <w:tcW w:w="954" w:type="pct"/>
            <w:vAlign w:val="center"/>
            <w:hideMark/>
          </w:tcPr>
          <w:p w14:paraId="043E9013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Менеджер по качеству</w:t>
            </w:r>
          </w:p>
        </w:tc>
        <w:tc>
          <w:tcPr>
            <w:tcW w:w="1710" w:type="pct"/>
            <w:vAlign w:val="center"/>
            <w:hideMark/>
          </w:tcPr>
          <w:p w14:paraId="6F29CEBD" w14:textId="40F1C653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31ED1E73" w14:textId="4183DA18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DITAT-LIMS-LabUsers-QA_geos</w:t>
            </w:r>
          </w:p>
        </w:tc>
      </w:tr>
      <w:tr w:rsidR="002F6F8B" w:rsidRPr="006C3DC9" w14:paraId="414264D5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0DDC4C98" w14:textId="719E4DD8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577323E1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Специалист управления по организации испытаний/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исследований</w:t>
            </w:r>
          </w:p>
        </w:tc>
        <w:tc>
          <w:tcPr>
            <w:tcW w:w="954" w:type="pct"/>
            <w:vAlign w:val="center"/>
            <w:hideMark/>
          </w:tcPr>
          <w:p w14:paraId="77346592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Специалист управления по организации испытаний/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исследований</w:t>
            </w:r>
          </w:p>
        </w:tc>
        <w:tc>
          <w:tcPr>
            <w:tcW w:w="1710" w:type="pct"/>
            <w:vAlign w:val="center"/>
            <w:hideMark/>
          </w:tcPr>
          <w:p w14:paraId="30299564" w14:textId="16524435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4654E0D7" w14:textId="4EFE7971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DITAT-LIMS-LabUsers-LabResearcher_geos</w:t>
            </w:r>
          </w:p>
        </w:tc>
      </w:tr>
      <w:tr w:rsidR="002F6F8B" w:rsidRPr="006C3DC9" w14:paraId="5DB5D7BD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2B231938" w14:textId="611D5DD0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7C8B4B03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Специалист поддержки ЛИМС</w:t>
            </w:r>
          </w:p>
        </w:tc>
        <w:tc>
          <w:tcPr>
            <w:tcW w:w="954" w:type="pct"/>
            <w:vAlign w:val="center"/>
            <w:hideMark/>
          </w:tcPr>
          <w:p w14:paraId="06C9B1D9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Специалист поддержки ЛИМС</w:t>
            </w:r>
          </w:p>
        </w:tc>
        <w:tc>
          <w:tcPr>
            <w:tcW w:w="1710" w:type="pct"/>
            <w:vAlign w:val="center"/>
            <w:hideMark/>
          </w:tcPr>
          <w:p w14:paraId="02B879C6" w14:textId="4CF159A1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/Prod Газпром нефть/Groups/UNILIMS</w:t>
            </w:r>
            <w:r w:rsidR="0084456A" w:rsidRPr="00D0608B">
              <w:rPr>
                <w:rFonts w:eastAsia="Times New Roman" w:cs="Arial"/>
                <w:i/>
                <w:color w:val="000000"/>
                <w:lang w:val="en-US"/>
              </w:rPr>
              <w:t>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7A244D49" w14:textId="0BCFF125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DITAT-LIMS-LabUsers-LIMSTech_geos</w:t>
            </w:r>
          </w:p>
        </w:tc>
      </w:tr>
      <w:tr w:rsidR="002F6F8B" w:rsidRPr="006C3DC9" w14:paraId="68C84298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242265EC" w14:textId="3EA4E8A0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56ACD6AA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Аудитор ИБ</w:t>
            </w:r>
          </w:p>
        </w:tc>
        <w:tc>
          <w:tcPr>
            <w:tcW w:w="954" w:type="pct"/>
            <w:vAlign w:val="center"/>
            <w:hideMark/>
          </w:tcPr>
          <w:p w14:paraId="3FB41FFC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Аудитор ИБ</w:t>
            </w:r>
          </w:p>
        </w:tc>
        <w:tc>
          <w:tcPr>
            <w:tcW w:w="1710" w:type="pct"/>
            <w:vAlign w:val="center"/>
            <w:hideMark/>
          </w:tcPr>
          <w:p w14:paraId="7C3BD36C" w14:textId="6D0F67DD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1E2ABE03" w14:textId="3E3BDECE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DITAT-LIMS-LabUsers-Auditor_geos</w:t>
            </w:r>
          </w:p>
        </w:tc>
      </w:tr>
      <w:tr w:rsidR="002F6F8B" w:rsidRPr="006C3DC9" w14:paraId="18BEDFD2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65AFA253" w14:textId="577D29D3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1DF33394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Куратор</w:t>
            </w:r>
          </w:p>
        </w:tc>
        <w:tc>
          <w:tcPr>
            <w:tcW w:w="954" w:type="pct"/>
            <w:vAlign w:val="center"/>
            <w:hideMark/>
          </w:tcPr>
          <w:p w14:paraId="160E7E0C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Куратор</w:t>
            </w:r>
          </w:p>
        </w:tc>
        <w:tc>
          <w:tcPr>
            <w:tcW w:w="1710" w:type="pct"/>
            <w:vAlign w:val="center"/>
            <w:hideMark/>
          </w:tcPr>
          <w:p w14:paraId="45065E90" w14:textId="0310757C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206689BD" w14:textId="28A4AB81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DITAT-LIMS-LabUsers-Tutor_geos</w:t>
            </w:r>
          </w:p>
        </w:tc>
      </w:tr>
      <w:tr w:rsidR="002F6F8B" w:rsidRPr="006C3DC9" w14:paraId="3E5BD51C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6D9D2BB1" w14:textId="77BA6C79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41A20C2D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Стажер</w:t>
            </w:r>
          </w:p>
        </w:tc>
        <w:tc>
          <w:tcPr>
            <w:tcW w:w="954" w:type="pct"/>
            <w:vAlign w:val="center"/>
            <w:hideMark/>
          </w:tcPr>
          <w:p w14:paraId="00BA0354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Стажер</w:t>
            </w:r>
          </w:p>
        </w:tc>
        <w:tc>
          <w:tcPr>
            <w:tcW w:w="1710" w:type="pct"/>
            <w:vAlign w:val="center"/>
            <w:hideMark/>
          </w:tcPr>
          <w:p w14:paraId="7B1E4CFB" w14:textId="2977D49D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547C447A" w14:textId="4BFF5207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DITAT-LIMS-LabUsers-Intern_geos</w:t>
            </w:r>
          </w:p>
        </w:tc>
      </w:tr>
      <w:tr w:rsidR="002F6F8B" w:rsidRPr="006C3DC9" w14:paraId="14F6C017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640B7660" w14:textId="45E06295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26C92D99" w14:textId="3BC1FBE0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Администратор КЦ</w:t>
            </w:r>
          </w:p>
        </w:tc>
        <w:tc>
          <w:tcPr>
            <w:tcW w:w="954" w:type="pct"/>
            <w:vAlign w:val="center"/>
            <w:hideMark/>
          </w:tcPr>
          <w:p w14:paraId="0EE70F91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Администратор КЦ</w:t>
            </w:r>
          </w:p>
        </w:tc>
        <w:tc>
          <w:tcPr>
            <w:tcW w:w="1710" w:type="pct"/>
            <w:vAlign w:val="center"/>
            <w:hideMark/>
          </w:tcPr>
          <w:p w14:paraId="514CDE01" w14:textId="75245836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0CEDAC46" w14:textId="5BB18A37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DITAT-LIMS-TenantUser-Admin_geos</w:t>
            </w:r>
          </w:p>
        </w:tc>
      </w:tr>
      <w:tr w:rsidR="002F6F8B" w:rsidRPr="006C3DC9" w14:paraId="6DAE9297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5933F0D8" w14:textId="4C32B516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38AB7B0A" w14:textId="1BE88516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Администратор ДО</w:t>
            </w:r>
          </w:p>
        </w:tc>
        <w:tc>
          <w:tcPr>
            <w:tcW w:w="954" w:type="pct"/>
            <w:vAlign w:val="center"/>
            <w:hideMark/>
          </w:tcPr>
          <w:p w14:paraId="259C100B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Администратор ДО</w:t>
            </w:r>
          </w:p>
        </w:tc>
        <w:tc>
          <w:tcPr>
            <w:tcW w:w="1710" w:type="pct"/>
            <w:vAlign w:val="center"/>
            <w:hideMark/>
          </w:tcPr>
          <w:p w14:paraId="6F202E90" w14:textId="0E5903E9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40A74FD6" w14:textId="1DABDAC1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DITAT-LIMS-TenantUser-CompanyAdmin_geos</w:t>
            </w:r>
          </w:p>
        </w:tc>
      </w:tr>
      <w:tr w:rsidR="002F6F8B" w:rsidRPr="006C3DC9" w14:paraId="026C2AD3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5D3AA07E" w14:textId="5059E75B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2D2BE282" w14:textId="4246661F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Пользователь ДО</w:t>
            </w:r>
          </w:p>
        </w:tc>
        <w:tc>
          <w:tcPr>
            <w:tcW w:w="954" w:type="pct"/>
            <w:vAlign w:val="center"/>
            <w:hideMark/>
          </w:tcPr>
          <w:p w14:paraId="079D5BD0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Пользователь ДО</w:t>
            </w:r>
          </w:p>
        </w:tc>
        <w:tc>
          <w:tcPr>
            <w:tcW w:w="1710" w:type="pct"/>
            <w:vAlign w:val="center"/>
            <w:hideMark/>
          </w:tcPr>
          <w:p w14:paraId="3AD7F216" w14:textId="77777777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нефть/Groups/UNILIMS/Prod</w:t>
            </w:r>
          </w:p>
        </w:tc>
        <w:tc>
          <w:tcPr>
            <w:tcW w:w="1038" w:type="pct"/>
            <w:vAlign w:val="center"/>
            <w:hideMark/>
          </w:tcPr>
          <w:p w14:paraId="096F0053" w14:textId="78382579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DITAT-LIMS-TenantUser-CompanyUser_geos</w:t>
            </w:r>
          </w:p>
        </w:tc>
      </w:tr>
      <w:tr w:rsidR="002F6F8B" w:rsidRPr="006C3DC9" w14:paraId="6DA5D34B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0AB39CC0" w14:textId="240D6A26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279118CB" w14:textId="21C897E5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Администратор приложения (ЛИМС)</w:t>
            </w:r>
          </w:p>
        </w:tc>
        <w:tc>
          <w:tcPr>
            <w:tcW w:w="954" w:type="pct"/>
            <w:vAlign w:val="center"/>
            <w:hideMark/>
          </w:tcPr>
          <w:p w14:paraId="0470E035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Администратор приложения (ЛИМС)</w:t>
            </w:r>
          </w:p>
        </w:tc>
        <w:tc>
          <w:tcPr>
            <w:tcW w:w="1710" w:type="pct"/>
            <w:vAlign w:val="center"/>
            <w:hideMark/>
          </w:tcPr>
          <w:p w14:paraId="79560BE2" w14:textId="07F7B187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7512CF40" w14:textId="066CE24D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DITAT-LIMS-TenantUser-LIMSAdmin_geos</w:t>
            </w:r>
          </w:p>
        </w:tc>
      </w:tr>
      <w:tr w:rsidR="002F6F8B" w:rsidRPr="006C3DC9" w14:paraId="3E5DBA13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0DA7C6A1" w14:textId="31ADF059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787BD4FE" w14:textId="2777DD7F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Пользователь приложения (ЛИМС)</w:t>
            </w:r>
          </w:p>
        </w:tc>
        <w:tc>
          <w:tcPr>
            <w:tcW w:w="954" w:type="pct"/>
            <w:vAlign w:val="center"/>
            <w:hideMark/>
          </w:tcPr>
          <w:p w14:paraId="41A7118E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ИЦ «Геосфера»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Пользователь приложения (ЛИМС)</w:t>
            </w:r>
          </w:p>
        </w:tc>
        <w:tc>
          <w:tcPr>
            <w:tcW w:w="1710" w:type="pct"/>
            <w:vAlign w:val="center"/>
            <w:hideMark/>
          </w:tcPr>
          <w:p w14:paraId="41594309" w14:textId="44623E24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186D90EE" w14:textId="3EF1F917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DITAT-LIMS-TenantUser-LIMSUser_geos</w:t>
            </w:r>
          </w:p>
        </w:tc>
      </w:tr>
      <w:tr w:rsidR="002F6F8B" w:rsidRPr="006C3DC9" w14:paraId="61207D93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2CB84CE9" w14:textId="78EA572D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356B509A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Пробоотборщик</w:t>
            </w:r>
          </w:p>
        </w:tc>
        <w:tc>
          <w:tcPr>
            <w:tcW w:w="954" w:type="pct"/>
            <w:vAlign w:val="center"/>
            <w:hideMark/>
          </w:tcPr>
          <w:p w14:paraId="70FFE222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Пробоотборщик</w:t>
            </w:r>
          </w:p>
        </w:tc>
        <w:tc>
          <w:tcPr>
            <w:tcW w:w="1710" w:type="pct"/>
            <w:vAlign w:val="center"/>
            <w:hideMark/>
          </w:tcPr>
          <w:p w14:paraId="2393296A" w14:textId="77777777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нефть/Groups/UNILIMS/Prod</w:t>
            </w:r>
          </w:p>
        </w:tc>
        <w:tc>
          <w:tcPr>
            <w:tcW w:w="1038" w:type="pct"/>
            <w:vAlign w:val="center"/>
            <w:hideMark/>
          </w:tcPr>
          <w:p w14:paraId="5FA8931C" w14:textId="326CF499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DITAT-LIMS-LabUsers-Sampler_tazv</w:t>
            </w:r>
          </w:p>
        </w:tc>
      </w:tr>
      <w:tr w:rsidR="002F6F8B" w:rsidRPr="006C3DC9" w14:paraId="746D8950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367E5987" w14:textId="511F592D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283D63D1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Лаборант (4, 5 разряд), Машинист моторных установок</w:t>
            </w:r>
          </w:p>
        </w:tc>
        <w:tc>
          <w:tcPr>
            <w:tcW w:w="954" w:type="pct"/>
            <w:vAlign w:val="center"/>
            <w:hideMark/>
          </w:tcPr>
          <w:p w14:paraId="562AFF3F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Лаборант (4, 5 разряд), Машинист моторных установок</w:t>
            </w:r>
          </w:p>
        </w:tc>
        <w:tc>
          <w:tcPr>
            <w:tcW w:w="1710" w:type="pct"/>
            <w:vAlign w:val="center"/>
            <w:hideMark/>
          </w:tcPr>
          <w:p w14:paraId="4A8F082D" w14:textId="07F6CA77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6C397C96" w14:textId="57144569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DITAT-LIMS-LabUsers-LabAssistant_tazv</w:t>
            </w:r>
          </w:p>
        </w:tc>
      </w:tr>
      <w:tr w:rsidR="002F6F8B" w:rsidRPr="006C3DC9" w14:paraId="45B37237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2939C7F6" w14:textId="3AACE8B1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28B8F29F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Инженер</w:t>
            </w:r>
          </w:p>
        </w:tc>
        <w:tc>
          <w:tcPr>
            <w:tcW w:w="954" w:type="pct"/>
            <w:vAlign w:val="center"/>
            <w:hideMark/>
          </w:tcPr>
          <w:p w14:paraId="5A4097D3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Инженер</w:t>
            </w:r>
          </w:p>
        </w:tc>
        <w:tc>
          <w:tcPr>
            <w:tcW w:w="1710" w:type="pct"/>
            <w:vAlign w:val="center"/>
            <w:hideMark/>
          </w:tcPr>
          <w:p w14:paraId="7B0D603A" w14:textId="21C1F37A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4B318476" w14:textId="045CD9E9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DITAT-LIMS-LabUsers-Engineer_tazv</w:t>
            </w:r>
          </w:p>
        </w:tc>
      </w:tr>
      <w:tr w:rsidR="002F6F8B" w:rsidRPr="006C3DC9" w14:paraId="065D304D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10318F89" w14:textId="1667A3DF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585C2F4B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Техник-лаборант</w:t>
            </w:r>
          </w:p>
        </w:tc>
        <w:tc>
          <w:tcPr>
            <w:tcW w:w="954" w:type="pct"/>
            <w:vAlign w:val="center"/>
            <w:hideMark/>
          </w:tcPr>
          <w:p w14:paraId="638F36BF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Техник-лаборант</w:t>
            </w:r>
          </w:p>
        </w:tc>
        <w:tc>
          <w:tcPr>
            <w:tcW w:w="1710" w:type="pct"/>
            <w:vAlign w:val="center"/>
            <w:hideMark/>
          </w:tcPr>
          <w:p w14:paraId="083429D0" w14:textId="28A6444C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5434BDAB" w14:textId="6E62ED1E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DITAT-LIMS-LabUsers-LabTech_tazv</w:t>
            </w:r>
          </w:p>
        </w:tc>
      </w:tr>
      <w:tr w:rsidR="002F6F8B" w:rsidRPr="006C3DC9" w14:paraId="3D8EEDC3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4012B205" w14:textId="21066620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28443E90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Главный специалист</w:t>
            </w:r>
          </w:p>
        </w:tc>
        <w:tc>
          <w:tcPr>
            <w:tcW w:w="954" w:type="pct"/>
            <w:vAlign w:val="center"/>
            <w:hideMark/>
          </w:tcPr>
          <w:p w14:paraId="5D20DE7F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Главный специалист</w:t>
            </w:r>
          </w:p>
        </w:tc>
        <w:tc>
          <w:tcPr>
            <w:tcW w:w="1710" w:type="pct"/>
            <w:vAlign w:val="center"/>
            <w:hideMark/>
          </w:tcPr>
          <w:p w14:paraId="51049337" w14:textId="0D96DB33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37908018" w14:textId="110D6DA5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DITAT-LIMS-LabUsers-Expert_tazv</w:t>
            </w:r>
          </w:p>
        </w:tc>
      </w:tr>
      <w:tr w:rsidR="002F6F8B" w:rsidRPr="006C3DC9" w14:paraId="06F7DE54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2F4431E6" w14:textId="0D889160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663B1926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Начальник лаборатории</w:t>
            </w:r>
          </w:p>
        </w:tc>
        <w:tc>
          <w:tcPr>
            <w:tcW w:w="954" w:type="pct"/>
            <w:vAlign w:val="center"/>
            <w:hideMark/>
          </w:tcPr>
          <w:p w14:paraId="0440A36C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Начальник лаборатории</w:t>
            </w:r>
          </w:p>
        </w:tc>
        <w:tc>
          <w:tcPr>
            <w:tcW w:w="1710" w:type="pct"/>
            <w:vAlign w:val="center"/>
            <w:hideMark/>
          </w:tcPr>
          <w:p w14:paraId="3ECA06D4" w14:textId="6F63E0DB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6774CD61" w14:textId="2537B06F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DITAT-LIMS-LabUsers-LabSupervisor_tazv</w:t>
            </w:r>
          </w:p>
        </w:tc>
      </w:tr>
      <w:tr w:rsidR="002F6F8B" w:rsidRPr="006C3DC9" w14:paraId="72F69B08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6E18F90E" w14:textId="4B3DC8BF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4F17854C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Внутренние заказчики, аудиторы</w:t>
            </w:r>
          </w:p>
        </w:tc>
        <w:tc>
          <w:tcPr>
            <w:tcW w:w="954" w:type="pct"/>
            <w:vAlign w:val="center"/>
            <w:hideMark/>
          </w:tcPr>
          <w:p w14:paraId="54618E26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Внутренние заказчики, аудиторы</w:t>
            </w:r>
          </w:p>
        </w:tc>
        <w:tc>
          <w:tcPr>
            <w:tcW w:w="1710" w:type="pct"/>
            <w:vAlign w:val="center"/>
            <w:hideMark/>
          </w:tcPr>
          <w:p w14:paraId="3D9723F8" w14:textId="65B62DA3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6A4BA49A" w14:textId="7836D751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DITAT-LIMS-LabUsers-Auditors_tazv</w:t>
            </w:r>
          </w:p>
        </w:tc>
      </w:tr>
      <w:tr w:rsidR="002F6F8B" w:rsidRPr="006C3DC9" w14:paraId="5904207F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79A6821B" w14:textId="1C4B1C0F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03DA3DEC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Эксперт-методолог</w:t>
            </w:r>
          </w:p>
        </w:tc>
        <w:tc>
          <w:tcPr>
            <w:tcW w:w="954" w:type="pct"/>
            <w:vAlign w:val="center"/>
            <w:hideMark/>
          </w:tcPr>
          <w:p w14:paraId="668640CD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Эксперт-методолог</w:t>
            </w:r>
          </w:p>
        </w:tc>
        <w:tc>
          <w:tcPr>
            <w:tcW w:w="1710" w:type="pct"/>
            <w:vAlign w:val="center"/>
            <w:hideMark/>
          </w:tcPr>
          <w:p w14:paraId="4770EFE9" w14:textId="1901BEA1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52B085A6" w14:textId="789888C4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DITAT-LIMS-LabUsers-Methodologist_tazv</w:t>
            </w:r>
          </w:p>
        </w:tc>
      </w:tr>
      <w:tr w:rsidR="002F6F8B" w:rsidRPr="006C3DC9" w14:paraId="72991AE0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0E5F9742" w14:textId="088028AB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043A80C5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Менеджер по качеству</w:t>
            </w:r>
          </w:p>
        </w:tc>
        <w:tc>
          <w:tcPr>
            <w:tcW w:w="954" w:type="pct"/>
            <w:vAlign w:val="center"/>
            <w:hideMark/>
          </w:tcPr>
          <w:p w14:paraId="536AA51C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Менеджер по качеству</w:t>
            </w:r>
          </w:p>
        </w:tc>
        <w:tc>
          <w:tcPr>
            <w:tcW w:w="1710" w:type="pct"/>
            <w:vAlign w:val="center"/>
            <w:hideMark/>
          </w:tcPr>
          <w:p w14:paraId="3D4D0F12" w14:textId="72FAD5FD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5047EE98" w14:textId="08F664D3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DITAT-LIMS-LabUsers-QA_tazv</w:t>
            </w:r>
          </w:p>
        </w:tc>
      </w:tr>
      <w:tr w:rsidR="002F6F8B" w:rsidRPr="006C3DC9" w14:paraId="3D5CE829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76A90586" w14:textId="37A4EAF5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4D45D326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Специалист управления по организации испытаний/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исследований</w:t>
            </w:r>
          </w:p>
        </w:tc>
        <w:tc>
          <w:tcPr>
            <w:tcW w:w="954" w:type="pct"/>
            <w:vAlign w:val="center"/>
            <w:hideMark/>
          </w:tcPr>
          <w:p w14:paraId="0AC2412F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Специалист управления по организации испытаний/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исследований</w:t>
            </w:r>
          </w:p>
        </w:tc>
        <w:tc>
          <w:tcPr>
            <w:tcW w:w="1710" w:type="pct"/>
            <w:vAlign w:val="center"/>
            <w:hideMark/>
          </w:tcPr>
          <w:p w14:paraId="594B5C86" w14:textId="1BF05142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3B296037" w14:textId="1A610005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DITAT-LIMS-LabUsers-LabResearcher_tazv</w:t>
            </w:r>
          </w:p>
        </w:tc>
      </w:tr>
      <w:tr w:rsidR="002F6F8B" w:rsidRPr="006C3DC9" w14:paraId="4F6AFB79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30433FFE" w14:textId="4CD693BE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1EFAB79C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Специалист поддержки ЛИМС</w:t>
            </w:r>
          </w:p>
        </w:tc>
        <w:tc>
          <w:tcPr>
            <w:tcW w:w="954" w:type="pct"/>
            <w:vAlign w:val="center"/>
            <w:hideMark/>
          </w:tcPr>
          <w:p w14:paraId="1362A854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Специалист поддержки ЛИМС</w:t>
            </w:r>
          </w:p>
        </w:tc>
        <w:tc>
          <w:tcPr>
            <w:tcW w:w="1710" w:type="pct"/>
            <w:vAlign w:val="center"/>
            <w:hideMark/>
          </w:tcPr>
          <w:p w14:paraId="4AE04B06" w14:textId="6D6A1EAD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19AAFAFA" w14:textId="40B75B9C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DITAT-LIMS-LabUsers-LIMSTech_tazv</w:t>
            </w:r>
          </w:p>
        </w:tc>
      </w:tr>
      <w:tr w:rsidR="002F6F8B" w:rsidRPr="006C3DC9" w14:paraId="33DB29F8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563E22B4" w14:textId="5EEEB896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28C633C0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Аудитор ИБ</w:t>
            </w:r>
          </w:p>
        </w:tc>
        <w:tc>
          <w:tcPr>
            <w:tcW w:w="954" w:type="pct"/>
            <w:vAlign w:val="center"/>
            <w:hideMark/>
          </w:tcPr>
          <w:p w14:paraId="56BC16DA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</w:t>
            </w:r>
            <w:r>
              <w:rPr>
                <w:rFonts w:eastAsia="Times New Roman" w:cs="Arial"/>
                <w:color w:val="000000"/>
              </w:rPr>
              <w:t xml:space="preserve"> </w:t>
            </w:r>
            <w:r w:rsidRPr="007A4DA7">
              <w:rPr>
                <w:rFonts w:eastAsia="Times New Roman" w:cs="Arial"/>
                <w:color w:val="000000"/>
              </w:rPr>
              <w:t>Аудитор ИБ</w:t>
            </w:r>
          </w:p>
        </w:tc>
        <w:tc>
          <w:tcPr>
            <w:tcW w:w="1710" w:type="pct"/>
            <w:vAlign w:val="center"/>
            <w:hideMark/>
          </w:tcPr>
          <w:p w14:paraId="08C59BB0" w14:textId="1B27BA8D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1FF27765" w14:textId="69674B24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DITAT-LIMS-LabUsers-Auditor_tazv</w:t>
            </w:r>
          </w:p>
        </w:tc>
      </w:tr>
      <w:tr w:rsidR="002F6F8B" w:rsidRPr="006C3DC9" w14:paraId="0D5BD864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79E5E57C" w14:textId="072C4729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03A1B073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Куратор</w:t>
            </w:r>
          </w:p>
        </w:tc>
        <w:tc>
          <w:tcPr>
            <w:tcW w:w="954" w:type="pct"/>
            <w:vAlign w:val="center"/>
            <w:hideMark/>
          </w:tcPr>
          <w:p w14:paraId="6CFADC8E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Куратор</w:t>
            </w:r>
          </w:p>
        </w:tc>
        <w:tc>
          <w:tcPr>
            <w:tcW w:w="1710" w:type="pct"/>
            <w:vAlign w:val="center"/>
            <w:hideMark/>
          </w:tcPr>
          <w:p w14:paraId="6EEC16F0" w14:textId="5E2C75AF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7238EFFE" w14:textId="235A458F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DITAT-LIMS-LabUsers-Tutor_tazv</w:t>
            </w:r>
          </w:p>
        </w:tc>
      </w:tr>
      <w:tr w:rsidR="002F6F8B" w:rsidRPr="006C3DC9" w14:paraId="2CDB0381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17892436" w14:textId="48B29C40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033EE1B8" w14:textId="77777777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Стажер</w:t>
            </w:r>
          </w:p>
        </w:tc>
        <w:tc>
          <w:tcPr>
            <w:tcW w:w="954" w:type="pct"/>
            <w:vAlign w:val="center"/>
            <w:hideMark/>
          </w:tcPr>
          <w:p w14:paraId="1E6608DE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Стажер</w:t>
            </w:r>
          </w:p>
        </w:tc>
        <w:tc>
          <w:tcPr>
            <w:tcW w:w="1710" w:type="pct"/>
            <w:vAlign w:val="center"/>
            <w:hideMark/>
          </w:tcPr>
          <w:p w14:paraId="4B6EE8E5" w14:textId="6AAB98D5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78E9652A" w14:textId="696E0EF0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DITAT-LIMS-LabUsers-Intern_tazv</w:t>
            </w:r>
          </w:p>
        </w:tc>
      </w:tr>
      <w:tr w:rsidR="002F6F8B" w:rsidRPr="006C3DC9" w14:paraId="25A86132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69224075" w14:textId="07213179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620FA51D" w14:textId="3C79188B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Администратор КЦ</w:t>
            </w:r>
          </w:p>
        </w:tc>
        <w:tc>
          <w:tcPr>
            <w:tcW w:w="954" w:type="pct"/>
            <w:vAlign w:val="center"/>
            <w:hideMark/>
          </w:tcPr>
          <w:p w14:paraId="0D3E36DC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Администратор КЦ</w:t>
            </w:r>
          </w:p>
        </w:tc>
        <w:tc>
          <w:tcPr>
            <w:tcW w:w="1710" w:type="pct"/>
            <w:vAlign w:val="center"/>
            <w:hideMark/>
          </w:tcPr>
          <w:p w14:paraId="26CB49ED" w14:textId="5413108C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5FDFBED2" w14:textId="3A9F0361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DITAT-LIMS-TenantUser-Admin_tazv</w:t>
            </w:r>
          </w:p>
        </w:tc>
      </w:tr>
      <w:tr w:rsidR="002F6F8B" w:rsidRPr="006C3DC9" w14:paraId="62D24628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47A58C03" w14:textId="1F73A9DA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34F9288E" w14:textId="0CAF6A4F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Администратор ДО</w:t>
            </w:r>
          </w:p>
        </w:tc>
        <w:tc>
          <w:tcPr>
            <w:tcW w:w="954" w:type="pct"/>
            <w:vAlign w:val="center"/>
            <w:hideMark/>
          </w:tcPr>
          <w:p w14:paraId="5595A4C7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Администратор ДО</w:t>
            </w:r>
          </w:p>
        </w:tc>
        <w:tc>
          <w:tcPr>
            <w:tcW w:w="1710" w:type="pct"/>
            <w:vAlign w:val="center"/>
            <w:hideMark/>
          </w:tcPr>
          <w:p w14:paraId="68DF5449" w14:textId="7A6EBDA5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5AB1673C" w14:textId="2DA8643B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DITAT-LIMS-TenantUser-CompanyAdmin_tazv</w:t>
            </w:r>
          </w:p>
        </w:tc>
      </w:tr>
      <w:tr w:rsidR="002F6F8B" w:rsidRPr="006C3DC9" w14:paraId="43FE416C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37DA52CF" w14:textId="3347E132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4DA7A6B7" w14:textId="3602EA20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Пользователь ДО</w:t>
            </w:r>
          </w:p>
        </w:tc>
        <w:tc>
          <w:tcPr>
            <w:tcW w:w="954" w:type="pct"/>
            <w:vAlign w:val="center"/>
            <w:hideMark/>
          </w:tcPr>
          <w:p w14:paraId="33B39A51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Пользователь ДО</w:t>
            </w:r>
          </w:p>
        </w:tc>
        <w:tc>
          <w:tcPr>
            <w:tcW w:w="1710" w:type="pct"/>
            <w:vAlign w:val="center"/>
            <w:hideMark/>
          </w:tcPr>
          <w:p w14:paraId="0C33D51E" w14:textId="056E6DA3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3B83A283" w14:textId="71A52776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DITAT-LIMS-TenantUser-CompanyUser_tazv</w:t>
            </w:r>
          </w:p>
        </w:tc>
      </w:tr>
      <w:tr w:rsidR="002F6F8B" w:rsidRPr="006C3DC9" w14:paraId="209456C0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0C20B12B" w14:textId="6796FC33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5D39656F" w14:textId="408E1C0F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Администратор приложения (ЛИМС)</w:t>
            </w:r>
          </w:p>
        </w:tc>
        <w:tc>
          <w:tcPr>
            <w:tcW w:w="954" w:type="pct"/>
            <w:vAlign w:val="center"/>
            <w:hideMark/>
          </w:tcPr>
          <w:p w14:paraId="7DF5309B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Администратор приложения (ЛИМС)</w:t>
            </w:r>
          </w:p>
        </w:tc>
        <w:tc>
          <w:tcPr>
            <w:tcW w:w="1710" w:type="pct"/>
            <w:vAlign w:val="center"/>
            <w:hideMark/>
          </w:tcPr>
          <w:p w14:paraId="4256AFFB" w14:textId="7870C214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12AA0BD3" w14:textId="44428AA3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DITAT-LIMS-TenantUser-LIMSAdmin_tazv</w:t>
            </w:r>
          </w:p>
        </w:tc>
      </w:tr>
      <w:tr w:rsidR="002F6F8B" w:rsidRPr="006C3DC9" w14:paraId="5D73100D" w14:textId="77777777" w:rsidTr="004C7E00">
        <w:trPr>
          <w:trHeight w:val="1028"/>
          <w:tblCellSpacing w:w="0" w:type="dxa"/>
        </w:trPr>
        <w:tc>
          <w:tcPr>
            <w:tcW w:w="432" w:type="pct"/>
            <w:vAlign w:val="center"/>
            <w:hideMark/>
          </w:tcPr>
          <w:p w14:paraId="75D0C6F5" w14:textId="265623D8" w:rsidR="002F6F8B" w:rsidRPr="00AC3BD0" w:rsidRDefault="002F6F8B" w:rsidP="004C7E00">
            <w:pPr>
              <w:pStyle w:val="afc"/>
              <w:numPr>
                <w:ilvl w:val="0"/>
                <w:numId w:val="87"/>
              </w:numPr>
              <w:spacing w:after="0" w:line="240" w:lineRule="auto"/>
              <w:rPr>
                <w:rFonts w:eastAsia="Times New Roman" w:cs="Arial"/>
                <w:lang w:val="en-US"/>
              </w:rPr>
            </w:pPr>
          </w:p>
        </w:tc>
        <w:tc>
          <w:tcPr>
            <w:tcW w:w="867" w:type="pct"/>
            <w:vAlign w:val="center"/>
            <w:hideMark/>
          </w:tcPr>
          <w:p w14:paraId="656DA295" w14:textId="28DC8D3E" w:rsidR="002F6F8B" w:rsidRPr="007A4DA7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Пользователь приложения (ЛИМС)</w:t>
            </w:r>
          </w:p>
        </w:tc>
        <w:tc>
          <w:tcPr>
            <w:tcW w:w="954" w:type="pct"/>
            <w:vAlign w:val="center"/>
            <w:hideMark/>
          </w:tcPr>
          <w:p w14:paraId="3A031874" w14:textId="77777777" w:rsidR="002F6F8B" w:rsidRPr="007A4DA7" w:rsidRDefault="002F6F8B" w:rsidP="00C21CB4">
            <w:pPr>
              <w:spacing w:after="0" w:line="240" w:lineRule="auto"/>
              <w:ind w:firstLine="0"/>
              <w:jc w:val="center"/>
              <w:rPr>
                <w:rFonts w:eastAsia="Times New Roman" w:cs="Arial"/>
              </w:rPr>
            </w:pPr>
            <w:r w:rsidRPr="007A4DA7">
              <w:rPr>
                <w:rFonts w:eastAsia="Times New Roman" w:cs="Arial"/>
                <w:color w:val="000000"/>
              </w:rPr>
              <w:t>ХАЛ ПСП «Тазовское» Пользователь приложения (ЛИМС)</w:t>
            </w:r>
          </w:p>
        </w:tc>
        <w:tc>
          <w:tcPr>
            <w:tcW w:w="1710" w:type="pct"/>
            <w:vAlign w:val="center"/>
            <w:hideMark/>
          </w:tcPr>
          <w:p w14:paraId="23CDEA51" w14:textId="18D27E7E" w:rsidR="002F6F8B" w:rsidRPr="00AC3BD0" w:rsidRDefault="002F6F8B" w:rsidP="00C21CB4">
            <w:pPr>
              <w:spacing w:after="0" w:line="240" w:lineRule="auto"/>
              <w:ind w:firstLine="0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gazprom-</w:t>
            </w:r>
            <w:proofErr w:type="gramStart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neft.local</w:t>
            </w:r>
            <w:proofErr w:type="gramEnd"/>
            <w:r w:rsidRPr="00AC3BD0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/Regions/SPB/ПАО Газпром нефть/Groups/UNILIMS/</w:t>
            </w:r>
            <w:r w:rsidR="0084456A">
              <w:rPr>
                <w:rFonts w:eastAsia="Times New Roman" w:cs="Arial"/>
                <w:bCs/>
                <w:i/>
                <w:iCs/>
                <w:color w:val="000000"/>
                <w:lang w:val="en-US"/>
              </w:rPr>
              <w:t>UAT</w:t>
            </w:r>
          </w:p>
        </w:tc>
        <w:tc>
          <w:tcPr>
            <w:tcW w:w="1038" w:type="pct"/>
            <w:vAlign w:val="center"/>
            <w:hideMark/>
          </w:tcPr>
          <w:p w14:paraId="2DA2E68A" w14:textId="2BFC8A03" w:rsidR="002F6F8B" w:rsidRPr="00AC3BD0" w:rsidRDefault="002F6F8B" w:rsidP="00C21CB4">
            <w:pPr>
              <w:spacing w:after="0" w:line="240" w:lineRule="auto"/>
              <w:ind w:left="-104" w:firstLine="0"/>
              <w:jc w:val="center"/>
              <w:rPr>
                <w:rFonts w:eastAsia="Times New Roman" w:cs="Arial"/>
                <w:lang w:val="en-US"/>
              </w:rPr>
            </w:pPr>
            <w:r w:rsidRPr="00AC3BD0">
              <w:rPr>
                <w:rFonts w:eastAsia="Times New Roman" w:cs="Arial"/>
                <w:color w:val="000000"/>
                <w:lang w:val="en-US"/>
              </w:rPr>
              <w:t>DITAT-LIMS-TenantUser-LIMSUser_tazv</w:t>
            </w:r>
          </w:p>
        </w:tc>
      </w:tr>
    </w:tbl>
    <w:p w14:paraId="3BA958AE" w14:textId="0D3A11B8" w:rsidR="00816F1C" w:rsidRPr="00882F8F" w:rsidRDefault="00816F1C" w:rsidP="00806EDA">
      <w:pPr>
        <w:spacing w:before="120"/>
        <w:ind w:firstLine="709"/>
        <w:rPr>
          <w:rFonts w:cs="Arial"/>
          <w:sz w:val="22"/>
          <w:lang w:val="en-US"/>
        </w:rPr>
        <w:sectPr w:rsidR="00816F1C" w:rsidRPr="00882F8F" w:rsidSect="0035546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bookmarkStart w:id="306" w:name="_Toc152235779"/>
    <w:bookmarkStart w:id="307" w:name="_Toc153363150"/>
    <w:bookmarkStart w:id="308" w:name="_Toc153363009"/>
    <w:bookmarkStart w:id="309" w:name="_Toc153367102"/>
    <w:bookmarkStart w:id="310" w:name="_Toc153388711"/>
    <w:p w14:paraId="74A1A84D" w14:textId="7B8CFE5B" w:rsidR="00AF4B0C" w:rsidRPr="007E69A3" w:rsidRDefault="001E094B" w:rsidP="00E6258F">
      <w:pPr>
        <w:pStyle w:val="1"/>
        <w:numPr>
          <w:ilvl w:val="0"/>
          <w:numId w:val="0"/>
        </w:numPr>
        <w:overflowPunct/>
        <w:autoSpaceDE/>
        <w:autoSpaceDN/>
        <w:adjustRightInd/>
        <w:textAlignment w:val="auto"/>
        <w:rPr>
          <w:sz w:val="22"/>
          <w:szCs w:val="22"/>
        </w:rPr>
      </w:pPr>
      <w:r w:rsidRPr="007E69A3">
        <w:rPr>
          <w:b w:val="0"/>
          <w:noProof/>
          <w:sz w:val="2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36C630" wp14:editId="0F5DEB7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1" name="Прямоугольник 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 w14:anchorId="4DBF8F6C">
              <v:rect id="Прямоугольник 1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7C2553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">
                <v:stroke joinstyle="round"/>
                <o:lock v:ext="edit" selection="t"/>
              </v:rect>
            </w:pict>
          </mc:Fallback>
        </mc:AlternateContent>
      </w:r>
      <w:r w:rsidR="0042366A" w:rsidRPr="007E69A3" w:rsidDel="009127BC">
        <w:rPr>
          <w:sz w:val="22"/>
          <w:szCs w:val="22"/>
        </w:rPr>
        <w:t xml:space="preserve">Приложение 1. </w:t>
      </w:r>
      <w:bookmarkStart w:id="311" w:name="_Toc152235780"/>
      <w:bookmarkEnd w:id="306"/>
      <w:r w:rsidR="00AF4B0C" w:rsidRPr="007E69A3">
        <w:rPr>
          <w:sz w:val="22"/>
          <w:szCs w:val="22"/>
        </w:rPr>
        <w:t>Список сервисных аккаунтов для Jenkins</w:t>
      </w:r>
      <w:bookmarkEnd w:id="307"/>
      <w:bookmarkEnd w:id="308"/>
      <w:bookmarkEnd w:id="309"/>
      <w:bookmarkEnd w:id="310"/>
      <w:bookmarkEnd w:id="311"/>
    </w:p>
    <w:p w14:paraId="78C28F79" w14:textId="5C0C5302" w:rsidR="00AF4B0C" w:rsidRPr="007E69A3" w:rsidRDefault="00AF4B0C" w:rsidP="00806EDA">
      <w:pPr>
        <w:ind w:firstLine="708"/>
        <w:rPr>
          <w:rFonts w:cs="Arial"/>
          <w:color w:val="000000"/>
          <w:sz w:val="22"/>
        </w:rPr>
      </w:pPr>
      <w:r w:rsidRPr="007E69A3">
        <w:rPr>
          <w:rFonts w:cs="Arial"/>
          <w:color w:val="000000"/>
          <w:sz w:val="22"/>
        </w:rPr>
        <w:t xml:space="preserve">Задачи по установке, обновлению и конфигурированию платформы выполняются с помощью конвейера </w:t>
      </w:r>
      <w:r w:rsidRPr="007E69A3">
        <w:rPr>
          <w:rFonts w:cs="Arial"/>
          <w:color w:val="000000"/>
          <w:sz w:val="22"/>
          <w:lang w:val="en-US"/>
        </w:rPr>
        <w:t>Jenkins</w:t>
      </w:r>
      <w:r w:rsidRPr="007E69A3">
        <w:rPr>
          <w:rFonts w:cs="Arial"/>
          <w:color w:val="000000"/>
          <w:sz w:val="22"/>
        </w:rPr>
        <w:t xml:space="preserve">. В время работы конвейера выполняется запуск утилиты </w:t>
      </w:r>
      <w:r w:rsidRPr="007E69A3">
        <w:rPr>
          <w:rFonts w:cs="Arial"/>
          <w:color w:val="000000"/>
          <w:sz w:val="22"/>
          <w:lang w:val="en-US"/>
        </w:rPr>
        <w:t>zifctl</w:t>
      </w:r>
      <w:r w:rsidRPr="007E69A3">
        <w:rPr>
          <w:rFonts w:cs="Arial"/>
          <w:color w:val="000000"/>
          <w:sz w:val="22"/>
        </w:rPr>
        <w:t xml:space="preserve">, которая подключается к кластеру </w:t>
      </w:r>
      <w:r w:rsidR="00B96249">
        <w:rPr>
          <w:rFonts w:cs="Arial"/>
          <w:color w:val="000000"/>
          <w:sz w:val="22"/>
        </w:rPr>
        <w:t>OK</w:t>
      </w:r>
      <w:r w:rsidR="00B96249">
        <w:rPr>
          <w:rFonts w:cs="Arial"/>
          <w:color w:val="000000"/>
          <w:sz w:val="22"/>
          <w:lang w:val="en-US"/>
        </w:rPr>
        <w:t>D</w:t>
      </w:r>
      <w:r w:rsidR="00B96249" w:rsidRPr="007E69A3">
        <w:rPr>
          <w:rFonts w:cs="Arial"/>
          <w:color w:val="000000"/>
          <w:sz w:val="22"/>
        </w:rPr>
        <w:t xml:space="preserve"> </w:t>
      </w:r>
      <w:r w:rsidRPr="007E69A3">
        <w:rPr>
          <w:rFonts w:cs="Arial"/>
          <w:color w:val="000000"/>
          <w:sz w:val="22"/>
        </w:rPr>
        <w:t xml:space="preserve">и выполняет запрашиваемые действия. Для нормальной работы процесса установки, сервисный пользователь (техническая учетная запись), используемый Jenkins должна быть назначена роль </w:t>
      </w:r>
      <w:r w:rsidRPr="007E69A3">
        <w:rPr>
          <w:rFonts w:cs="Arial"/>
          <w:color w:val="000000"/>
          <w:sz w:val="22"/>
          <w:lang w:val="en-US"/>
        </w:rPr>
        <w:t>Editor</w:t>
      </w:r>
      <w:r w:rsidRPr="007E69A3">
        <w:rPr>
          <w:rFonts w:cs="Arial"/>
          <w:color w:val="000000"/>
          <w:sz w:val="22"/>
        </w:rPr>
        <w:t xml:space="preserve"> для заданных нэймспэйсов.</w:t>
      </w:r>
    </w:p>
    <w:p w14:paraId="7FEE6F68" w14:textId="458A56BA" w:rsidR="00B37C92" w:rsidRDefault="00B37C92" w:rsidP="00806EDA">
      <w:pPr>
        <w:ind w:firstLine="708"/>
        <w:rPr>
          <w:rFonts w:cs="Arial"/>
          <w:sz w:val="22"/>
        </w:rPr>
      </w:pPr>
      <w:r w:rsidRPr="007E69A3">
        <w:rPr>
          <w:rFonts w:cs="Arial"/>
          <w:color w:val="000000"/>
          <w:sz w:val="22"/>
          <w:lang w:val="en-US"/>
        </w:rPr>
        <w:t xml:space="preserve">SA </w:t>
      </w:r>
      <w:r w:rsidRPr="007E69A3">
        <w:rPr>
          <w:rFonts w:cs="Arial"/>
          <w:color w:val="000000"/>
          <w:sz w:val="22"/>
        </w:rPr>
        <w:t>имеет</w:t>
      </w:r>
      <w:r w:rsidRPr="007E69A3">
        <w:rPr>
          <w:rFonts w:cs="Arial"/>
          <w:color w:val="000000"/>
          <w:sz w:val="22"/>
          <w:lang w:val="en-US"/>
        </w:rPr>
        <w:t xml:space="preserve"> </w:t>
      </w:r>
      <w:r w:rsidRPr="007E69A3">
        <w:rPr>
          <w:rFonts w:cs="Arial"/>
          <w:color w:val="000000"/>
          <w:sz w:val="22"/>
        </w:rPr>
        <w:t>группу</w:t>
      </w:r>
      <w:r w:rsidRPr="007E69A3">
        <w:rPr>
          <w:rFonts w:cs="Arial"/>
          <w:color w:val="000000"/>
          <w:sz w:val="22"/>
          <w:lang w:val="en-US"/>
        </w:rPr>
        <w:t xml:space="preserve"> </w:t>
      </w:r>
      <w:r w:rsidRPr="007E69A3">
        <w:rPr>
          <w:rFonts w:cs="Arial"/>
          <w:color w:val="000000"/>
          <w:sz w:val="22"/>
        </w:rPr>
        <w:t>в</w:t>
      </w:r>
      <w:r w:rsidRPr="007E69A3">
        <w:rPr>
          <w:rFonts w:cs="Arial"/>
          <w:color w:val="000000"/>
          <w:sz w:val="22"/>
          <w:lang w:val="en-US"/>
        </w:rPr>
        <w:t xml:space="preserve"> Active Directory. </w:t>
      </w:r>
      <w:r w:rsidRPr="007E69A3">
        <w:rPr>
          <w:rFonts w:cs="Arial"/>
          <w:color w:val="000000"/>
          <w:sz w:val="22"/>
        </w:rPr>
        <w:t>Локальные SA запрещены. Сама роль Editor ограничивается функционалом своего namespace. Никаких административных полномочий на уровне кластера у неё нет.</w:t>
      </w:r>
    </w:p>
    <w:p w14:paraId="3B338717" w14:textId="5F5284E2" w:rsidR="00737F8D" w:rsidRPr="00A85949" w:rsidRDefault="00B96249" w:rsidP="006C7B88">
      <w:pPr>
        <w:ind w:firstLine="708"/>
        <w:rPr>
          <w:rFonts w:cs="Arial"/>
          <w:sz w:val="22"/>
        </w:rPr>
      </w:pPr>
      <w:r w:rsidRPr="00882F8F">
        <w:rPr>
          <w:rFonts w:cs="Arial"/>
          <w:sz w:val="22"/>
        </w:rPr>
        <w:t>Дл</w:t>
      </w:r>
      <w:r>
        <w:rPr>
          <w:rFonts w:cs="Arial"/>
          <w:sz w:val="22"/>
        </w:rPr>
        <w:t xml:space="preserve">я запуска </w:t>
      </w:r>
      <w:r>
        <w:rPr>
          <w:rFonts w:cs="Arial"/>
          <w:sz w:val="22"/>
          <w:lang w:val="en-US"/>
        </w:rPr>
        <w:t>zyfctl</w:t>
      </w:r>
      <w:r w:rsidRPr="00882F8F">
        <w:rPr>
          <w:rFonts w:cs="Arial"/>
          <w:sz w:val="22"/>
        </w:rPr>
        <w:t xml:space="preserve"> </w:t>
      </w:r>
      <w:r>
        <w:rPr>
          <w:rFonts w:cs="Arial"/>
          <w:sz w:val="22"/>
        </w:rPr>
        <w:t xml:space="preserve">используется </w:t>
      </w:r>
      <w:r>
        <w:rPr>
          <w:rFonts w:cs="Arial"/>
          <w:sz w:val="22"/>
          <w:lang w:val="en-US"/>
        </w:rPr>
        <w:t>SA</w:t>
      </w:r>
      <w:r w:rsidR="007408A9">
        <w:rPr>
          <w:rFonts w:cs="Arial"/>
          <w:sz w:val="22"/>
        </w:rPr>
        <w:t>:</w:t>
      </w:r>
      <w:r w:rsidRPr="00882F8F">
        <w:rPr>
          <w:rFonts w:cs="Arial"/>
          <w:sz w:val="22"/>
        </w:rPr>
        <w:t xml:space="preserve"> </w:t>
      </w:r>
      <w:r>
        <w:rPr>
          <w:rFonts w:cs="Arial"/>
          <w:sz w:val="22"/>
        </w:rPr>
        <w:t>zi</w:t>
      </w:r>
      <w:r>
        <w:rPr>
          <w:rFonts w:cs="Arial"/>
          <w:sz w:val="22"/>
          <w:lang w:val="en-US"/>
        </w:rPr>
        <w:t>iot</w:t>
      </w:r>
      <w:r w:rsidR="004C7E00">
        <w:rPr>
          <w:rFonts w:cs="Arial"/>
          <w:sz w:val="22"/>
        </w:rPr>
        <w:t>.</w:t>
      </w:r>
    </w:p>
    <w:p w14:paraId="7AFEA4D5" w14:textId="77777777" w:rsidR="008477F3" w:rsidRPr="007E69A3" w:rsidRDefault="008477F3">
      <w:pPr>
        <w:spacing w:after="160" w:line="259" w:lineRule="auto"/>
        <w:ind w:firstLine="0"/>
        <w:jc w:val="left"/>
        <w:rPr>
          <w:rFonts w:cs="Arial"/>
          <w:sz w:val="22"/>
        </w:rPr>
      </w:pPr>
      <w:r w:rsidRPr="007E69A3">
        <w:rPr>
          <w:rFonts w:cs="Arial"/>
          <w:sz w:val="22"/>
        </w:rPr>
        <w:br w:type="page"/>
      </w:r>
    </w:p>
    <w:p w14:paraId="160674F2" w14:textId="14C56C56" w:rsidR="008477F3" w:rsidRPr="007E69A3" w:rsidRDefault="008477F3" w:rsidP="00E6258F">
      <w:pPr>
        <w:pStyle w:val="1"/>
        <w:numPr>
          <w:ilvl w:val="0"/>
          <w:numId w:val="0"/>
        </w:numPr>
        <w:overflowPunct/>
        <w:autoSpaceDE/>
        <w:autoSpaceDN/>
        <w:adjustRightInd/>
        <w:textAlignment w:val="auto"/>
        <w:rPr>
          <w:sz w:val="22"/>
          <w:szCs w:val="22"/>
        </w:rPr>
      </w:pPr>
      <w:bookmarkStart w:id="312" w:name="_Toc152235781"/>
      <w:bookmarkStart w:id="313" w:name="_Toc153363151"/>
      <w:bookmarkStart w:id="314" w:name="_Toc153363010"/>
      <w:bookmarkStart w:id="315" w:name="_Toc153367103"/>
      <w:bookmarkStart w:id="316" w:name="_Toc153388712"/>
      <w:r w:rsidRPr="007E69A3">
        <w:rPr>
          <w:sz w:val="22"/>
          <w:szCs w:val="22"/>
        </w:rPr>
        <w:lastRenderedPageBreak/>
        <w:t xml:space="preserve">Приложение </w:t>
      </w:r>
      <w:r w:rsidR="00DB0038">
        <w:rPr>
          <w:sz w:val="22"/>
          <w:szCs w:val="22"/>
        </w:rPr>
        <w:t>2</w:t>
      </w:r>
      <w:r w:rsidRPr="007E69A3">
        <w:rPr>
          <w:sz w:val="22"/>
          <w:szCs w:val="22"/>
        </w:rPr>
        <w:t>. Список ТУЗ</w:t>
      </w:r>
      <w:r w:rsidR="000537BB" w:rsidRPr="007E69A3">
        <w:rPr>
          <w:sz w:val="22"/>
          <w:szCs w:val="22"/>
        </w:rPr>
        <w:t xml:space="preserve"> для интеграции с AD</w:t>
      </w:r>
      <w:bookmarkEnd w:id="312"/>
      <w:bookmarkEnd w:id="313"/>
      <w:bookmarkEnd w:id="314"/>
      <w:bookmarkEnd w:id="315"/>
      <w:bookmarkEnd w:id="316"/>
    </w:p>
    <w:p w14:paraId="2E67A642" w14:textId="34E6DCA2" w:rsidR="00AC02F7" w:rsidRPr="007A4DA7" w:rsidRDefault="00AC02F7" w:rsidP="00AC02F7">
      <w:pPr>
        <w:pStyle w:val="a3"/>
        <w:keepNext/>
        <w:spacing w:after="120"/>
        <w:ind w:firstLine="0"/>
        <w:jc w:val="both"/>
        <w:rPr>
          <w:rFonts w:ascii="Arial" w:eastAsia="Times New Roman" w:hAnsi="Arial" w:cs="Arial"/>
          <w:i/>
          <w:iCs w:val="0"/>
          <w:szCs w:val="20"/>
        </w:rPr>
      </w:pPr>
      <w:r w:rsidRPr="007A4DA7">
        <w:rPr>
          <w:rFonts w:ascii="Arial" w:hAnsi="Arial" w:cs="Arial"/>
          <w:szCs w:val="20"/>
        </w:rPr>
        <w:t xml:space="preserve">Таблица </w:t>
      </w:r>
      <w:r w:rsidRPr="007A4DA7">
        <w:rPr>
          <w:rFonts w:ascii="Arial" w:hAnsi="Arial" w:cs="Arial"/>
          <w:i/>
          <w:szCs w:val="20"/>
          <w:lang w:val="en-US"/>
        </w:rPr>
        <w:fldChar w:fldCharType="begin"/>
      </w:r>
      <w:r w:rsidRPr="007A4DA7">
        <w:rPr>
          <w:rFonts w:ascii="Arial" w:hAnsi="Arial" w:cs="Arial"/>
          <w:szCs w:val="20"/>
        </w:rPr>
        <w:instrText xml:space="preserve"> </w:instrText>
      </w:r>
      <w:r w:rsidRPr="007A4DA7">
        <w:rPr>
          <w:rFonts w:ascii="Arial" w:hAnsi="Arial" w:cs="Arial"/>
          <w:szCs w:val="20"/>
          <w:lang w:val="en-US"/>
        </w:rPr>
        <w:instrText>SEQ</w:instrText>
      </w:r>
      <w:r w:rsidRPr="007A4DA7">
        <w:rPr>
          <w:rFonts w:ascii="Arial" w:hAnsi="Arial" w:cs="Arial"/>
          <w:szCs w:val="20"/>
        </w:rPr>
        <w:instrText xml:space="preserve"> Таблица \* </w:instrText>
      </w:r>
      <w:r w:rsidRPr="007A4DA7">
        <w:rPr>
          <w:rFonts w:ascii="Arial" w:hAnsi="Arial" w:cs="Arial"/>
          <w:szCs w:val="20"/>
          <w:lang w:val="en-US"/>
        </w:rPr>
        <w:instrText>ARABIC</w:instrText>
      </w:r>
      <w:r w:rsidRPr="007A4DA7">
        <w:rPr>
          <w:rFonts w:ascii="Arial" w:hAnsi="Arial" w:cs="Arial"/>
          <w:szCs w:val="20"/>
        </w:rPr>
        <w:instrText xml:space="preserve"> </w:instrText>
      </w:r>
      <w:r w:rsidRPr="007A4DA7">
        <w:rPr>
          <w:rFonts w:ascii="Arial" w:hAnsi="Arial" w:cs="Arial"/>
          <w:i/>
          <w:szCs w:val="20"/>
          <w:lang w:val="en-US"/>
        </w:rPr>
        <w:fldChar w:fldCharType="separate"/>
      </w:r>
      <w:r w:rsidR="00181C3D" w:rsidRPr="00A52354">
        <w:rPr>
          <w:rFonts w:ascii="Arial" w:hAnsi="Arial" w:cs="Arial"/>
          <w:szCs w:val="20"/>
        </w:rPr>
        <w:t>19</w:t>
      </w:r>
      <w:r w:rsidRPr="007A4DA7">
        <w:rPr>
          <w:rFonts w:ascii="Arial" w:hAnsi="Arial" w:cs="Arial"/>
          <w:i/>
          <w:szCs w:val="20"/>
          <w:lang w:val="en-US"/>
        </w:rPr>
        <w:fldChar w:fldCharType="end"/>
      </w:r>
      <w:r w:rsidRPr="007A4DA7">
        <w:rPr>
          <w:rFonts w:ascii="Arial" w:hAnsi="Arial" w:cs="Arial"/>
          <w:szCs w:val="20"/>
        </w:rPr>
        <w:t xml:space="preserve">. </w:t>
      </w:r>
      <w:r w:rsidRPr="007A4DA7">
        <w:rPr>
          <w:rFonts w:ascii="Arial" w:eastAsia="Times New Roman" w:hAnsi="Arial" w:cs="Arial"/>
          <w:iCs w:val="0"/>
          <w:szCs w:val="20"/>
        </w:rPr>
        <w:t>Список технических учетных записей</w:t>
      </w:r>
      <w:r w:rsidR="001A76AF">
        <w:rPr>
          <w:rFonts w:ascii="Arial" w:eastAsia="Times New Roman" w:hAnsi="Arial" w:cs="Arial"/>
          <w:iCs w:val="0"/>
          <w:szCs w:val="20"/>
        </w:rPr>
        <w:t xml:space="preserve"> (для тестового ландшафта)</w:t>
      </w:r>
    </w:p>
    <w:tbl>
      <w:tblPr>
        <w:tblStyle w:val="GridTable1Light-Accent51"/>
        <w:tblW w:w="4869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40"/>
        <w:gridCol w:w="2259"/>
        <w:gridCol w:w="3177"/>
        <w:gridCol w:w="8378"/>
      </w:tblGrid>
      <w:tr w:rsidR="00131DE9" w:rsidRPr="007A4DA7" w14:paraId="732B5B99" w14:textId="77777777" w:rsidTr="00C506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bottom w:val="single" w:sz="4" w:space="0" w:color="000000" w:themeColor="text1"/>
            </w:tcBorders>
            <w:shd w:val="clear" w:color="auto" w:fill="0070C0"/>
            <w:hideMark/>
          </w:tcPr>
          <w:p w14:paraId="5961F8C8" w14:textId="77777777" w:rsidR="00131DE9" w:rsidRPr="007A4DA7" w:rsidRDefault="00131DE9" w:rsidP="0047099B">
            <w:pPr>
              <w:spacing w:before="120"/>
              <w:ind w:firstLine="0"/>
              <w:jc w:val="center"/>
              <w:rPr>
                <w:rFonts w:cs="Arial"/>
                <w:color w:val="FFFFFF" w:themeColor="background1"/>
                <w:szCs w:val="20"/>
              </w:rPr>
            </w:pPr>
            <w:r w:rsidRPr="007A4DA7">
              <w:rPr>
                <w:rFonts w:cs="Arial"/>
                <w:color w:val="FFFFFF" w:themeColor="background1"/>
                <w:szCs w:val="20"/>
              </w:rPr>
              <w:t>№</w:t>
            </w:r>
          </w:p>
        </w:tc>
        <w:tc>
          <w:tcPr>
            <w:tcW w:w="2259" w:type="dxa"/>
            <w:tcBorders>
              <w:bottom w:val="single" w:sz="4" w:space="0" w:color="000000" w:themeColor="text1"/>
            </w:tcBorders>
            <w:shd w:val="clear" w:color="auto" w:fill="0070C0"/>
          </w:tcPr>
          <w:p w14:paraId="44BAB626" w14:textId="49D7F17A" w:rsidR="00131DE9" w:rsidRPr="007A4DA7" w:rsidDel="00417D08" w:rsidRDefault="00131DE9">
            <w:pPr>
              <w:spacing w:before="12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Ландшафт</w:t>
            </w:r>
          </w:p>
        </w:tc>
        <w:tc>
          <w:tcPr>
            <w:tcW w:w="3177" w:type="dxa"/>
            <w:tcBorders>
              <w:bottom w:val="single" w:sz="4" w:space="0" w:color="000000" w:themeColor="text1"/>
            </w:tcBorders>
            <w:shd w:val="clear" w:color="auto" w:fill="0070C0"/>
            <w:hideMark/>
          </w:tcPr>
          <w:p w14:paraId="1E920373" w14:textId="00F32E5A" w:rsidR="00131DE9" w:rsidRPr="007A4DA7" w:rsidRDefault="00131DE9" w:rsidP="0047099B">
            <w:pPr>
              <w:spacing w:before="12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Наименование ТУЗ</w:t>
            </w:r>
          </w:p>
        </w:tc>
        <w:tc>
          <w:tcPr>
            <w:tcW w:w="8378" w:type="dxa"/>
            <w:tcBorders>
              <w:bottom w:val="single" w:sz="4" w:space="0" w:color="000000" w:themeColor="text1"/>
            </w:tcBorders>
            <w:shd w:val="clear" w:color="auto" w:fill="0070C0"/>
            <w:hideMark/>
          </w:tcPr>
          <w:p w14:paraId="629B10BE" w14:textId="77777777" w:rsidR="00131DE9" w:rsidRPr="007A4DA7" w:rsidRDefault="00131DE9" w:rsidP="0047099B">
            <w:pPr>
              <w:spacing w:before="12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 w:themeColor="background1"/>
                <w:szCs w:val="20"/>
              </w:rPr>
            </w:pPr>
            <w:r w:rsidRPr="007A4DA7">
              <w:rPr>
                <w:rFonts w:cs="Arial"/>
                <w:color w:val="FFFFFF" w:themeColor="background1"/>
                <w:szCs w:val="20"/>
              </w:rPr>
              <w:t>Описание</w:t>
            </w:r>
          </w:p>
        </w:tc>
      </w:tr>
      <w:tr w:rsidR="00131DE9" w:rsidRPr="00603AFB" w14:paraId="6795788B" w14:textId="77777777" w:rsidTr="00C506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hideMark/>
          </w:tcPr>
          <w:p w14:paraId="6165FF55" w14:textId="77777777" w:rsidR="00131DE9" w:rsidRPr="007B4D58" w:rsidRDefault="00131DE9" w:rsidP="00AC02F7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1</w:t>
            </w:r>
          </w:p>
        </w:tc>
        <w:tc>
          <w:tcPr>
            <w:tcW w:w="22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8A6ED4C" w14:textId="59C0DA1B" w:rsidR="00131DE9" w:rsidRPr="006C7B88" w:rsidDel="00417D08" w:rsidRDefault="00BC16C0" w:rsidP="00AC02F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6C7B88">
              <w:rPr>
                <w:rFonts w:cs="Arial"/>
                <w:color w:val="auto"/>
                <w:sz w:val="22"/>
              </w:rPr>
              <w:t>UAT</w:t>
            </w:r>
          </w:p>
        </w:tc>
        <w:tc>
          <w:tcPr>
            <w:tcW w:w="31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hideMark/>
          </w:tcPr>
          <w:p w14:paraId="2101385F" w14:textId="0C45D40B" w:rsidR="00131DE9" w:rsidRPr="008942D7" w:rsidRDefault="00131DE9" w:rsidP="00AC02F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8942D7">
              <w:rPr>
                <w:rFonts w:cs="Arial"/>
                <w:color w:val="auto"/>
                <w:sz w:val="22"/>
                <w:lang w:val="en-US"/>
              </w:rPr>
              <w:t>DITAT_LIMS_AD_T</w:t>
            </w:r>
          </w:p>
        </w:tc>
        <w:tc>
          <w:tcPr>
            <w:tcW w:w="837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DC5BD8" w14:textId="6DE456F4" w:rsidR="00131DE9" w:rsidRPr="007B4D58" w:rsidRDefault="00121E5A" w:rsidP="00AC02F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7B4D58">
              <w:rPr>
                <w:rFonts w:cs="Arial"/>
                <w:color w:val="auto"/>
                <w:sz w:val="22"/>
              </w:rPr>
              <w:t xml:space="preserve">Apache NiFi интеграция с </w:t>
            </w:r>
            <w:r w:rsidRPr="007B4D58">
              <w:rPr>
                <w:rFonts w:cs="Arial"/>
                <w:color w:val="auto"/>
                <w:sz w:val="22"/>
                <w:lang w:val="en-US"/>
              </w:rPr>
              <w:t>AD</w:t>
            </w:r>
          </w:p>
        </w:tc>
      </w:tr>
      <w:tr w:rsidR="00131DE9" w:rsidRPr="00603AFB" w14:paraId="5AF328C8" w14:textId="77777777" w:rsidTr="00C506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hideMark/>
          </w:tcPr>
          <w:p w14:paraId="6C3E5146" w14:textId="77777777" w:rsidR="00131DE9" w:rsidRPr="007B4D58" w:rsidRDefault="00131DE9" w:rsidP="00AC02F7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2</w:t>
            </w:r>
          </w:p>
        </w:tc>
        <w:tc>
          <w:tcPr>
            <w:tcW w:w="22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E67AB8D" w14:textId="0BB39DC8" w:rsidR="00131DE9" w:rsidRPr="007B4D58" w:rsidRDefault="00C044B2" w:rsidP="00AC02F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6C7B88">
              <w:rPr>
                <w:rFonts w:cs="Arial"/>
                <w:sz w:val="22"/>
              </w:rPr>
              <w:t>UAT</w:t>
            </w:r>
          </w:p>
        </w:tc>
        <w:tc>
          <w:tcPr>
            <w:tcW w:w="31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hideMark/>
          </w:tcPr>
          <w:p w14:paraId="2DC0D009" w14:textId="6BE8B361" w:rsidR="00131DE9" w:rsidRPr="008942D7" w:rsidRDefault="00131DE9" w:rsidP="00AC02F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8942D7">
              <w:rPr>
                <w:rFonts w:cs="Arial"/>
                <w:sz w:val="22"/>
                <w:lang w:val="en-US"/>
              </w:rPr>
              <w:t>DITAT_LIMS</w:t>
            </w:r>
            <w:r w:rsidRPr="008942D7">
              <w:rPr>
                <w:rFonts w:cs="Arial"/>
                <w:sz w:val="22"/>
                <w:shd w:val="clear" w:color="auto" w:fill="F2F2F2"/>
                <w:lang w:val="en-US"/>
              </w:rPr>
              <w:t>_EXCH_T</w:t>
            </w:r>
          </w:p>
        </w:tc>
        <w:tc>
          <w:tcPr>
            <w:tcW w:w="83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hideMark/>
          </w:tcPr>
          <w:p w14:paraId="58F9A86F" w14:textId="1BB2236C" w:rsidR="00131DE9" w:rsidRPr="007B4D58" w:rsidRDefault="00E74DEC" w:rsidP="00AC02F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7B4D58">
              <w:rPr>
                <w:rFonts w:eastAsia="Arial" w:cs="Arial"/>
                <w:sz w:val="22"/>
              </w:rPr>
              <w:t xml:space="preserve">Модуль уведомлений </w:t>
            </w:r>
            <w:r w:rsidRPr="007B4D58">
              <w:rPr>
                <w:rFonts w:cs="Arial"/>
                <w:sz w:val="22"/>
              </w:rPr>
              <w:t xml:space="preserve">интеграция с </w:t>
            </w:r>
            <w:r w:rsidRPr="007B4D58">
              <w:rPr>
                <w:rFonts w:cs="Arial"/>
                <w:sz w:val="22"/>
                <w:lang w:val="en-US"/>
              </w:rPr>
              <w:t>AD</w:t>
            </w:r>
            <w:r w:rsidRPr="007B4D58" w:rsidDel="00E74DEC">
              <w:rPr>
                <w:rFonts w:cs="Arial"/>
                <w:sz w:val="22"/>
              </w:rPr>
              <w:t xml:space="preserve"> </w:t>
            </w:r>
          </w:p>
        </w:tc>
      </w:tr>
      <w:tr w:rsidR="00EF250E" w:rsidRPr="006C3DC9" w14:paraId="0B4E861B" w14:textId="77777777" w:rsidTr="00EB1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8D4FE83" w14:textId="1A29382B" w:rsidR="00EF250E" w:rsidRPr="007B4D58" w:rsidRDefault="007B4D58" w:rsidP="00AC02F7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3</w:t>
            </w:r>
          </w:p>
        </w:tc>
        <w:tc>
          <w:tcPr>
            <w:tcW w:w="22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E34A51C" w14:textId="04B8B01E" w:rsidR="00EF250E" w:rsidRPr="007B4D58" w:rsidRDefault="00C044B2" w:rsidP="00AC02F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6C7B88">
              <w:rPr>
                <w:rFonts w:cs="Arial"/>
                <w:color w:val="auto"/>
                <w:sz w:val="22"/>
              </w:rPr>
              <w:t>UAT</w:t>
            </w:r>
          </w:p>
        </w:tc>
        <w:tc>
          <w:tcPr>
            <w:tcW w:w="31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4AEDB85" w14:textId="1B2297AC" w:rsidR="00EF250E" w:rsidRPr="008942D7" w:rsidDel="00131DE9" w:rsidRDefault="00121E5A" w:rsidP="00AC02F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8942D7">
              <w:rPr>
                <w:rFonts w:cs="Arial"/>
                <w:color w:val="auto"/>
                <w:sz w:val="22"/>
                <w:lang w:val="en-US"/>
              </w:rPr>
              <w:t>DITAT_LIMS_KK_T</w:t>
            </w:r>
          </w:p>
        </w:tc>
        <w:tc>
          <w:tcPr>
            <w:tcW w:w="837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284793" w14:textId="7A7D2681" w:rsidR="00EF250E" w:rsidRPr="007B4D58" w:rsidRDefault="00121E5A" w:rsidP="00AC02F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7B4D58">
              <w:rPr>
                <w:rFonts w:cs="Arial"/>
                <w:color w:val="auto"/>
                <w:sz w:val="22"/>
                <w:lang w:val="en-US"/>
              </w:rPr>
              <w:t xml:space="preserve">Apache Keycloak </w:t>
            </w:r>
            <w:r w:rsidRPr="007B4D58">
              <w:rPr>
                <w:rFonts w:cs="Arial"/>
                <w:color w:val="auto"/>
                <w:sz w:val="22"/>
              </w:rPr>
              <w:t>интеграция</w:t>
            </w:r>
            <w:r w:rsidRPr="007B4D58">
              <w:rPr>
                <w:rFonts w:cs="Arial"/>
                <w:color w:val="auto"/>
                <w:sz w:val="22"/>
                <w:lang w:val="en-US"/>
              </w:rPr>
              <w:t xml:space="preserve"> </w:t>
            </w:r>
            <w:r w:rsidRPr="007B4D58">
              <w:rPr>
                <w:rFonts w:cs="Arial"/>
                <w:color w:val="auto"/>
                <w:sz w:val="22"/>
              </w:rPr>
              <w:t>с</w:t>
            </w:r>
            <w:r w:rsidRPr="007B4D58">
              <w:rPr>
                <w:rFonts w:cs="Arial"/>
                <w:color w:val="auto"/>
                <w:sz w:val="22"/>
                <w:lang w:val="en-US"/>
              </w:rPr>
              <w:t xml:space="preserve"> Kerberos</w:t>
            </w:r>
          </w:p>
        </w:tc>
      </w:tr>
      <w:tr w:rsidR="00131DE9" w:rsidRPr="00603AFB" w14:paraId="68773172" w14:textId="77777777" w:rsidTr="008942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</w:tcPr>
          <w:p w14:paraId="3D70630A" w14:textId="140AE745" w:rsidR="00131DE9" w:rsidRPr="007B4D58" w:rsidRDefault="007B4D58" w:rsidP="00AC02F7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4</w:t>
            </w:r>
          </w:p>
        </w:tc>
        <w:tc>
          <w:tcPr>
            <w:tcW w:w="2259" w:type="dxa"/>
          </w:tcPr>
          <w:p w14:paraId="34AA6CEB" w14:textId="3C4913B0" w:rsidR="00131DE9" w:rsidRPr="007B4D58" w:rsidRDefault="00C044B2" w:rsidP="00AC02F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6C7B88">
              <w:rPr>
                <w:rFonts w:cs="Arial"/>
                <w:sz w:val="22"/>
              </w:rPr>
              <w:t>UAT</w:t>
            </w:r>
          </w:p>
        </w:tc>
        <w:tc>
          <w:tcPr>
            <w:tcW w:w="3177" w:type="dxa"/>
            <w:shd w:val="clear" w:color="auto" w:fill="auto"/>
            <w:hideMark/>
          </w:tcPr>
          <w:p w14:paraId="1B943D11" w14:textId="1C05B237" w:rsidR="00131DE9" w:rsidRPr="008942D7" w:rsidRDefault="00131DE9" w:rsidP="00AC02F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8942D7">
              <w:rPr>
                <w:rFonts w:cs="Arial"/>
                <w:sz w:val="22"/>
                <w:shd w:val="clear" w:color="auto" w:fill="F2F2F2"/>
                <w:lang w:val="en-US"/>
              </w:rPr>
              <w:t>DITAT_LIMS_KSHD_T</w:t>
            </w:r>
          </w:p>
        </w:tc>
        <w:tc>
          <w:tcPr>
            <w:tcW w:w="8378" w:type="dxa"/>
            <w:hideMark/>
          </w:tcPr>
          <w:p w14:paraId="20F78520" w14:textId="2192A280" w:rsidR="00131DE9" w:rsidRPr="007B4D58" w:rsidRDefault="005F6E11" w:rsidP="00AC02F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3260D1">
              <w:rPr>
                <w:rFonts w:cs="Arial"/>
                <w:sz w:val="22"/>
                <w:lang w:val="en-US"/>
              </w:rPr>
              <w:t>NiFi</w:t>
            </w:r>
            <w:r w:rsidRPr="003260D1">
              <w:rPr>
                <w:rFonts w:cs="Arial"/>
                <w:sz w:val="22"/>
              </w:rPr>
              <w:t xml:space="preserve"> интеграция с </w:t>
            </w:r>
            <w:r w:rsidRPr="005F6E11">
              <w:rPr>
                <w:rFonts w:cs="Arial"/>
                <w:sz w:val="22"/>
              </w:rPr>
              <w:t xml:space="preserve">1С </w:t>
            </w:r>
            <w:r w:rsidR="007B4D58" w:rsidRPr="003260D1">
              <w:rPr>
                <w:rFonts w:cs="Arial"/>
                <w:sz w:val="22"/>
              </w:rPr>
              <w:t>КШД</w:t>
            </w:r>
          </w:p>
        </w:tc>
      </w:tr>
      <w:tr w:rsidR="00131DE9" w:rsidRPr="00603AFB" w14:paraId="6551BAA0" w14:textId="77777777" w:rsidTr="00EB1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FB0CBEA" w14:textId="0156FED6" w:rsidR="00131DE9" w:rsidRPr="007B4D58" w:rsidRDefault="007B4D58" w:rsidP="00AC02F7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5</w:t>
            </w:r>
          </w:p>
        </w:tc>
        <w:tc>
          <w:tcPr>
            <w:tcW w:w="22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3A73976" w14:textId="5A8527E5" w:rsidR="00131DE9" w:rsidRPr="007B4D58" w:rsidRDefault="00C044B2" w:rsidP="00AC02F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6C7B88">
              <w:rPr>
                <w:rFonts w:cs="Arial"/>
                <w:color w:val="auto"/>
                <w:sz w:val="22"/>
              </w:rPr>
              <w:t>UAT</w:t>
            </w:r>
          </w:p>
        </w:tc>
        <w:tc>
          <w:tcPr>
            <w:tcW w:w="31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hideMark/>
          </w:tcPr>
          <w:p w14:paraId="7C8BA041" w14:textId="1170DD06" w:rsidR="00131DE9" w:rsidRPr="008942D7" w:rsidRDefault="00131DE9" w:rsidP="00AC02F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8942D7">
              <w:rPr>
                <w:rFonts w:cs="Arial"/>
                <w:color w:val="auto"/>
                <w:sz w:val="22"/>
                <w:shd w:val="clear" w:color="auto" w:fill="F2F2F2"/>
                <w:lang w:val="en-US"/>
              </w:rPr>
              <w:t>DITAT_LIMS_S3_T</w:t>
            </w:r>
          </w:p>
        </w:tc>
        <w:tc>
          <w:tcPr>
            <w:tcW w:w="837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8FCC10" w14:textId="6DC6F828" w:rsidR="00131DE9" w:rsidRPr="00980162" w:rsidRDefault="00980162" w:rsidP="00AC02F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</w:rPr>
              <w:t xml:space="preserve">Модуль хранения данных </w:t>
            </w:r>
            <w:r w:rsidRPr="007B4D58">
              <w:rPr>
                <w:rFonts w:cs="Arial"/>
                <w:sz w:val="22"/>
              </w:rPr>
              <w:t xml:space="preserve">интеграция с </w:t>
            </w:r>
            <w:r w:rsidRPr="007B4D58">
              <w:rPr>
                <w:rFonts w:cs="Arial"/>
                <w:sz w:val="22"/>
                <w:lang w:val="en-US"/>
              </w:rPr>
              <w:t>AD</w:t>
            </w:r>
          </w:p>
        </w:tc>
      </w:tr>
      <w:tr w:rsidR="00131DE9" w:rsidRPr="00603AFB" w14:paraId="3457483C" w14:textId="77777777" w:rsidTr="008942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</w:tcPr>
          <w:p w14:paraId="0B716C69" w14:textId="017B1723" w:rsidR="00131DE9" w:rsidRPr="007B4D58" w:rsidRDefault="007B4D58" w:rsidP="00AC02F7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6</w:t>
            </w:r>
          </w:p>
        </w:tc>
        <w:tc>
          <w:tcPr>
            <w:tcW w:w="2259" w:type="dxa"/>
          </w:tcPr>
          <w:p w14:paraId="33A888C3" w14:textId="415857AE" w:rsidR="00131DE9" w:rsidRPr="007B4D58" w:rsidRDefault="00C044B2" w:rsidP="00AC02F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6C7B88">
              <w:rPr>
                <w:rFonts w:cs="Arial"/>
                <w:sz w:val="22"/>
              </w:rPr>
              <w:t>UAT</w:t>
            </w:r>
          </w:p>
        </w:tc>
        <w:tc>
          <w:tcPr>
            <w:tcW w:w="3177" w:type="dxa"/>
            <w:shd w:val="clear" w:color="auto" w:fill="auto"/>
            <w:hideMark/>
          </w:tcPr>
          <w:p w14:paraId="1958BB48" w14:textId="31DBDE76" w:rsidR="00131DE9" w:rsidRPr="008942D7" w:rsidRDefault="00131DE9" w:rsidP="00AC02F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8942D7">
              <w:rPr>
                <w:rFonts w:cs="Arial"/>
                <w:sz w:val="22"/>
                <w:shd w:val="clear" w:color="auto" w:fill="F2F2F2"/>
                <w:lang w:val="en-US"/>
              </w:rPr>
              <w:t>DITAT_LIMS_PKSH_T</w:t>
            </w:r>
          </w:p>
        </w:tc>
        <w:tc>
          <w:tcPr>
            <w:tcW w:w="8378" w:type="dxa"/>
            <w:hideMark/>
          </w:tcPr>
          <w:p w14:paraId="7C158967" w14:textId="5AF21FF2" w:rsidR="00131DE9" w:rsidRPr="007B4D58" w:rsidRDefault="007B4D58" w:rsidP="00AC02F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3260D1">
              <w:rPr>
                <w:rFonts w:cs="Arial"/>
                <w:sz w:val="22"/>
                <w:lang w:val="en-US"/>
              </w:rPr>
              <w:t>NiFi</w:t>
            </w:r>
            <w:r w:rsidRPr="003260D1">
              <w:rPr>
                <w:rFonts w:cs="Arial"/>
                <w:sz w:val="22"/>
              </w:rPr>
              <w:t xml:space="preserve"> интеграция с Кибершлюз</w:t>
            </w:r>
          </w:p>
        </w:tc>
      </w:tr>
      <w:tr w:rsidR="00131DE9" w:rsidRPr="00603AFB" w14:paraId="0F87FCFC" w14:textId="77777777" w:rsidTr="00EB1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137AF85F" w14:textId="6A334074" w:rsidR="00131DE9" w:rsidRPr="007B4D58" w:rsidRDefault="007B4D58" w:rsidP="00AC02F7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7</w:t>
            </w:r>
          </w:p>
        </w:tc>
        <w:tc>
          <w:tcPr>
            <w:tcW w:w="22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7697BF2" w14:textId="75287FBB" w:rsidR="00131DE9" w:rsidRPr="007B4D58" w:rsidRDefault="00C044B2" w:rsidP="00AC02F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6C7B88">
              <w:rPr>
                <w:rFonts w:cs="Arial"/>
                <w:color w:val="auto"/>
                <w:sz w:val="22"/>
              </w:rPr>
              <w:t>UAT</w:t>
            </w:r>
          </w:p>
        </w:tc>
        <w:tc>
          <w:tcPr>
            <w:tcW w:w="31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hideMark/>
          </w:tcPr>
          <w:p w14:paraId="6F970E6E" w14:textId="15C060E8" w:rsidR="00131DE9" w:rsidRPr="008942D7" w:rsidRDefault="00131DE9" w:rsidP="00AC02F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8942D7">
              <w:rPr>
                <w:rFonts w:cs="Arial"/>
                <w:color w:val="auto"/>
                <w:sz w:val="22"/>
                <w:shd w:val="clear" w:color="auto" w:fill="F2F2F2"/>
                <w:lang w:val="en-US"/>
              </w:rPr>
              <w:t>DITAT_LIMS_SUS_T</w:t>
            </w:r>
          </w:p>
        </w:tc>
        <w:tc>
          <w:tcPr>
            <w:tcW w:w="837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117B77" w14:textId="10525D88" w:rsidR="00131DE9" w:rsidRPr="007B4D58" w:rsidRDefault="005F6E11" w:rsidP="00AC02F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7B4D58">
              <w:rPr>
                <w:rFonts w:cs="Arial"/>
                <w:color w:val="auto"/>
                <w:sz w:val="22"/>
                <w:lang w:val="en-US"/>
              </w:rPr>
              <w:t>NiFi</w:t>
            </w:r>
            <w:r w:rsidRPr="007B4D58">
              <w:rPr>
                <w:rFonts w:cs="Arial"/>
                <w:color w:val="auto"/>
                <w:sz w:val="22"/>
              </w:rPr>
              <w:t xml:space="preserve"> интеграция с</w:t>
            </w:r>
            <w:r w:rsidR="007B4D58" w:rsidRPr="007B4D58">
              <w:rPr>
                <w:rFonts w:cs="Arial"/>
                <w:color w:val="auto"/>
                <w:sz w:val="22"/>
              </w:rPr>
              <w:t xml:space="preserve"> EME.WMS</w:t>
            </w:r>
            <w:r w:rsidR="007B4D58" w:rsidRPr="007B4D58" w:rsidDel="005F6E11">
              <w:rPr>
                <w:rFonts w:cs="Arial"/>
                <w:color w:val="auto"/>
                <w:sz w:val="22"/>
              </w:rPr>
              <w:t xml:space="preserve"> </w:t>
            </w:r>
          </w:p>
        </w:tc>
      </w:tr>
      <w:tr w:rsidR="00131DE9" w:rsidRPr="00603AFB" w14:paraId="23EE7527" w14:textId="77777777" w:rsidTr="008942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</w:tcPr>
          <w:p w14:paraId="6F00F8FB" w14:textId="4B3C83F5" w:rsidR="00131DE9" w:rsidRPr="007B4D58" w:rsidRDefault="007B4D58" w:rsidP="00AC02F7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8</w:t>
            </w:r>
          </w:p>
        </w:tc>
        <w:tc>
          <w:tcPr>
            <w:tcW w:w="2259" w:type="dxa"/>
          </w:tcPr>
          <w:p w14:paraId="0079D36C" w14:textId="2DB91AC0" w:rsidR="00131DE9" w:rsidRPr="007B4D58" w:rsidRDefault="00C044B2" w:rsidP="00AC02F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6C7B88">
              <w:rPr>
                <w:rFonts w:cs="Arial"/>
                <w:sz w:val="22"/>
              </w:rPr>
              <w:t>UAT</w:t>
            </w:r>
          </w:p>
        </w:tc>
        <w:tc>
          <w:tcPr>
            <w:tcW w:w="3177" w:type="dxa"/>
            <w:shd w:val="clear" w:color="auto" w:fill="auto"/>
            <w:hideMark/>
          </w:tcPr>
          <w:p w14:paraId="135CA02F" w14:textId="42DAD531" w:rsidR="00131DE9" w:rsidRPr="008942D7" w:rsidRDefault="00131DE9" w:rsidP="00AC02F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8942D7">
              <w:rPr>
                <w:rFonts w:cs="Arial"/>
                <w:sz w:val="22"/>
                <w:shd w:val="clear" w:color="auto" w:fill="F2F2F2"/>
                <w:lang w:val="en-US"/>
              </w:rPr>
              <w:t>DITAT_LIMS_RKMIOK_T</w:t>
            </w:r>
          </w:p>
        </w:tc>
        <w:tc>
          <w:tcPr>
            <w:tcW w:w="8378" w:type="dxa"/>
            <w:hideMark/>
          </w:tcPr>
          <w:p w14:paraId="6379ED3C" w14:textId="08EBF273" w:rsidR="00131DE9" w:rsidRPr="007B4D58" w:rsidRDefault="00FC3D10" w:rsidP="00AC02F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DD08C8">
              <w:rPr>
                <w:rFonts w:cs="Arial"/>
                <w:sz w:val="22"/>
                <w:lang w:val="en-US"/>
              </w:rPr>
              <w:t>NiFi</w:t>
            </w:r>
            <w:r w:rsidRPr="00DD08C8">
              <w:rPr>
                <w:rFonts w:cs="Arial"/>
                <w:sz w:val="22"/>
              </w:rPr>
              <w:t xml:space="preserve"> интеграция с</w:t>
            </w:r>
            <w:r w:rsidR="007B4D58">
              <w:rPr>
                <w:rFonts w:cs="Arial"/>
                <w:sz w:val="22"/>
              </w:rPr>
              <w:t xml:space="preserve"> </w:t>
            </w:r>
            <w:r w:rsidR="007B4D58" w:rsidRPr="007B4D58">
              <w:rPr>
                <w:rFonts w:cs="Arial"/>
                <w:sz w:val="22"/>
              </w:rPr>
              <w:t>РКМИОК</w:t>
            </w:r>
          </w:p>
        </w:tc>
      </w:tr>
      <w:tr w:rsidR="00131DE9" w:rsidRPr="00603AFB" w14:paraId="721D56F9" w14:textId="77777777" w:rsidTr="00EB1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E11241A" w14:textId="6B9F291D" w:rsidR="00131DE9" w:rsidRPr="007B4D58" w:rsidRDefault="007B4D58" w:rsidP="00AC02F7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9</w:t>
            </w:r>
          </w:p>
        </w:tc>
        <w:tc>
          <w:tcPr>
            <w:tcW w:w="22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2C0CC13" w14:textId="31440E4B" w:rsidR="00131DE9" w:rsidRPr="007B4D58" w:rsidRDefault="00C044B2" w:rsidP="00AC02F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6C7B88">
              <w:rPr>
                <w:rFonts w:cs="Arial"/>
                <w:color w:val="auto"/>
                <w:sz w:val="22"/>
              </w:rPr>
              <w:t>UAT</w:t>
            </w:r>
          </w:p>
        </w:tc>
        <w:tc>
          <w:tcPr>
            <w:tcW w:w="31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hideMark/>
          </w:tcPr>
          <w:p w14:paraId="42A29F22" w14:textId="6732A200" w:rsidR="00131DE9" w:rsidRPr="008942D7" w:rsidRDefault="00131DE9" w:rsidP="00AC02F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8942D7">
              <w:rPr>
                <w:rFonts w:cs="Arial"/>
                <w:color w:val="auto"/>
                <w:sz w:val="22"/>
                <w:shd w:val="clear" w:color="auto" w:fill="F2F2F2"/>
                <w:lang w:val="en-US"/>
              </w:rPr>
              <w:t>DITAT_LIMS_PG_T</w:t>
            </w:r>
          </w:p>
        </w:tc>
        <w:tc>
          <w:tcPr>
            <w:tcW w:w="837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BFC333" w14:textId="1C7DC97F" w:rsidR="00131DE9" w:rsidRPr="007B4D58" w:rsidRDefault="006E7BEC" w:rsidP="00AC02F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7B4D58">
              <w:rPr>
                <w:rFonts w:cs="Arial"/>
                <w:color w:val="auto"/>
                <w:sz w:val="22"/>
                <w:lang w:val="en-US"/>
              </w:rPr>
              <w:t xml:space="preserve">PostgreSQL, интеграция с </w:t>
            </w:r>
            <w:r w:rsidR="007B4D58" w:rsidRPr="007B4D58">
              <w:rPr>
                <w:rFonts w:cs="Arial"/>
                <w:color w:val="auto"/>
                <w:sz w:val="22"/>
                <w:lang w:val="en-US"/>
              </w:rPr>
              <w:t>AD</w:t>
            </w:r>
          </w:p>
        </w:tc>
      </w:tr>
      <w:tr w:rsidR="00131DE9" w:rsidRPr="00603AFB" w14:paraId="0FEDBCF5" w14:textId="77777777" w:rsidTr="008942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</w:tcPr>
          <w:p w14:paraId="6A9E8358" w14:textId="53F938F1" w:rsidR="00131DE9" w:rsidRPr="007B4D58" w:rsidRDefault="007B4D58" w:rsidP="00AC02F7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10</w:t>
            </w:r>
          </w:p>
        </w:tc>
        <w:tc>
          <w:tcPr>
            <w:tcW w:w="2259" w:type="dxa"/>
          </w:tcPr>
          <w:p w14:paraId="5C399348" w14:textId="1AE52538" w:rsidR="00131DE9" w:rsidRPr="007B4D58" w:rsidRDefault="00C044B2" w:rsidP="00AC02F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6C7B88">
              <w:rPr>
                <w:rFonts w:cs="Arial"/>
                <w:sz w:val="22"/>
              </w:rPr>
              <w:t>UAT</w:t>
            </w:r>
          </w:p>
        </w:tc>
        <w:tc>
          <w:tcPr>
            <w:tcW w:w="3177" w:type="dxa"/>
            <w:shd w:val="clear" w:color="auto" w:fill="auto"/>
            <w:hideMark/>
          </w:tcPr>
          <w:p w14:paraId="5E21AE98" w14:textId="20A7CB68" w:rsidR="00131DE9" w:rsidRPr="008942D7" w:rsidRDefault="00131DE9" w:rsidP="00AC02F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8942D7">
              <w:rPr>
                <w:rFonts w:cs="Arial"/>
                <w:sz w:val="22"/>
                <w:shd w:val="clear" w:color="auto" w:fill="F2F2F2"/>
                <w:lang w:val="en-US"/>
              </w:rPr>
              <w:t>DITAT_LIMS_CASS_T</w:t>
            </w:r>
          </w:p>
        </w:tc>
        <w:tc>
          <w:tcPr>
            <w:tcW w:w="8378" w:type="dxa"/>
            <w:hideMark/>
          </w:tcPr>
          <w:p w14:paraId="4D33DF13" w14:textId="60330615" w:rsidR="00131DE9" w:rsidRPr="007B4D58" w:rsidRDefault="002C4D93" w:rsidP="00AC02F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3260D1">
              <w:rPr>
                <w:rFonts w:cs="Arial"/>
                <w:sz w:val="22"/>
                <w:lang w:val="en-US"/>
              </w:rPr>
              <w:t xml:space="preserve">Сassandra, интеграция с </w:t>
            </w:r>
            <w:r w:rsidR="007B4D58" w:rsidRPr="003260D1">
              <w:rPr>
                <w:rFonts w:cs="Arial"/>
                <w:sz w:val="22"/>
                <w:lang w:val="en-US"/>
              </w:rPr>
              <w:t>AD</w:t>
            </w:r>
          </w:p>
        </w:tc>
      </w:tr>
      <w:tr w:rsidR="00131DE9" w:rsidRPr="00603AFB" w14:paraId="7C9BB968" w14:textId="77777777" w:rsidTr="00EB16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E76AC97" w14:textId="1B0A55B0" w:rsidR="00131DE9" w:rsidRPr="007B4D58" w:rsidRDefault="007B4D58" w:rsidP="00AC02F7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>
              <w:rPr>
                <w:rFonts w:cs="Arial"/>
                <w:b w:val="0"/>
                <w:color w:val="auto"/>
                <w:sz w:val="22"/>
              </w:rPr>
              <w:t>11</w:t>
            </w:r>
          </w:p>
        </w:tc>
        <w:tc>
          <w:tcPr>
            <w:tcW w:w="22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2603C2" w14:textId="63D1A43E" w:rsidR="00131DE9" w:rsidRPr="007B4D58" w:rsidRDefault="00C044B2" w:rsidP="00AC02F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6C7B88">
              <w:rPr>
                <w:rFonts w:cs="Arial"/>
                <w:color w:val="auto"/>
                <w:sz w:val="22"/>
              </w:rPr>
              <w:t>UAT</w:t>
            </w:r>
          </w:p>
        </w:tc>
        <w:tc>
          <w:tcPr>
            <w:tcW w:w="31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hideMark/>
          </w:tcPr>
          <w:p w14:paraId="19C7EF6E" w14:textId="207D4167" w:rsidR="00131DE9" w:rsidRPr="008942D7" w:rsidRDefault="00131DE9" w:rsidP="00AC02F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8942D7">
              <w:rPr>
                <w:rFonts w:cs="Arial"/>
                <w:color w:val="auto"/>
                <w:sz w:val="22"/>
                <w:shd w:val="clear" w:color="auto" w:fill="F2F2F2"/>
                <w:lang w:val="en-US"/>
              </w:rPr>
              <w:t>DITAT_LIMS_REP_T</w:t>
            </w:r>
          </w:p>
        </w:tc>
        <w:tc>
          <w:tcPr>
            <w:tcW w:w="837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3908E2" w14:textId="5C9BEF84" w:rsidR="00131DE9" w:rsidRPr="007B4D58" w:rsidRDefault="005B1257" w:rsidP="00AC02F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</w:rPr>
              <w:t xml:space="preserve">Модуль отчетов </w:t>
            </w:r>
            <w:r w:rsidRPr="00BD722E">
              <w:rPr>
                <w:rFonts w:cs="Arial"/>
                <w:color w:val="auto"/>
                <w:sz w:val="22"/>
              </w:rPr>
              <w:t xml:space="preserve">интеграция с </w:t>
            </w:r>
            <w:r w:rsidRPr="00BD722E">
              <w:rPr>
                <w:rFonts w:cs="Arial"/>
                <w:color w:val="auto"/>
                <w:sz w:val="22"/>
                <w:lang w:val="en-US"/>
              </w:rPr>
              <w:t>AD</w:t>
            </w:r>
          </w:p>
        </w:tc>
      </w:tr>
    </w:tbl>
    <w:p w14:paraId="37AC2DC1" w14:textId="2329F87A" w:rsidR="001A76AF" w:rsidRPr="007A4DA7" w:rsidRDefault="001A76AF" w:rsidP="00F97CE4">
      <w:pPr>
        <w:pStyle w:val="a3"/>
        <w:keepNext/>
        <w:spacing w:before="120" w:after="120"/>
        <w:ind w:firstLine="0"/>
        <w:jc w:val="both"/>
        <w:rPr>
          <w:rFonts w:ascii="Arial" w:eastAsia="Times New Roman" w:hAnsi="Arial" w:cs="Arial"/>
          <w:i/>
          <w:iCs w:val="0"/>
          <w:szCs w:val="20"/>
        </w:rPr>
      </w:pPr>
      <w:r w:rsidRPr="007A4DA7">
        <w:rPr>
          <w:rFonts w:ascii="Arial" w:hAnsi="Arial" w:cs="Arial"/>
          <w:szCs w:val="20"/>
        </w:rPr>
        <w:t xml:space="preserve">Таблица </w:t>
      </w:r>
      <w:r w:rsidRPr="007A4DA7">
        <w:rPr>
          <w:rFonts w:ascii="Arial" w:hAnsi="Arial" w:cs="Arial"/>
          <w:i/>
          <w:szCs w:val="20"/>
          <w:lang w:val="en-US"/>
        </w:rPr>
        <w:fldChar w:fldCharType="begin"/>
      </w:r>
      <w:r w:rsidRPr="007A4DA7">
        <w:rPr>
          <w:rFonts w:ascii="Arial" w:hAnsi="Arial" w:cs="Arial"/>
          <w:szCs w:val="20"/>
        </w:rPr>
        <w:instrText xml:space="preserve"> </w:instrText>
      </w:r>
      <w:r w:rsidRPr="007A4DA7">
        <w:rPr>
          <w:rFonts w:ascii="Arial" w:hAnsi="Arial" w:cs="Arial"/>
          <w:szCs w:val="20"/>
          <w:lang w:val="en-US"/>
        </w:rPr>
        <w:instrText>SEQ</w:instrText>
      </w:r>
      <w:r w:rsidRPr="007A4DA7">
        <w:rPr>
          <w:rFonts w:ascii="Arial" w:hAnsi="Arial" w:cs="Arial"/>
          <w:szCs w:val="20"/>
        </w:rPr>
        <w:instrText xml:space="preserve"> Таблица \* </w:instrText>
      </w:r>
      <w:r w:rsidRPr="007A4DA7">
        <w:rPr>
          <w:rFonts w:ascii="Arial" w:hAnsi="Arial" w:cs="Arial"/>
          <w:szCs w:val="20"/>
          <w:lang w:val="en-US"/>
        </w:rPr>
        <w:instrText>ARABIC</w:instrText>
      </w:r>
      <w:r w:rsidRPr="007A4DA7">
        <w:rPr>
          <w:rFonts w:ascii="Arial" w:hAnsi="Arial" w:cs="Arial"/>
          <w:szCs w:val="20"/>
        </w:rPr>
        <w:instrText xml:space="preserve"> </w:instrText>
      </w:r>
      <w:r w:rsidRPr="007A4DA7">
        <w:rPr>
          <w:rFonts w:ascii="Arial" w:hAnsi="Arial" w:cs="Arial"/>
          <w:i/>
          <w:szCs w:val="20"/>
          <w:lang w:val="en-US"/>
        </w:rPr>
        <w:fldChar w:fldCharType="separate"/>
      </w:r>
      <w:r w:rsidR="00181C3D" w:rsidRPr="00A52354">
        <w:rPr>
          <w:rFonts w:ascii="Arial" w:hAnsi="Arial" w:cs="Arial"/>
          <w:szCs w:val="20"/>
        </w:rPr>
        <w:t>20</w:t>
      </w:r>
      <w:r w:rsidRPr="007A4DA7">
        <w:rPr>
          <w:rFonts w:ascii="Arial" w:hAnsi="Arial" w:cs="Arial"/>
          <w:i/>
          <w:szCs w:val="20"/>
          <w:lang w:val="en-US"/>
        </w:rPr>
        <w:fldChar w:fldCharType="end"/>
      </w:r>
      <w:r w:rsidRPr="007A4DA7">
        <w:rPr>
          <w:rFonts w:ascii="Arial" w:hAnsi="Arial" w:cs="Arial"/>
          <w:szCs w:val="20"/>
        </w:rPr>
        <w:t xml:space="preserve">. </w:t>
      </w:r>
      <w:r w:rsidRPr="007A4DA7">
        <w:rPr>
          <w:rFonts w:ascii="Arial" w:eastAsia="Times New Roman" w:hAnsi="Arial" w:cs="Arial"/>
          <w:iCs w:val="0"/>
          <w:szCs w:val="20"/>
        </w:rPr>
        <w:t>Список технических учетных записей</w:t>
      </w:r>
      <w:r>
        <w:rPr>
          <w:rFonts w:ascii="Arial" w:eastAsia="Times New Roman" w:hAnsi="Arial" w:cs="Arial"/>
          <w:iCs w:val="0"/>
          <w:szCs w:val="20"/>
        </w:rPr>
        <w:t xml:space="preserve"> (для препродуктивного ландшафта)</w:t>
      </w:r>
    </w:p>
    <w:tbl>
      <w:tblPr>
        <w:tblStyle w:val="GridTable1Light-Accent51"/>
        <w:tblW w:w="4869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40"/>
        <w:gridCol w:w="2259"/>
        <w:gridCol w:w="3177"/>
        <w:gridCol w:w="8378"/>
      </w:tblGrid>
      <w:tr w:rsidR="001A76AF" w:rsidRPr="007A4DA7" w14:paraId="7A2AE40C" w14:textId="77777777" w:rsidTr="001A76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bottom w:val="single" w:sz="4" w:space="0" w:color="000000" w:themeColor="text1"/>
            </w:tcBorders>
            <w:shd w:val="clear" w:color="auto" w:fill="0070C0"/>
            <w:hideMark/>
          </w:tcPr>
          <w:p w14:paraId="636416DC" w14:textId="77777777" w:rsidR="001A76AF" w:rsidRPr="007A4DA7" w:rsidRDefault="001A76AF" w:rsidP="001A76AF">
            <w:pPr>
              <w:spacing w:before="120"/>
              <w:ind w:firstLine="0"/>
              <w:jc w:val="center"/>
              <w:rPr>
                <w:rFonts w:cs="Arial"/>
                <w:color w:val="FFFFFF" w:themeColor="background1"/>
                <w:szCs w:val="20"/>
              </w:rPr>
            </w:pPr>
            <w:r w:rsidRPr="007A4DA7">
              <w:rPr>
                <w:rFonts w:cs="Arial"/>
                <w:color w:val="FFFFFF" w:themeColor="background1"/>
                <w:szCs w:val="20"/>
              </w:rPr>
              <w:t>№</w:t>
            </w:r>
          </w:p>
        </w:tc>
        <w:tc>
          <w:tcPr>
            <w:tcW w:w="2259" w:type="dxa"/>
            <w:tcBorders>
              <w:bottom w:val="single" w:sz="4" w:space="0" w:color="000000" w:themeColor="text1"/>
            </w:tcBorders>
            <w:shd w:val="clear" w:color="auto" w:fill="0070C0"/>
          </w:tcPr>
          <w:p w14:paraId="11CDD648" w14:textId="77777777" w:rsidR="001A76AF" w:rsidRPr="007A4DA7" w:rsidDel="00417D08" w:rsidRDefault="001A76AF" w:rsidP="001A76AF">
            <w:pPr>
              <w:spacing w:before="12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Ландшафт</w:t>
            </w:r>
          </w:p>
        </w:tc>
        <w:tc>
          <w:tcPr>
            <w:tcW w:w="3177" w:type="dxa"/>
            <w:tcBorders>
              <w:bottom w:val="single" w:sz="4" w:space="0" w:color="000000" w:themeColor="text1"/>
            </w:tcBorders>
            <w:shd w:val="clear" w:color="auto" w:fill="0070C0"/>
            <w:hideMark/>
          </w:tcPr>
          <w:p w14:paraId="20A25243" w14:textId="77777777" w:rsidR="001A76AF" w:rsidRPr="007A4DA7" w:rsidRDefault="001A76AF" w:rsidP="001A76AF">
            <w:pPr>
              <w:spacing w:before="12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Наименование ТУЗ</w:t>
            </w:r>
          </w:p>
        </w:tc>
        <w:tc>
          <w:tcPr>
            <w:tcW w:w="8378" w:type="dxa"/>
            <w:tcBorders>
              <w:bottom w:val="single" w:sz="4" w:space="0" w:color="000000" w:themeColor="text1"/>
            </w:tcBorders>
            <w:shd w:val="clear" w:color="auto" w:fill="0070C0"/>
            <w:hideMark/>
          </w:tcPr>
          <w:p w14:paraId="0E3AA078" w14:textId="77777777" w:rsidR="001A76AF" w:rsidRPr="007A4DA7" w:rsidRDefault="001A76AF" w:rsidP="001A76AF">
            <w:pPr>
              <w:spacing w:before="12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 w:themeColor="background1"/>
                <w:szCs w:val="20"/>
              </w:rPr>
            </w:pPr>
            <w:r w:rsidRPr="007A4DA7">
              <w:rPr>
                <w:rFonts w:cs="Arial"/>
                <w:color w:val="FFFFFF" w:themeColor="background1"/>
                <w:szCs w:val="20"/>
              </w:rPr>
              <w:t>Описание</w:t>
            </w:r>
          </w:p>
        </w:tc>
      </w:tr>
      <w:tr w:rsidR="001A76AF" w:rsidRPr="00603AFB" w14:paraId="6DBCAEE0" w14:textId="77777777" w:rsidTr="001A76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hideMark/>
          </w:tcPr>
          <w:p w14:paraId="5A7B9300" w14:textId="77777777" w:rsidR="001A76AF" w:rsidRPr="007B4D58" w:rsidRDefault="001A76AF" w:rsidP="001A76AF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1</w:t>
            </w:r>
          </w:p>
        </w:tc>
        <w:tc>
          <w:tcPr>
            <w:tcW w:w="22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1C33D8B" w14:textId="76CB7793" w:rsidR="001A76AF" w:rsidRPr="006C7B88" w:rsidDel="00417D08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7E69A3">
              <w:rPr>
                <w:rFonts w:eastAsia="Times New Roman" w:cs="Arial"/>
                <w:color w:val="000000"/>
                <w:sz w:val="22"/>
                <w:lang w:eastAsia="ru-RU"/>
              </w:rPr>
              <w:t>Препродуктивный</w:t>
            </w:r>
          </w:p>
        </w:tc>
        <w:tc>
          <w:tcPr>
            <w:tcW w:w="31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hideMark/>
          </w:tcPr>
          <w:p w14:paraId="4A1CCF78" w14:textId="285D60D5" w:rsidR="001A76AF" w:rsidRPr="008942D7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8942D7">
              <w:rPr>
                <w:rFonts w:cs="Arial"/>
                <w:color w:val="auto"/>
                <w:sz w:val="22"/>
                <w:lang w:val="en-US"/>
              </w:rPr>
              <w:t>DITAT_LIMS_AD_</w:t>
            </w:r>
            <w:r>
              <w:rPr>
                <w:rFonts w:cs="Arial"/>
                <w:color w:val="auto"/>
                <w:sz w:val="22"/>
                <w:lang w:val="en-US"/>
              </w:rPr>
              <w:t>A</w:t>
            </w:r>
          </w:p>
        </w:tc>
        <w:tc>
          <w:tcPr>
            <w:tcW w:w="837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4FFD7E" w14:textId="77777777" w:rsidR="001A76AF" w:rsidRPr="007B4D58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7B4D58">
              <w:rPr>
                <w:rFonts w:cs="Arial"/>
                <w:color w:val="auto"/>
                <w:sz w:val="22"/>
              </w:rPr>
              <w:t xml:space="preserve">Apache NiFi интеграция с </w:t>
            </w:r>
            <w:r w:rsidRPr="007B4D58">
              <w:rPr>
                <w:rFonts w:cs="Arial"/>
                <w:color w:val="auto"/>
                <w:sz w:val="22"/>
                <w:lang w:val="en-US"/>
              </w:rPr>
              <w:t>AD</w:t>
            </w:r>
          </w:p>
        </w:tc>
      </w:tr>
      <w:tr w:rsidR="001A76AF" w:rsidRPr="00603AFB" w14:paraId="6DE62EA0" w14:textId="77777777" w:rsidTr="001A76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hideMark/>
          </w:tcPr>
          <w:p w14:paraId="7A8DBAFC" w14:textId="77777777" w:rsidR="001A76AF" w:rsidRPr="007B4D58" w:rsidRDefault="001A76AF" w:rsidP="001A76AF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2</w:t>
            </w:r>
          </w:p>
        </w:tc>
        <w:tc>
          <w:tcPr>
            <w:tcW w:w="22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A4B603E" w14:textId="6D4092F1" w:rsidR="001A76AF" w:rsidRPr="00C044B2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7E69A3">
              <w:rPr>
                <w:rFonts w:eastAsia="Times New Roman" w:cs="Arial"/>
                <w:color w:val="000000"/>
                <w:sz w:val="22"/>
                <w:lang w:eastAsia="ru-RU"/>
              </w:rPr>
              <w:t>Препродуктивный</w:t>
            </w:r>
          </w:p>
        </w:tc>
        <w:tc>
          <w:tcPr>
            <w:tcW w:w="31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hideMark/>
          </w:tcPr>
          <w:p w14:paraId="28B7E665" w14:textId="7D0586D5" w:rsidR="001A76AF" w:rsidRPr="008942D7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8942D7">
              <w:rPr>
                <w:rFonts w:cs="Arial"/>
                <w:sz w:val="22"/>
                <w:lang w:val="en-US"/>
              </w:rPr>
              <w:t>DITAT_LIMS</w:t>
            </w:r>
            <w:r w:rsidRPr="008942D7">
              <w:rPr>
                <w:rFonts w:cs="Arial"/>
                <w:sz w:val="22"/>
                <w:shd w:val="clear" w:color="auto" w:fill="F2F2F2"/>
                <w:lang w:val="en-US"/>
              </w:rPr>
              <w:t>_EXCH_</w:t>
            </w:r>
            <w:r>
              <w:rPr>
                <w:rFonts w:cs="Arial"/>
                <w:sz w:val="22"/>
                <w:lang w:val="en-US"/>
              </w:rPr>
              <w:t xml:space="preserve"> A</w:t>
            </w:r>
          </w:p>
        </w:tc>
        <w:tc>
          <w:tcPr>
            <w:tcW w:w="83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hideMark/>
          </w:tcPr>
          <w:p w14:paraId="320E6930" w14:textId="77777777" w:rsidR="001A76AF" w:rsidRPr="007B4D58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7B4D58">
              <w:rPr>
                <w:rFonts w:eastAsia="Arial" w:cs="Arial"/>
                <w:sz w:val="22"/>
              </w:rPr>
              <w:t xml:space="preserve">Модуль уведомлений </w:t>
            </w:r>
            <w:r w:rsidRPr="007B4D58">
              <w:rPr>
                <w:rFonts w:cs="Arial"/>
                <w:sz w:val="22"/>
              </w:rPr>
              <w:t xml:space="preserve">интеграция с </w:t>
            </w:r>
            <w:r w:rsidRPr="007B4D58">
              <w:rPr>
                <w:rFonts w:cs="Arial"/>
                <w:sz w:val="22"/>
                <w:lang w:val="en-US"/>
              </w:rPr>
              <w:t>AD</w:t>
            </w:r>
            <w:r w:rsidRPr="007B4D58" w:rsidDel="00E74DEC">
              <w:rPr>
                <w:rFonts w:cs="Arial"/>
                <w:sz w:val="22"/>
              </w:rPr>
              <w:t xml:space="preserve"> </w:t>
            </w:r>
          </w:p>
        </w:tc>
      </w:tr>
      <w:tr w:rsidR="001A76AF" w:rsidRPr="006C3DC9" w14:paraId="4568CA89" w14:textId="77777777" w:rsidTr="001A76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3297A850" w14:textId="77777777" w:rsidR="001A76AF" w:rsidRPr="007B4D58" w:rsidRDefault="001A76AF" w:rsidP="001A76AF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3</w:t>
            </w:r>
          </w:p>
        </w:tc>
        <w:tc>
          <w:tcPr>
            <w:tcW w:w="22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F20C606" w14:textId="2425B2F8" w:rsidR="001A76AF" w:rsidRPr="00C044B2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7E69A3">
              <w:rPr>
                <w:rFonts w:eastAsia="Times New Roman" w:cs="Arial"/>
                <w:color w:val="000000"/>
                <w:sz w:val="22"/>
                <w:lang w:eastAsia="ru-RU"/>
              </w:rPr>
              <w:t>Препродуктивный</w:t>
            </w:r>
          </w:p>
        </w:tc>
        <w:tc>
          <w:tcPr>
            <w:tcW w:w="31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759C087" w14:textId="2DBBC9A1" w:rsidR="001A76AF" w:rsidRPr="008942D7" w:rsidDel="00131DE9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8942D7">
              <w:rPr>
                <w:rFonts w:cs="Arial"/>
                <w:color w:val="auto"/>
                <w:sz w:val="22"/>
                <w:lang w:val="en-US"/>
              </w:rPr>
              <w:t>DITAT_LIMS_KK_</w:t>
            </w:r>
            <w:r>
              <w:rPr>
                <w:rFonts w:cs="Arial"/>
                <w:color w:val="auto"/>
                <w:sz w:val="22"/>
                <w:lang w:val="en-US"/>
              </w:rPr>
              <w:t xml:space="preserve"> A</w:t>
            </w:r>
          </w:p>
        </w:tc>
        <w:tc>
          <w:tcPr>
            <w:tcW w:w="837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3BC7B2" w14:textId="77777777" w:rsidR="001A76AF" w:rsidRPr="007B4D58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7B4D58">
              <w:rPr>
                <w:rFonts w:cs="Arial"/>
                <w:color w:val="auto"/>
                <w:sz w:val="22"/>
                <w:lang w:val="en-US"/>
              </w:rPr>
              <w:t xml:space="preserve">Apache Keycloak </w:t>
            </w:r>
            <w:r w:rsidRPr="007B4D58">
              <w:rPr>
                <w:rFonts w:cs="Arial"/>
                <w:color w:val="auto"/>
                <w:sz w:val="22"/>
              </w:rPr>
              <w:t>интеграция</w:t>
            </w:r>
            <w:r w:rsidRPr="007B4D58">
              <w:rPr>
                <w:rFonts w:cs="Arial"/>
                <w:color w:val="auto"/>
                <w:sz w:val="22"/>
                <w:lang w:val="en-US"/>
              </w:rPr>
              <w:t xml:space="preserve"> </w:t>
            </w:r>
            <w:r w:rsidRPr="007B4D58">
              <w:rPr>
                <w:rFonts w:cs="Arial"/>
                <w:color w:val="auto"/>
                <w:sz w:val="22"/>
              </w:rPr>
              <w:t>с</w:t>
            </w:r>
            <w:r w:rsidRPr="007B4D58">
              <w:rPr>
                <w:rFonts w:cs="Arial"/>
                <w:color w:val="auto"/>
                <w:sz w:val="22"/>
                <w:lang w:val="en-US"/>
              </w:rPr>
              <w:t xml:space="preserve"> Kerberos</w:t>
            </w:r>
          </w:p>
        </w:tc>
      </w:tr>
      <w:tr w:rsidR="001A76AF" w:rsidRPr="00603AFB" w14:paraId="72CB3700" w14:textId="77777777" w:rsidTr="001A76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</w:tcPr>
          <w:p w14:paraId="602EBF90" w14:textId="77777777" w:rsidR="001A76AF" w:rsidRPr="007B4D58" w:rsidRDefault="001A76AF" w:rsidP="001A76AF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lastRenderedPageBreak/>
              <w:t>4</w:t>
            </w:r>
          </w:p>
        </w:tc>
        <w:tc>
          <w:tcPr>
            <w:tcW w:w="2259" w:type="dxa"/>
          </w:tcPr>
          <w:p w14:paraId="7C77D053" w14:textId="4745E332" w:rsidR="001A76AF" w:rsidRPr="00C044B2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6C7538">
              <w:rPr>
                <w:rFonts w:eastAsia="Times New Roman" w:cs="Arial"/>
                <w:color w:val="000000"/>
                <w:sz w:val="22"/>
                <w:lang w:eastAsia="ru-RU"/>
              </w:rPr>
              <w:t>Препродуктивный</w:t>
            </w:r>
          </w:p>
        </w:tc>
        <w:tc>
          <w:tcPr>
            <w:tcW w:w="3177" w:type="dxa"/>
            <w:shd w:val="clear" w:color="auto" w:fill="auto"/>
            <w:hideMark/>
          </w:tcPr>
          <w:p w14:paraId="1B7FF844" w14:textId="226F6252" w:rsidR="001A76AF" w:rsidRPr="008942D7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8942D7">
              <w:rPr>
                <w:rFonts w:cs="Arial"/>
                <w:sz w:val="22"/>
                <w:shd w:val="clear" w:color="auto" w:fill="F2F2F2"/>
                <w:lang w:val="en-US"/>
              </w:rPr>
              <w:t>DITAT_LIMS_KSHD_</w:t>
            </w:r>
            <w:r>
              <w:rPr>
                <w:rFonts w:cs="Arial"/>
                <w:sz w:val="22"/>
                <w:lang w:val="en-US"/>
              </w:rPr>
              <w:t xml:space="preserve"> A</w:t>
            </w:r>
          </w:p>
        </w:tc>
        <w:tc>
          <w:tcPr>
            <w:tcW w:w="8378" w:type="dxa"/>
            <w:hideMark/>
          </w:tcPr>
          <w:p w14:paraId="176402C6" w14:textId="77777777" w:rsidR="001A76AF" w:rsidRPr="007B4D58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3260D1">
              <w:rPr>
                <w:rFonts w:cs="Arial"/>
                <w:sz w:val="22"/>
                <w:lang w:val="en-US"/>
              </w:rPr>
              <w:t>NiFi</w:t>
            </w:r>
            <w:r w:rsidRPr="003260D1">
              <w:rPr>
                <w:rFonts w:cs="Arial"/>
                <w:sz w:val="22"/>
              </w:rPr>
              <w:t xml:space="preserve"> интеграция с </w:t>
            </w:r>
            <w:r w:rsidRPr="005F6E11">
              <w:rPr>
                <w:rFonts w:cs="Arial"/>
                <w:sz w:val="22"/>
              </w:rPr>
              <w:t xml:space="preserve">1С </w:t>
            </w:r>
            <w:r w:rsidRPr="003260D1">
              <w:rPr>
                <w:rFonts w:cs="Arial"/>
                <w:sz w:val="22"/>
              </w:rPr>
              <w:t>КШД</w:t>
            </w:r>
          </w:p>
        </w:tc>
      </w:tr>
      <w:tr w:rsidR="001A76AF" w:rsidRPr="00603AFB" w14:paraId="1E16D06D" w14:textId="77777777" w:rsidTr="001A76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909E95E" w14:textId="77777777" w:rsidR="001A76AF" w:rsidRPr="007B4D58" w:rsidRDefault="001A76AF" w:rsidP="001A76AF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5</w:t>
            </w:r>
          </w:p>
        </w:tc>
        <w:tc>
          <w:tcPr>
            <w:tcW w:w="22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C4AAA6C" w14:textId="5F29DA3E" w:rsidR="001A76AF" w:rsidRPr="00C044B2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6C7538">
              <w:rPr>
                <w:rFonts w:eastAsia="Times New Roman" w:cs="Arial"/>
                <w:color w:val="000000"/>
                <w:sz w:val="22"/>
                <w:lang w:eastAsia="ru-RU"/>
              </w:rPr>
              <w:t>Препродуктивный</w:t>
            </w:r>
          </w:p>
        </w:tc>
        <w:tc>
          <w:tcPr>
            <w:tcW w:w="31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hideMark/>
          </w:tcPr>
          <w:p w14:paraId="27789AAC" w14:textId="2BF7E49F" w:rsidR="001A76AF" w:rsidRPr="008942D7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8942D7">
              <w:rPr>
                <w:rFonts w:cs="Arial"/>
                <w:color w:val="auto"/>
                <w:sz w:val="22"/>
                <w:shd w:val="clear" w:color="auto" w:fill="F2F2F2"/>
                <w:lang w:val="en-US"/>
              </w:rPr>
              <w:t>DITAT_LIMS_S3_</w:t>
            </w:r>
            <w:r>
              <w:rPr>
                <w:rFonts w:cs="Arial"/>
                <w:color w:val="auto"/>
                <w:sz w:val="22"/>
                <w:lang w:val="en-US"/>
              </w:rPr>
              <w:t xml:space="preserve"> A</w:t>
            </w:r>
          </w:p>
        </w:tc>
        <w:tc>
          <w:tcPr>
            <w:tcW w:w="837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D27D1E" w14:textId="77777777" w:rsidR="001A76AF" w:rsidRPr="007B4D58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</w:rPr>
              <w:t xml:space="preserve">Модуль хранения данных </w:t>
            </w:r>
            <w:r w:rsidRPr="007B4D58">
              <w:rPr>
                <w:rFonts w:cs="Arial"/>
                <w:sz w:val="22"/>
              </w:rPr>
              <w:t xml:space="preserve">интеграция с </w:t>
            </w:r>
            <w:r w:rsidRPr="007B4D58">
              <w:rPr>
                <w:rFonts w:cs="Arial"/>
                <w:sz w:val="22"/>
                <w:lang w:val="en-US"/>
              </w:rPr>
              <w:t>AD</w:t>
            </w:r>
          </w:p>
        </w:tc>
      </w:tr>
      <w:tr w:rsidR="001A76AF" w:rsidRPr="00603AFB" w14:paraId="76BEA066" w14:textId="77777777" w:rsidTr="001A76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</w:tcPr>
          <w:p w14:paraId="6C46A7FB" w14:textId="77777777" w:rsidR="001A76AF" w:rsidRPr="007B4D58" w:rsidRDefault="001A76AF" w:rsidP="001A76AF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6</w:t>
            </w:r>
          </w:p>
        </w:tc>
        <w:tc>
          <w:tcPr>
            <w:tcW w:w="2259" w:type="dxa"/>
          </w:tcPr>
          <w:p w14:paraId="6DA745D6" w14:textId="63A657A2" w:rsidR="001A76AF" w:rsidRPr="00C044B2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6C7538">
              <w:rPr>
                <w:rFonts w:eastAsia="Times New Roman" w:cs="Arial"/>
                <w:color w:val="000000"/>
                <w:sz w:val="22"/>
                <w:lang w:eastAsia="ru-RU"/>
              </w:rPr>
              <w:t>Препродуктивный</w:t>
            </w:r>
          </w:p>
        </w:tc>
        <w:tc>
          <w:tcPr>
            <w:tcW w:w="3177" w:type="dxa"/>
            <w:shd w:val="clear" w:color="auto" w:fill="auto"/>
            <w:hideMark/>
          </w:tcPr>
          <w:p w14:paraId="452F141C" w14:textId="6EBD7538" w:rsidR="001A76AF" w:rsidRPr="008942D7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8942D7">
              <w:rPr>
                <w:rFonts w:cs="Arial"/>
                <w:sz w:val="22"/>
                <w:shd w:val="clear" w:color="auto" w:fill="F2F2F2"/>
                <w:lang w:val="en-US"/>
              </w:rPr>
              <w:t>DITAT_LIMS_PKSH_</w:t>
            </w:r>
            <w:r>
              <w:rPr>
                <w:rFonts w:cs="Arial"/>
                <w:sz w:val="22"/>
                <w:lang w:val="en-US"/>
              </w:rPr>
              <w:t xml:space="preserve"> A</w:t>
            </w:r>
          </w:p>
        </w:tc>
        <w:tc>
          <w:tcPr>
            <w:tcW w:w="8378" w:type="dxa"/>
            <w:hideMark/>
          </w:tcPr>
          <w:p w14:paraId="3A234945" w14:textId="77777777" w:rsidR="001A76AF" w:rsidRPr="007B4D58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3260D1">
              <w:rPr>
                <w:rFonts w:cs="Arial"/>
                <w:sz w:val="22"/>
                <w:lang w:val="en-US"/>
              </w:rPr>
              <w:t>NiFi</w:t>
            </w:r>
            <w:r w:rsidRPr="003260D1">
              <w:rPr>
                <w:rFonts w:cs="Arial"/>
                <w:sz w:val="22"/>
              </w:rPr>
              <w:t xml:space="preserve"> интеграция с Кибершлюз</w:t>
            </w:r>
          </w:p>
        </w:tc>
      </w:tr>
      <w:tr w:rsidR="001A76AF" w:rsidRPr="00603AFB" w14:paraId="3DDDCA95" w14:textId="77777777" w:rsidTr="001A76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A1C5C13" w14:textId="77777777" w:rsidR="001A76AF" w:rsidRPr="007B4D58" w:rsidRDefault="001A76AF" w:rsidP="001A76AF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7</w:t>
            </w:r>
          </w:p>
        </w:tc>
        <w:tc>
          <w:tcPr>
            <w:tcW w:w="22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D04F17B" w14:textId="7F7CDD41" w:rsidR="001A76AF" w:rsidRPr="00C044B2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6C7538">
              <w:rPr>
                <w:rFonts w:eastAsia="Times New Roman" w:cs="Arial"/>
                <w:color w:val="000000"/>
                <w:sz w:val="22"/>
                <w:lang w:eastAsia="ru-RU"/>
              </w:rPr>
              <w:t>Препродуктивный</w:t>
            </w:r>
          </w:p>
        </w:tc>
        <w:tc>
          <w:tcPr>
            <w:tcW w:w="31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hideMark/>
          </w:tcPr>
          <w:p w14:paraId="41B0FECF" w14:textId="14DD6873" w:rsidR="001A76AF" w:rsidRPr="008942D7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8942D7">
              <w:rPr>
                <w:rFonts w:cs="Arial"/>
                <w:color w:val="auto"/>
                <w:sz w:val="22"/>
                <w:shd w:val="clear" w:color="auto" w:fill="F2F2F2"/>
                <w:lang w:val="en-US"/>
              </w:rPr>
              <w:t>DITAT_LIMS_SUS_</w:t>
            </w:r>
            <w:r>
              <w:rPr>
                <w:rFonts w:cs="Arial"/>
                <w:color w:val="auto"/>
                <w:sz w:val="22"/>
                <w:lang w:val="en-US"/>
              </w:rPr>
              <w:t xml:space="preserve"> A</w:t>
            </w:r>
          </w:p>
        </w:tc>
        <w:tc>
          <w:tcPr>
            <w:tcW w:w="837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2C203E" w14:textId="77777777" w:rsidR="001A76AF" w:rsidRPr="007B4D58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7B4D58">
              <w:rPr>
                <w:rFonts w:cs="Arial"/>
                <w:color w:val="auto"/>
                <w:sz w:val="22"/>
                <w:lang w:val="en-US"/>
              </w:rPr>
              <w:t>NiFi</w:t>
            </w:r>
            <w:r w:rsidRPr="007B4D58">
              <w:rPr>
                <w:rFonts w:cs="Arial"/>
                <w:color w:val="auto"/>
                <w:sz w:val="22"/>
              </w:rPr>
              <w:t xml:space="preserve"> интеграция с EME.WMS</w:t>
            </w:r>
            <w:r w:rsidRPr="007B4D58" w:rsidDel="005F6E11">
              <w:rPr>
                <w:rFonts w:cs="Arial"/>
                <w:color w:val="auto"/>
                <w:sz w:val="22"/>
              </w:rPr>
              <w:t xml:space="preserve"> </w:t>
            </w:r>
          </w:p>
        </w:tc>
      </w:tr>
      <w:tr w:rsidR="001A76AF" w:rsidRPr="00603AFB" w14:paraId="0EF4888E" w14:textId="77777777" w:rsidTr="001A76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</w:tcPr>
          <w:p w14:paraId="00B18ABA" w14:textId="77777777" w:rsidR="001A76AF" w:rsidRPr="007B4D58" w:rsidRDefault="001A76AF" w:rsidP="001A76AF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8</w:t>
            </w:r>
          </w:p>
        </w:tc>
        <w:tc>
          <w:tcPr>
            <w:tcW w:w="2259" w:type="dxa"/>
          </w:tcPr>
          <w:p w14:paraId="3623B7D2" w14:textId="74410D08" w:rsidR="001A76AF" w:rsidRPr="00C044B2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6C7538">
              <w:rPr>
                <w:rFonts w:eastAsia="Times New Roman" w:cs="Arial"/>
                <w:color w:val="000000"/>
                <w:sz w:val="22"/>
                <w:lang w:eastAsia="ru-RU"/>
              </w:rPr>
              <w:t>Препродуктивный</w:t>
            </w:r>
          </w:p>
        </w:tc>
        <w:tc>
          <w:tcPr>
            <w:tcW w:w="3177" w:type="dxa"/>
            <w:shd w:val="clear" w:color="auto" w:fill="auto"/>
            <w:hideMark/>
          </w:tcPr>
          <w:p w14:paraId="134FBA40" w14:textId="24483561" w:rsidR="001A76AF" w:rsidRPr="008942D7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8942D7">
              <w:rPr>
                <w:rFonts w:cs="Arial"/>
                <w:sz w:val="22"/>
                <w:shd w:val="clear" w:color="auto" w:fill="F2F2F2"/>
                <w:lang w:val="en-US"/>
              </w:rPr>
              <w:t>DITAT_LIMS_RKMIOK_</w:t>
            </w:r>
            <w:r>
              <w:rPr>
                <w:rFonts w:cs="Arial"/>
                <w:sz w:val="22"/>
                <w:lang w:val="en-US"/>
              </w:rPr>
              <w:t xml:space="preserve"> A</w:t>
            </w:r>
          </w:p>
        </w:tc>
        <w:tc>
          <w:tcPr>
            <w:tcW w:w="8378" w:type="dxa"/>
            <w:hideMark/>
          </w:tcPr>
          <w:p w14:paraId="74A8E8B6" w14:textId="77777777" w:rsidR="001A76AF" w:rsidRPr="007B4D58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DD08C8">
              <w:rPr>
                <w:rFonts w:cs="Arial"/>
                <w:sz w:val="22"/>
                <w:lang w:val="en-US"/>
              </w:rPr>
              <w:t>NiFi</w:t>
            </w:r>
            <w:r w:rsidRPr="00DD08C8">
              <w:rPr>
                <w:rFonts w:cs="Arial"/>
                <w:sz w:val="22"/>
              </w:rPr>
              <w:t xml:space="preserve"> интеграция с</w:t>
            </w:r>
            <w:r>
              <w:rPr>
                <w:rFonts w:cs="Arial"/>
                <w:sz w:val="22"/>
              </w:rPr>
              <w:t xml:space="preserve"> </w:t>
            </w:r>
            <w:r w:rsidRPr="007B4D58">
              <w:rPr>
                <w:rFonts w:cs="Arial"/>
                <w:sz w:val="22"/>
              </w:rPr>
              <w:t>РКМИОК</w:t>
            </w:r>
          </w:p>
        </w:tc>
      </w:tr>
      <w:tr w:rsidR="001A76AF" w:rsidRPr="00603AFB" w14:paraId="22837DDD" w14:textId="77777777" w:rsidTr="001A76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56275B91" w14:textId="77777777" w:rsidR="001A76AF" w:rsidRPr="007B4D58" w:rsidRDefault="001A76AF" w:rsidP="001A76AF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9</w:t>
            </w:r>
          </w:p>
        </w:tc>
        <w:tc>
          <w:tcPr>
            <w:tcW w:w="22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EF0BB6B" w14:textId="7E9DE703" w:rsidR="001A76AF" w:rsidRPr="00C044B2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6C7538">
              <w:rPr>
                <w:rFonts w:eastAsia="Times New Roman" w:cs="Arial"/>
                <w:color w:val="000000"/>
                <w:sz w:val="22"/>
                <w:lang w:eastAsia="ru-RU"/>
              </w:rPr>
              <w:t>Препродуктивный</w:t>
            </w:r>
          </w:p>
        </w:tc>
        <w:tc>
          <w:tcPr>
            <w:tcW w:w="31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hideMark/>
          </w:tcPr>
          <w:p w14:paraId="3452C75F" w14:textId="472366EF" w:rsidR="001A76AF" w:rsidRPr="008942D7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8942D7">
              <w:rPr>
                <w:rFonts w:cs="Arial"/>
                <w:color w:val="auto"/>
                <w:sz w:val="22"/>
                <w:shd w:val="clear" w:color="auto" w:fill="F2F2F2"/>
                <w:lang w:val="en-US"/>
              </w:rPr>
              <w:t>DITAT_LIMS_PG_</w:t>
            </w:r>
            <w:r>
              <w:rPr>
                <w:rFonts w:cs="Arial"/>
                <w:color w:val="auto"/>
                <w:sz w:val="22"/>
                <w:lang w:val="en-US"/>
              </w:rPr>
              <w:t xml:space="preserve"> A</w:t>
            </w:r>
          </w:p>
        </w:tc>
        <w:tc>
          <w:tcPr>
            <w:tcW w:w="837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B756A2" w14:textId="77777777" w:rsidR="001A76AF" w:rsidRPr="007B4D58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7B4D58">
              <w:rPr>
                <w:rFonts w:cs="Arial"/>
                <w:color w:val="auto"/>
                <w:sz w:val="22"/>
                <w:lang w:val="en-US"/>
              </w:rPr>
              <w:t>PostgreSQL, интеграция с AD</w:t>
            </w:r>
          </w:p>
        </w:tc>
      </w:tr>
      <w:tr w:rsidR="001A76AF" w:rsidRPr="00603AFB" w14:paraId="3DFF53F3" w14:textId="77777777" w:rsidTr="001A76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</w:tcPr>
          <w:p w14:paraId="2980482D" w14:textId="77777777" w:rsidR="001A76AF" w:rsidRPr="007B4D58" w:rsidRDefault="001A76AF" w:rsidP="001A76AF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10</w:t>
            </w:r>
          </w:p>
        </w:tc>
        <w:tc>
          <w:tcPr>
            <w:tcW w:w="2259" w:type="dxa"/>
          </w:tcPr>
          <w:p w14:paraId="395DA55D" w14:textId="0AB448B7" w:rsidR="001A76AF" w:rsidRPr="00C044B2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6C7538">
              <w:rPr>
                <w:rFonts w:eastAsia="Times New Roman" w:cs="Arial"/>
                <w:color w:val="000000"/>
                <w:sz w:val="22"/>
                <w:lang w:eastAsia="ru-RU"/>
              </w:rPr>
              <w:t>Препродуктивный</w:t>
            </w:r>
          </w:p>
        </w:tc>
        <w:tc>
          <w:tcPr>
            <w:tcW w:w="3177" w:type="dxa"/>
            <w:shd w:val="clear" w:color="auto" w:fill="auto"/>
            <w:hideMark/>
          </w:tcPr>
          <w:p w14:paraId="589DB168" w14:textId="15A76289" w:rsidR="001A76AF" w:rsidRPr="008942D7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8942D7">
              <w:rPr>
                <w:rFonts w:cs="Arial"/>
                <w:sz w:val="22"/>
                <w:shd w:val="clear" w:color="auto" w:fill="F2F2F2"/>
                <w:lang w:val="en-US"/>
              </w:rPr>
              <w:t>DITAT_LIMS_CASS_</w:t>
            </w:r>
            <w:r>
              <w:rPr>
                <w:rFonts w:cs="Arial"/>
                <w:sz w:val="22"/>
                <w:lang w:val="en-US"/>
              </w:rPr>
              <w:t xml:space="preserve"> A</w:t>
            </w:r>
          </w:p>
        </w:tc>
        <w:tc>
          <w:tcPr>
            <w:tcW w:w="8378" w:type="dxa"/>
            <w:hideMark/>
          </w:tcPr>
          <w:p w14:paraId="34ABCDB4" w14:textId="77777777" w:rsidR="001A76AF" w:rsidRPr="007B4D58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3260D1">
              <w:rPr>
                <w:rFonts w:cs="Arial"/>
                <w:sz w:val="22"/>
                <w:lang w:val="en-US"/>
              </w:rPr>
              <w:t>Сassandra, интеграция с AD</w:t>
            </w:r>
          </w:p>
        </w:tc>
      </w:tr>
      <w:tr w:rsidR="001A76AF" w:rsidRPr="00603AFB" w14:paraId="2AEFC724" w14:textId="77777777" w:rsidTr="001A76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74457CA" w14:textId="77777777" w:rsidR="001A76AF" w:rsidRPr="007B4D58" w:rsidRDefault="001A76AF" w:rsidP="001A76AF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>
              <w:rPr>
                <w:rFonts w:cs="Arial"/>
                <w:b w:val="0"/>
                <w:color w:val="auto"/>
                <w:sz w:val="22"/>
              </w:rPr>
              <w:t>11</w:t>
            </w:r>
          </w:p>
        </w:tc>
        <w:tc>
          <w:tcPr>
            <w:tcW w:w="22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3E890EF" w14:textId="41565A3D" w:rsidR="001A76AF" w:rsidRPr="00C044B2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6C7538">
              <w:rPr>
                <w:rFonts w:eastAsia="Times New Roman" w:cs="Arial"/>
                <w:color w:val="000000"/>
                <w:sz w:val="22"/>
                <w:lang w:eastAsia="ru-RU"/>
              </w:rPr>
              <w:t>Препродуктивный</w:t>
            </w:r>
          </w:p>
        </w:tc>
        <w:tc>
          <w:tcPr>
            <w:tcW w:w="31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hideMark/>
          </w:tcPr>
          <w:p w14:paraId="6C0D15A3" w14:textId="30204C5D" w:rsidR="001A76AF" w:rsidRPr="008942D7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8942D7">
              <w:rPr>
                <w:rFonts w:cs="Arial"/>
                <w:color w:val="auto"/>
                <w:sz w:val="22"/>
                <w:shd w:val="clear" w:color="auto" w:fill="F2F2F2"/>
                <w:lang w:val="en-US"/>
              </w:rPr>
              <w:t>DITAT_LIMS_REP_</w:t>
            </w:r>
            <w:r>
              <w:rPr>
                <w:rFonts w:cs="Arial"/>
                <w:color w:val="auto"/>
                <w:sz w:val="22"/>
                <w:lang w:val="en-US"/>
              </w:rPr>
              <w:t xml:space="preserve"> A</w:t>
            </w:r>
          </w:p>
        </w:tc>
        <w:tc>
          <w:tcPr>
            <w:tcW w:w="837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03EEDF" w14:textId="77777777" w:rsidR="001A76AF" w:rsidRPr="007B4D58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</w:rPr>
              <w:t xml:space="preserve">Модуль отчетов </w:t>
            </w:r>
            <w:r w:rsidRPr="007B4D58">
              <w:rPr>
                <w:rFonts w:cs="Arial"/>
                <w:sz w:val="22"/>
              </w:rPr>
              <w:t xml:space="preserve">интеграция с </w:t>
            </w:r>
            <w:r w:rsidRPr="007B4D58">
              <w:rPr>
                <w:rFonts w:cs="Arial"/>
                <w:sz w:val="22"/>
                <w:lang w:val="en-US"/>
              </w:rPr>
              <w:t>AD</w:t>
            </w:r>
          </w:p>
        </w:tc>
      </w:tr>
    </w:tbl>
    <w:p w14:paraId="19838931" w14:textId="52A0B856" w:rsidR="001A76AF" w:rsidRPr="007A4DA7" w:rsidRDefault="001A76AF" w:rsidP="00F97CE4">
      <w:pPr>
        <w:pStyle w:val="a3"/>
        <w:keepNext/>
        <w:spacing w:before="120" w:after="120"/>
        <w:ind w:firstLine="0"/>
        <w:jc w:val="both"/>
        <w:rPr>
          <w:rFonts w:ascii="Arial" w:eastAsia="Times New Roman" w:hAnsi="Arial" w:cs="Arial"/>
          <w:i/>
          <w:iCs w:val="0"/>
          <w:szCs w:val="20"/>
        </w:rPr>
      </w:pPr>
      <w:r w:rsidRPr="007A4DA7">
        <w:rPr>
          <w:rFonts w:ascii="Arial" w:hAnsi="Arial" w:cs="Arial"/>
          <w:szCs w:val="20"/>
        </w:rPr>
        <w:t xml:space="preserve">Таблица </w:t>
      </w:r>
      <w:r w:rsidRPr="007A4DA7">
        <w:rPr>
          <w:rFonts w:ascii="Arial" w:hAnsi="Arial" w:cs="Arial"/>
          <w:i/>
          <w:szCs w:val="20"/>
          <w:lang w:val="en-US"/>
        </w:rPr>
        <w:fldChar w:fldCharType="begin"/>
      </w:r>
      <w:r w:rsidRPr="007A4DA7">
        <w:rPr>
          <w:rFonts w:ascii="Arial" w:hAnsi="Arial" w:cs="Arial"/>
          <w:szCs w:val="20"/>
        </w:rPr>
        <w:instrText xml:space="preserve"> </w:instrText>
      </w:r>
      <w:r w:rsidRPr="007A4DA7">
        <w:rPr>
          <w:rFonts w:ascii="Arial" w:hAnsi="Arial" w:cs="Arial"/>
          <w:szCs w:val="20"/>
          <w:lang w:val="en-US"/>
        </w:rPr>
        <w:instrText>SEQ</w:instrText>
      </w:r>
      <w:r w:rsidRPr="007A4DA7">
        <w:rPr>
          <w:rFonts w:ascii="Arial" w:hAnsi="Arial" w:cs="Arial"/>
          <w:szCs w:val="20"/>
        </w:rPr>
        <w:instrText xml:space="preserve"> Таблица \* </w:instrText>
      </w:r>
      <w:r w:rsidRPr="007A4DA7">
        <w:rPr>
          <w:rFonts w:ascii="Arial" w:hAnsi="Arial" w:cs="Arial"/>
          <w:szCs w:val="20"/>
          <w:lang w:val="en-US"/>
        </w:rPr>
        <w:instrText>ARABIC</w:instrText>
      </w:r>
      <w:r w:rsidRPr="007A4DA7">
        <w:rPr>
          <w:rFonts w:ascii="Arial" w:hAnsi="Arial" w:cs="Arial"/>
          <w:szCs w:val="20"/>
        </w:rPr>
        <w:instrText xml:space="preserve"> </w:instrText>
      </w:r>
      <w:r w:rsidRPr="007A4DA7">
        <w:rPr>
          <w:rFonts w:ascii="Arial" w:hAnsi="Arial" w:cs="Arial"/>
          <w:i/>
          <w:szCs w:val="20"/>
          <w:lang w:val="en-US"/>
        </w:rPr>
        <w:fldChar w:fldCharType="separate"/>
      </w:r>
      <w:r w:rsidR="00181C3D" w:rsidRPr="00A52354">
        <w:rPr>
          <w:rFonts w:ascii="Arial" w:hAnsi="Arial" w:cs="Arial"/>
          <w:szCs w:val="20"/>
        </w:rPr>
        <w:t>21</w:t>
      </w:r>
      <w:r w:rsidRPr="007A4DA7">
        <w:rPr>
          <w:rFonts w:ascii="Arial" w:hAnsi="Arial" w:cs="Arial"/>
          <w:i/>
          <w:szCs w:val="20"/>
          <w:lang w:val="en-US"/>
        </w:rPr>
        <w:fldChar w:fldCharType="end"/>
      </w:r>
      <w:r w:rsidRPr="007A4DA7">
        <w:rPr>
          <w:rFonts w:ascii="Arial" w:hAnsi="Arial" w:cs="Arial"/>
          <w:szCs w:val="20"/>
        </w:rPr>
        <w:t xml:space="preserve">. </w:t>
      </w:r>
      <w:r w:rsidRPr="007A4DA7">
        <w:rPr>
          <w:rFonts w:ascii="Arial" w:eastAsia="Times New Roman" w:hAnsi="Arial" w:cs="Arial"/>
          <w:iCs w:val="0"/>
          <w:szCs w:val="20"/>
        </w:rPr>
        <w:t>Список технических учетных записей</w:t>
      </w:r>
      <w:r>
        <w:rPr>
          <w:rFonts w:ascii="Arial" w:eastAsia="Times New Roman" w:hAnsi="Arial" w:cs="Arial"/>
          <w:iCs w:val="0"/>
          <w:szCs w:val="20"/>
        </w:rPr>
        <w:t xml:space="preserve"> (для продуктивного ландшафта)</w:t>
      </w:r>
    </w:p>
    <w:tbl>
      <w:tblPr>
        <w:tblStyle w:val="GridTable1Light-Accent51"/>
        <w:tblW w:w="4869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40"/>
        <w:gridCol w:w="2259"/>
        <w:gridCol w:w="3177"/>
        <w:gridCol w:w="8378"/>
      </w:tblGrid>
      <w:tr w:rsidR="001A76AF" w:rsidRPr="007A4DA7" w14:paraId="29CAFF17" w14:textId="77777777" w:rsidTr="001A76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bottom w:val="single" w:sz="4" w:space="0" w:color="000000" w:themeColor="text1"/>
            </w:tcBorders>
            <w:shd w:val="clear" w:color="auto" w:fill="0070C0"/>
            <w:hideMark/>
          </w:tcPr>
          <w:p w14:paraId="6632E57B" w14:textId="77777777" w:rsidR="001A76AF" w:rsidRPr="007A4DA7" w:rsidRDefault="001A76AF" w:rsidP="001A76AF">
            <w:pPr>
              <w:spacing w:before="120"/>
              <w:ind w:firstLine="0"/>
              <w:jc w:val="center"/>
              <w:rPr>
                <w:rFonts w:cs="Arial"/>
                <w:color w:val="FFFFFF" w:themeColor="background1"/>
                <w:szCs w:val="20"/>
              </w:rPr>
            </w:pPr>
            <w:r w:rsidRPr="007A4DA7">
              <w:rPr>
                <w:rFonts w:cs="Arial"/>
                <w:color w:val="FFFFFF" w:themeColor="background1"/>
                <w:szCs w:val="20"/>
              </w:rPr>
              <w:t>№</w:t>
            </w:r>
          </w:p>
        </w:tc>
        <w:tc>
          <w:tcPr>
            <w:tcW w:w="2259" w:type="dxa"/>
            <w:tcBorders>
              <w:bottom w:val="single" w:sz="4" w:space="0" w:color="000000" w:themeColor="text1"/>
            </w:tcBorders>
            <w:shd w:val="clear" w:color="auto" w:fill="0070C0"/>
          </w:tcPr>
          <w:p w14:paraId="499A80DE" w14:textId="77777777" w:rsidR="001A76AF" w:rsidRPr="007A4DA7" w:rsidDel="00417D08" w:rsidRDefault="001A76AF" w:rsidP="001A76AF">
            <w:pPr>
              <w:spacing w:before="12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Ландшафт</w:t>
            </w:r>
          </w:p>
        </w:tc>
        <w:tc>
          <w:tcPr>
            <w:tcW w:w="3177" w:type="dxa"/>
            <w:tcBorders>
              <w:bottom w:val="single" w:sz="4" w:space="0" w:color="000000" w:themeColor="text1"/>
            </w:tcBorders>
            <w:shd w:val="clear" w:color="auto" w:fill="0070C0"/>
            <w:hideMark/>
          </w:tcPr>
          <w:p w14:paraId="474E8EAD" w14:textId="77777777" w:rsidR="001A76AF" w:rsidRPr="007A4DA7" w:rsidRDefault="001A76AF" w:rsidP="001A76AF">
            <w:pPr>
              <w:spacing w:before="12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 w:themeColor="background1"/>
                <w:szCs w:val="20"/>
              </w:rPr>
            </w:pPr>
            <w:r>
              <w:rPr>
                <w:rFonts w:cs="Arial"/>
                <w:color w:val="FFFFFF" w:themeColor="background1"/>
                <w:szCs w:val="20"/>
              </w:rPr>
              <w:t>Наименование ТУЗ</w:t>
            </w:r>
          </w:p>
        </w:tc>
        <w:tc>
          <w:tcPr>
            <w:tcW w:w="8378" w:type="dxa"/>
            <w:tcBorders>
              <w:bottom w:val="single" w:sz="4" w:space="0" w:color="000000" w:themeColor="text1"/>
            </w:tcBorders>
            <w:shd w:val="clear" w:color="auto" w:fill="0070C0"/>
            <w:hideMark/>
          </w:tcPr>
          <w:p w14:paraId="2BC46E5F" w14:textId="77777777" w:rsidR="001A76AF" w:rsidRPr="007A4DA7" w:rsidRDefault="001A76AF" w:rsidP="001A76AF">
            <w:pPr>
              <w:spacing w:before="12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 w:themeColor="background1"/>
                <w:szCs w:val="20"/>
              </w:rPr>
            </w:pPr>
            <w:r w:rsidRPr="007A4DA7">
              <w:rPr>
                <w:rFonts w:cs="Arial"/>
                <w:color w:val="FFFFFF" w:themeColor="background1"/>
                <w:szCs w:val="20"/>
              </w:rPr>
              <w:t>Описание</w:t>
            </w:r>
          </w:p>
        </w:tc>
      </w:tr>
      <w:tr w:rsidR="001A76AF" w:rsidRPr="00603AFB" w14:paraId="5BE039E2" w14:textId="77777777" w:rsidTr="001A76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hideMark/>
          </w:tcPr>
          <w:p w14:paraId="6BA8E141" w14:textId="77777777" w:rsidR="001A76AF" w:rsidRPr="007B4D58" w:rsidRDefault="001A76AF" w:rsidP="001A76AF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1</w:t>
            </w:r>
          </w:p>
        </w:tc>
        <w:tc>
          <w:tcPr>
            <w:tcW w:w="22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8D67AE4" w14:textId="2C22818A" w:rsidR="001A76AF" w:rsidRPr="006C7B88" w:rsidDel="00417D08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>
              <w:rPr>
                <w:rFonts w:eastAsia="Times New Roman" w:cs="Arial"/>
                <w:color w:val="000000"/>
                <w:sz w:val="22"/>
                <w:lang w:eastAsia="ru-RU"/>
              </w:rPr>
              <w:t>П</w:t>
            </w:r>
            <w:r w:rsidRPr="007E69A3">
              <w:rPr>
                <w:rFonts w:eastAsia="Times New Roman" w:cs="Arial"/>
                <w:color w:val="000000"/>
                <w:sz w:val="22"/>
                <w:lang w:eastAsia="ru-RU"/>
              </w:rPr>
              <w:t>родуктивный</w:t>
            </w:r>
          </w:p>
        </w:tc>
        <w:tc>
          <w:tcPr>
            <w:tcW w:w="31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hideMark/>
          </w:tcPr>
          <w:p w14:paraId="67355577" w14:textId="02AE254E" w:rsidR="001A76AF" w:rsidRPr="008942D7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8942D7">
              <w:rPr>
                <w:rFonts w:cs="Arial"/>
                <w:color w:val="auto"/>
                <w:sz w:val="22"/>
                <w:lang w:val="en-US"/>
              </w:rPr>
              <w:t>DITAT_LIMS_AD_</w:t>
            </w:r>
            <w:r>
              <w:rPr>
                <w:rFonts w:cs="Arial"/>
                <w:color w:val="auto"/>
                <w:sz w:val="22"/>
                <w:lang w:val="en-US"/>
              </w:rPr>
              <w:t>P</w:t>
            </w:r>
          </w:p>
        </w:tc>
        <w:tc>
          <w:tcPr>
            <w:tcW w:w="837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1CB1DE" w14:textId="77777777" w:rsidR="001A76AF" w:rsidRPr="007B4D58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7B4D58">
              <w:rPr>
                <w:rFonts w:cs="Arial"/>
                <w:color w:val="auto"/>
                <w:sz w:val="22"/>
              </w:rPr>
              <w:t xml:space="preserve">Apache NiFi интеграция с </w:t>
            </w:r>
            <w:r w:rsidRPr="007B4D58">
              <w:rPr>
                <w:rFonts w:cs="Arial"/>
                <w:color w:val="auto"/>
                <w:sz w:val="22"/>
                <w:lang w:val="en-US"/>
              </w:rPr>
              <w:t>AD</w:t>
            </w:r>
          </w:p>
        </w:tc>
      </w:tr>
      <w:tr w:rsidR="001A76AF" w:rsidRPr="00603AFB" w14:paraId="4E943FAA" w14:textId="77777777" w:rsidTr="001A76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hideMark/>
          </w:tcPr>
          <w:p w14:paraId="441981B2" w14:textId="77777777" w:rsidR="001A76AF" w:rsidRPr="007B4D58" w:rsidRDefault="001A76AF" w:rsidP="001A76AF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2</w:t>
            </w:r>
          </w:p>
        </w:tc>
        <w:tc>
          <w:tcPr>
            <w:tcW w:w="22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1916767" w14:textId="28D0B41F" w:rsidR="001A76AF" w:rsidRPr="00C044B2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485617">
              <w:rPr>
                <w:rFonts w:eastAsia="Times New Roman" w:cs="Arial"/>
                <w:color w:val="000000"/>
                <w:sz w:val="22"/>
                <w:lang w:eastAsia="ru-RU"/>
              </w:rPr>
              <w:t>Продуктивный</w:t>
            </w:r>
          </w:p>
        </w:tc>
        <w:tc>
          <w:tcPr>
            <w:tcW w:w="31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hideMark/>
          </w:tcPr>
          <w:p w14:paraId="623896CF" w14:textId="75C680D9" w:rsidR="001A76AF" w:rsidRPr="008942D7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8942D7">
              <w:rPr>
                <w:rFonts w:cs="Arial"/>
                <w:sz w:val="22"/>
                <w:lang w:val="en-US"/>
              </w:rPr>
              <w:t>DITAT_LIMS</w:t>
            </w:r>
            <w:r w:rsidRPr="008942D7">
              <w:rPr>
                <w:rFonts w:cs="Arial"/>
                <w:sz w:val="22"/>
                <w:shd w:val="clear" w:color="auto" w:fill="F2F2F2"/>
                <w:lang w:val="en-US"/>
              </w:rPr>
              <w:t>_EXCH_</w:t>
            </w:r>
            <w:r>
              <w:rPr>
                <w:rFonts w:cs="Arial"/>
                <w:sz w:val="22"/>
                <w:lang w:val="en-US"/>
              </w:rPr>
              <w:t xml:space="preserve"> P</w:t>
            </w:r>
          </w:p>
        </w:tc>
        <w:tc>
          <w:tcPr>
            <w:tcW w:w="83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hideMark/>
          </w:tcPr>
          <w:p w14:paraId="2FFE6C7A" w14:textId="77777777" w:rsidR="001A76AF" w:rsidRPr="007B4D58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7B4D58">
              <w:rPr>
                <w:rFonts w:eastAsia="Arial" w:cs="Arial"/>
                <w:sz w:val="22"/>
              </w:rPr>
              <w:t xml:space="preserve">Модуль уведомлений </w:t>
            </w:r>
            <w:r w:rsidRPr="007B4D58">
              <w:rPr>
                <w:rFonts w:cs="Arial"/>
                <w:sz w:val="22"/>
              </w:rPr>
              <w:t xml:space="preserve">интеграция с </w:t>
            </w:r>
            <w:r w:rsidRPr="007B4D58">
              <w:rPr>
                <w:rFonts w:cs="Arial"/>
                <w:sz w:val="22"/>
                <w:lang w:val="en-US"/>
              </w:rPr>
              <w:t>AD</w:t>
            </w:r>
            <w:r w:rsidRPr="007B4D58" w:rsidDel="00E74DEC">
              <w:rPr>
                <w:rFonts w:cs="Arial"/>
                <w:sz w:val="22"/>
              </w:rPr>
              <w:t xml:space="preserve"> </w:t>
            </w:r>
          </w:p>
        </w:tc>
      </w:tr>
      <w:tr w:rsidR="001A76AF" w:rsidRPr="006C3DC9" w14:paraId="6026DE0A" w14:textId="77777777" w:rsidTr="001A76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85B3134" w14:textId="77777777" w:rsidR="001A76AF" w:rsidRPr="007B4D58" w:rsidRDefault="001A76AF" w:rsidP="001A76AF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3</w:t>
            </w:r>
          </w:p>
        </w:tc>
        <w:tc>
          <w:tcPr>
            <w:tcW w:w="22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D7B6691" w14:textId="699ADA8F" w:rsidR="001A76AF" w:rsidRPr="00C044B2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485617">
              <w:rPr>
                <w:rFonts w:eastAsia="Times New Roman" w:cs="Arial"/>
                <w:color w:val="000000"/>
                <w:sz w:val="22"/>
                <w:lang w:eastAsia="ru-RU"/>
              </w:rPr>
              <w:t>Продуктивный</w:t>
            </w:r>
          </w:p>
        </w:tc>
        <w:tc>
          <w:tcPr>
            <w:tcW w:w="31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21A97E1" w14:textId="13D477E6" w:rsidR="001A76AF" w:rsidRPr="008942D7" w:rsidDel="00131DE9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8942D7">
              <w:rPr>
                <w:rFonts w:cs="Arial"/>
                <w:color w:val="auto"/>
                <w:sz w:val="22"/>
                <w:lang w:val="en-US"/>
              </w:rPr>
              <w:t>DITAT_LIMS_KK_</w:t>
            </w:r>
            <w:r>
              <w:rPr>
                <w:rFonts w:cs="Arial"/>
                <w:color w:val="auto"/>
                <w:sz w:val="22"/>
                <w:lang w:val="en-US"/>
              </w:rPr>
              <w:t xml:space="preserve"> P</w:t>
            </w:r>
          </w:p>
        </w:tc>
        <w:tc>
          <w:tcPr>
            <w:tcW w:w="837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4145FE" w14:textId="77777777" w:rsidR="001A76AF" w:rsidRPr="007B4D58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7B4D58">
              <w:rPr>
                <w:rFonts w:cs="Arial"/>
                <w:color w:val="auto"/>
                <w:sz w:val="22"/>
                <w:lang w:val="en-US"/>
              </w:rPr>
              <w:t xml:space="preserve">Apache Keycloak </w:t>
            </w:r>
            <w:r w:rsidRPr="007B4D58">
              <w:rPr>
                <w:rFonts w:cs="Arial"/>
                <w:color w:val="auto"/>
                <w:sz w:val="22"/>
              </w:rPr>
              <w:t>интеграция</w:t>
            </w:r>
            <w:r w:rsidRPr="007B4D58">
              <w:rPr>
                <w:rFonts w:cs="Arial"/>
                <w:color w:val="auto"/>
                <w:sz w:val="22"/>
                <w:lang w:val="en-US"/>
              </w:rPr>
              <w:t xml:space="preserve"> </w:t>
            </w:r>
            <w:r w:rsidRPr="007B4D58">
              <w:rPr>
                <w:rFonts w:cs="Arial"/>
                <w:color w:val="auto"/>
                <w:sz w:val="22"/>
              </w:rPr>
              <w:t>с</w:t>
            </w:r>
            <w:r w:rsidRPr="007B4D58">
              <w:rPr>
                <w:rFonts w:cs="Arial"/>
                <w:color w:val="auto"/>
                <w:sz w:val="22"/>
                <w:lang w:val="en-US"/>
              </w:rPr>
              <w:t xml:space="preserve"> Kerberos</w:t>
            </w:r>
          </w:p>
        </w:tc>
      </w:tr>
      <w:tr w:rsidR="001A76AF" w:rsidRPr="00603AFB" w14:paraId="51945327" w14:textId="77777777" w:rsidTr="001A76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</w:tcPr>
          <w:p w14:paraId="4E210B63" w14:textId="77777777" w:rsidR="001A76AF" w:rsidRPr="007B4D58" w:rsidRDefault="001A76AF" w:rsidP="001A76AF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4</w:t>
            </w:r>
          </w:p>
        </w:tc>
        <w:tc>
          <w:tcPr>
            <w:tcW w:w="2259" w:type="dxa"/>
          </w:tcPr>
          <w:p w14:paraId="64BEA210" w14:textId="74BF7CDB" w:rsidR="001A76AF" w:rsidRPr="00C044B2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485617">
              <w:rPr>
                <w:rFonts w:eastAsia="Times New Roman" w:cs="Arial"/>
                <w:color w:val="000000"/>
                <w:sz w:val="22"/>
                <w:lang w:eastAsia="ru-RU"/>
              </w:rPr>
              <w:t>Продуктивный</w:t>
            </w:r>
          </w:p>
        </w:tc>
        <w:tc>
          <w:tcPr>
            <w:tcW w:w="3177" w:type="dxa"/>
            <w:shd w:val="clear" w:color="auto" w:fill="auto"/>
            <w:hideMark/>
          </w:tcPr>
          <w:p w14:paraId="005C3C7F" w14:textId="0C38813B" w:rsidR="001A76AF" w:rsidRPr="008942D7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8942D7">
              <w:rPr>
                <w:rFonts w:cs="Arial"/>
                <w:sz w:val="22"/>
                <w:shd w:val="clear" w:color="auto" w:fill="F2F2F2"/>
                <w:lang w:val="en-US"/>
              </w:rPr>
              <w:t>DITAT_LIMS_KSHD_</w:t>
            </w:r>
            <w:r>
              <w:rPr>
                <w:rFonts w:cs="Arial"/>
                <w:sz w:val="22"/>
                <w:lang w:val="en-US"/>
              </w:rPr>
              <w:t xml:space="preserve"> P</w:t>
            </w:r>
          </w:p>
        </w:tc>
        <w:tc>
          <w:tcPr>
            <w:tcW w:w="8378" w:type="dxa"/>
            <w:hideMark/>
          </w:tcPr>
          <w:p w14:paraId="6D899133" w14:textId="77777777" w:rsidR="001A76AF" w:rsidRPr="007B4D58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3260D1">
              <w:rPr>
                <w:rFonts w:cs="Arial"/>
                <w:sz w:val="22"/>
                <w:lang w:val="en-US"/>
              </w:rPr>
              <w:t>NiFi</w:t>
            </w:r>
            <w:r w:rsidRPr="003260D1">
              <w:rPr>
                <w:rFonts w:cs="Arial"/>
                <w:sz w:val="22"/>
              </w:rPr>
              <w:t xml:space="preserve"> интеграция с </w:t>
            </w:r>
            <w:r w:rsidRPr="005F6E11">
              <w:rPr>
                <w:rFonts w:cs="Arial"/>
                <w:sz w:val="22"/>
              </w:rPr>
              <w:t xml:space="preserve">1С </w:t>
            </w:r>
            <w:r w:rsidRPr="003260D1">
              <w:rPr>
                <w:rFonts w:cs="Arial"/>
                <w:sz w:val="22"/>
              </w:rPr>
              <w:t>КШД</w:t>
            </w:r>
          </w:p>
        </w:tc>
      </w:tr>
      <w:tr w:rsidR="001A76AF" w:rsidRPr="00603AFB" w14:paraId="30037132" w14:textId="77777777" w:rsidTr="001A76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246F089" w14:textId="77777777" w:rsidR="001A76AF" w:rsidRPr="007B4D58" w:rsidRDefault="001A76AF" w:rsidP="001A76AF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5</w:t>
            </w:r>
          </w:p>
        </w:tc>
        <w:tc>
          <w:tcPr>
            <w:tcW w:w="22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6868ACA" w14:textId="7125E6C0" w:rsidR="001A76AF" w:rsidRPr="00C044B2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485617">
              <w:rPr>
                <w:rFonts w:eastAsia="Times New Roman" w:cs="Arial"/>
                <w:color w:val="000000"/>
                <w:sz w:val="22"/>
                <w:lang w:eastAsia="ru-RU"/>
              </w:rPr>
              <w:t>Продуктивный</w:t>
            </w:r>
          </w:p>
        </w:tc>
        <w:tc>
          <w:tcPr>
            <w:tcW w:w="31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hideMark/>
          </w:tcPr>
          <w:p w14:paraId="62874B1C" w14:textId="2DD879D5" w:rsidR="001A76AF" w:rsidRPr="008942D7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8942D7">
              <w:rPr>
                <w:rFonts w:cs="Arial"/>
                <w:color w:val="auto"/>
                <w:sz w:val="22"/>
                <w:shd w:val="clear" w:color="auto" w:fill="F2F2F2"/>
                <w:lang w:val="en-US"/>
              </w:rPr>
              <w:t>DITAT_LIMS_S3_</w:t>
            </w:r>
            <w:r>
              <w:rPr>
                <w:rFonts w:cs="Arial"/>
                <w:color w:val="auto"/>
                <w:sz w:val="22"/>
                <w:shd w:val="clear" w:color="auto" w:fill="F2F2F2"/>
                <w:lang w:val="en-US"/>
              </w:rPr>
              <w:t>P</w:t>
            </w:r>
          </w:p>
        </w:tc>
        <w:tc>
          <w:tcPr>
            <w:tcW w:w="837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59684E" w14:textId="77777777" w:rsidR="001A76AF" w:rsidRPr="007B4D58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</w:rPr>
              <w:t xml:space="preserve">Модуль хранения данных </w:t>
            </w:r>
            <w:r w:rsidRPr="007B4D58">
              <w:rPr>
                <w:rFonts w:cs="Arial"/>
                <w:sz w:val="22"/>
              </w:rPr>
              <w:t xml:space="preserve">интеграция с </w:t>
            </w:r>
            <w:r w:rsidRPr="007B4D58">
              <w:rPr>
                <w:rFonts w:cs="Arial"/>
                <w:sz w:val="22"/>
                <w:lang w:val="en-US"/>
              </w:rPr>
              <w:t>AD</w:t>
            </w:r>
          </w:p>
        </w:tc>
      </w:tr>
      <w:tr w:rsidR="001A76AF" w:rsidRPr="00603AFB" w14:paraId="245F3661" w14:textId="77777777" w:rsidTr="001A76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</w:tcPr>
          <w:p w14:paraId="0F1A648F" w14:textId="77777777" w:rsidR="001A76AF" w:rsidRPr="007B4D58" w:rsidRDefault="001A76AF" w:rsidP="001A76AF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6</w:t>
            </w:r>
          </w:p>
        </w:tc>
        <w:tc>
          <w:tcPr>
            <w:tcW w:w="2259" w:type="dxa"/>
          </w:tcPr>
          <w:p w14:paraId="029069D1" w14:textId="56124411" w:rsidR="001A76AF" w:rsidRPr="00C044B2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485617">
              <w:rPr>
                <w:rFonts w:eastAsia="Times New Roman" w:cs="Arial"/>
                <w:color w:val="000000"/>
                <w:sz w:val="22"/>
                <w:lang w:eastAsia="ru-RU"/>
              </w:rPr>
              <w:t>Продуктивный</w:t>
            </w:r>
          </w:p>
        </w:tc>
        <w:tc>
          <w:tcPr>
            <w:tcW w:w="3177" w:type="dxa"/>
            <w:shd w:val="clear" w:color="auto" w:fill="auto"/>
            <w:hideMark/>
          </w:tcPr>
          <w:p w14:paraId="79381C50" w14:textId="17E8ADAA" w:rsidR="001A76AF" w:rsidRPr="008942D7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8942D7">
              <w:rPr>
                <w:rFonts w:cs="Arial"/>
                <w:sz w:val="22"/>
                <w:shd w:val="clear" w:color="auto" w:fill="F2F2F2"/>
                <w:lang w:val="en-US"/>
              </w:rPr>
              <w:t>DITAT_LIMS_PKSH_</w:t>
            </w:r>
            <w:r>
              <w:rPr>
                <w:rFonts w:cs="Arial"/>
                <w:sz w:val="22"/>
                <w:lang w:val="en-US"/>
              </w:rPr>
              <w:t xml:space="preserve"> P</w:t>
            </w:r>
          </w:p>
        </w:tc>
        <w:tc>
          <w:tcPr>
            <w:tcW w:w="8378" w:type="dxa"/>
            <w:hideMark/>
          </w:tcPr>
          <w:p w14:paraId="78A31B67" w14:textId="77777777" w:rsidR="001A76AF" w:rsidRPr="007B4D58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3260D1">
              <w:rPr>
                <w:rFonts w:cs="Arial"/>
                <w:sz w:val="22"/>
                <w:lang w:val="en-US"/>
              </w:rPr>
              <w:t>NiFi</w:t>
            </w:r>
            <w:r w:rsidRPr="003260D1">
              <w:rPr>
                <w:rFonts w:cs="Arial"/>
                <w:sz w:val="22"/>
              </w:rPr>
              <w:t xml:space="preserve"> интеграция с Кибершлюз</w:t>
            </w:r>
          </w:p>
        </w:tc>
      </w:tr>
      <w:tr w:rsidR="001A76AF" w:rsidRPr="00603AFB" w14:paraId="5547C9DD" w14:textId="77777777" w:rsidTr="001A76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3B5F9BB" w14:textId="77777777" w:rsidR="001A76AF" w:rsidRPr="007B4D58" w:rsidRDefault="001A76AF" w:rsidP="001A76AF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7</w:t>
            </w:r>
          </w:p>
        </w:tc>
        <w:tc>
          <w:tcPr>
            <w:tcW w:w="22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73A7A9D" w14:textId="15CA24CF" w:rsidR="001A76AF" w:rsidRPr="00C044B2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485617">
              <w:rPr>
                <w:rFonts w:eastAsia="Times New Roman" w:cs="Arial"/>
                <w:color w:val="000000"/>
                <w:sz w:val="22"/>
                <w:lang w:eastAsia="ru-RU"/>
              </w:rPr>
              <w:t>Продуктивный</w:t>
            </w:r>
          </w:p>
        </w:tc>
        <w:tc>
          <w:tcPr>
            <w:tcW w:w="31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hideMark/>
          </w:tcPr>
          <w:p w14:paraId="097EA04C" w14:textId="4A35ED9B" w:rsidR="001A76AF" w:rsidRPr="008942D7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8942D7">
              <w:rPr>
                <w:rFonts w:cs="Arial"/>
                <w:color w:val="auto"/>
                <w:sz w:val="22"/>
                <w:shd w:val="clear" w:color="auto" w:fill="F2F2F2"/>
                <w:lang w:val="en-US"/>
              </w:rPr>
              <w:t>DITAT_LIMS_SUS_</w:t>
            </w:r>
            <w:r>
              <w:rPr>
                <w:rFonts w:cs="Arial"/>
                <w:color w:val="auto"/>
                <w:sz w:val="22"/>
                <w:lang w:val="en-US"/>
              </w:rPr>
              <w:t xml:space="preserve"> P</w:t>
            </w:r>
          </w:p>
        </w:tc>
        <w:tc>
          <w:tcPr>
            <w:tcW w:w="837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D82D1E" w14:textId="77777777" w:rsidR="001A76AF" w:rsidRPr="007B4D58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7B4D58">
              <w:rPr>
                <w:rFonts w:cs="Arial"/>
                <w:color w:val="auto"/>
                <w:sz w:val="22"/>
                <w:lang w:val="en-US"/>
              </w:rPr>
              <w:t>NiFi</w:t>
            </w:r>
            <w:r w:rsidRPr="007B4D58">
              <w:rPr>
                <w:rFonts w:cs="Arial"/>
                <w:color w:val="auto"/>
                <w:sz w:val="22"/>
              </w:rPr>
              <w:t xml:space="preserve"> интеграция с EME.WMS</w:t>
            </w:r>
            <w:r w:rsidRPr="007B4D58" w:rsidDel="005F6E11">
              <w:rPr>
                <w:rFonts w:cs="Arial"/>
                <w:color w:val="auto"/>
                <w:sz w:val="22"/>
              </w:rPr>
              <w:t xml:space="preserve"> </w:t>
            </w:r>
          </w:p>
        </w:tc>
      </w:tr>
      <w:tr w:rsidR="001A76AF" w:rsidRPr="00603AFB" w14:paraId="535874DA" w14:textId="77777777" w:rsidTr="001A76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</w:tcPr>
          <w:p w14:paraId="3E1807B1" w14:textId="77777777" w:rsidR="001A76AF" w:rsidRPr="007B4D58" w:rsidRDefault="001A76AF" w:rsidP="001A76AF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8</w:t>
            </w:r>
          </w:p>
        </w:tc>
        <w:tc>
          <w:tcPr>
            <w:tcW w:w="2259" w:type="dxa"/>
          </w:tcPr>
          <w:p w14:paraId="3AEBD410" w14:textId="06F2CA81" w:rsidR="001A76AF" w:rsidRPr="00C044B2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485617">
              <w:rPr>
                <w:rFonts w:eastAsia="Times New Roman" w:cs="Arial"/>
                <w:color w:val="000000"/>
                <w:sz w:val="22"/>
                <w:lang w:eastAsia="ru-RU"/>
              </w:rPr>
              <w:t>Продуктивный</w:t>
            </w:r>
          </w:p>
        </w:tc>
        <w:tc>
          <w:tcPr>
            <w:tcW w:w="3177" w:type="dxa"/>
            <w:shd w:val="clear" w:color="auto" w:fill="auto"/>
            <w:hideMark/>
          </w:tcPr>
          <w:p w14:paraId="04333D96" w14:textId="49511B30" w:rsidR="001A76AF" w:rsidRPr="008942D7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8942D7">
              <w:rPr>
                <w:rFonts w:cs="Arial"/>
                <w:sz w:val="22"/>
                <w:shd w:val="clear" w:color="auto" w:fill="F2F2F2"/>
                <w:lang w:val="en-US"/>
              </w:rPr>
              <w:t>DITAT_LIMS_RKMIOK_</w:t>
            </w:r>
            <w:r>
              <w:rPr>
                <w:rFonts w:cs="Arial"/>
                <w:sz w:val="22"/>
                <w:lang w:val="en-US"/>
              </w:rPr>
              <w:t xml:space="preserve"> P</w:t>
            </w:r>
          </w:p>
        </w:tc>
        <w:tc>
          <w:tcPr>
            <w:tcW w:w="8378" w:type="dxa"/>
            <w:hideMark/>
          </w:tcPr>
          <w:p w14:paraId="3CCE59D1" w14:textId="77777777" w:rsidR="001A76AF" w:rsidRPr="007B4D58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DD08C8">
              <w:rPr>
                <w:rFonts w:cs="Arial"/>
                <w:sz w:val="22"/>
                <w:lang w:val="en-US"/>
              </w:rPr>
              <w:t>NiFi</w:t>
            </w:r>
            <w:r w:rsidRPr="00DD08C8">
              <w:rPr>
                <w:rFonts w:cs="Arial"/>
                <w:sz w:val="22"/>
              </w:rPr>
              <w:t xml:space="preserve"> интеграция с</w:t>
            </w:r>
            <w:r>
              <w:rPr>
                <w:rFonts w:cs="Arial"/>
                <w:sz w:val="22"/>
              </w:rPr>
              <w:t xml:space="preserve"> </w:t>
            </w:r>
            <w:r w:rsidRPr="007B4D58">
              <w:rPr>
                <w:rFonts w:cs="Arial"/>
                <w:sz w:val="22"/>
              </w:rPr>
              <w:t>РКМИОК</w:t>
            </w:r>
          </w:p>
        </w:tc>
      </w:tr>
      <w:tr w:rsidR="001A76AF" w:rsidRPr="00603AFB" w14:paraId="568F8C55" w14:textId="77777777" w:rsidTr="001A76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387A571" w14:textId="77777777" w:rsidR="001A76AF" w:rsidRPr="007B4D58" w:rsidRDefault="001A76AF" w:rsidP="001A76AF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lastRenderedPageBreak/>
              <w:t>9</w:t>
            </w:r>
          </w:p>
        </w:tc>
        <w:tc>
          <w:tcPr>
            <w:tcW w:w="22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5E29627" w14:textId="2B4F7E46" w:rsidR="001A76AF" w:rsidRPr="00C044B2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485617">
              <w:rPr>
                <w:rFonts w:eastAsia="Times New Roman" w:cs="Arial"/>
                <w:color w:val="000000"/>
                <w:sz w:val="22"/>
                <w:lang w:eastAsia="ru-RU"/>
              </w:rPr>
              <w:t>Продуктивный</w:t>
            </w:r>
          </w:p>
        </w:tc>
        <w:tc>
          <w:tcPr>
            <w:tcW w:w="31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hideMark/>
          </w:tcPr>
          <w:p w14:paraId="60A70F30" w14:textId="0B3286B7" w:rsidR="001A76AF" w:rsidRPr="008942D7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8942D7">
              <w:rPr>
                <w:rFonts w:cs="Arial"/>
                <w:color w:val="auto"/>
                <w:sz w:val="22"/>
                <w:shd w:val="clear" w:color="auto" w:fill="F2F2F2"/>
                <w:lang w:val="en-US"/>
              </w:rPr>
              <w:t>DITAT_LIMS_PG_</w:t>
            </w:r>
            <w:r>
              <w:rPr>
                <w:rFonts w:cs="Arial"/>
                <w:color w:val="auto"/>
                <w:sz w:val="22"/>
                <w:lang w:val="en-US"/>
              </w:rPr>
              <w:t xml:space="preserve"> P</w:t>
            </w:r>
          </w:p>
        </w:tc>
        <w:tc>
          <w:tcPr>
            <w:tcW w:w="837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FE870C" w14:textId="77777777" w:rsidR="001A76AF" w:rsidRPr="007B4D58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7B4D58">
              <w:rPr>
                <w:rFonts w:cs="Arial"/>
                <w:color w:val="auto"/>
                <w:sz w:val="22"/>
                <w:lang w:val="en-US"/>
              </w:rPr>
              <w:t>PostgreSQL, интеграция с AD</w:t>
            </w:r>
          </w:p>
        </w:tc>
      </w:tr>
      <w:tr w:rsidR="001A76AF" w:rsidRPr="00603AFB" w14:paraId="45A5DF40" w14:textId="77777777" w:rsidTr="001A76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</w:tcPr>
          <w:p w14:paraId="5C0782D3" w14:textId="77777777" w:rsidR="001A76AF" w:rsidRPr="007B4D58" w:rsidRDefault="001A76AF" w:rsidP="001A76AF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 w:rsidRPr="007B4D58">
              <w:rPr>
                <w:rFonts w:cs="Arial"/>
                <w:b w:val="0"/>
                <w:color w:val="auto"/>
                <w:sz w:val="22"/>
              </w:rPr>
              <w:t>10</w:t>
            </w:r>
          </w:p>
        </w:tc>
        <w:tc>
          <w:tcPr>
            <w:tcW w:w="2259" w:type="dxa"/>
          </w:tcPr>
          <w:p w14:paraId="2732D2B6" w14:textId="23ABFAE1" w:rsidR="001A76AF" w:rsidRPr="00C044B2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485617">
              <w:rPr>
                <w:rFonts w:eastAsia="Times New Roman" w:cs="Arial"/>
                <w:color w:val="000000"/>
                <w:sz w:val="22"/>
                <w:lang w:eastAsia="ru-RU"/>
              </w:rPr>
              <w:t>Продуктивный</w:t>
            </w:r>
          </w:p>
        </w:tc>
        <w:tc>
          <w:tcPr>
            <w:tcW w:w="3177" w:type="dxa"/>
            <w:shd w:val="clear" w:color="auto" w:fill="auto"/>
            <w:hideMark/>
          </w:tcPr>
          <w:p w14:paraId="63CA65D5" w14:textId="54F0E87E" w:rsidR="001A76AF" w:rsidRPr="008942D7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en-US"/>
              </w:rPr>
            </w:pPr>
            <w:r w:rsidRPr="008942D7">
              <w:rPr>
                <w:rFonts w:cs="Arial"/>
                <w:sz w:val="22"/>
                <w:shd w:val="clear" w:color="auto" w:fill="F2F2F2"/>
                <w:lang w:val="en-US"/>
              </w:rPr>
              <w:t>DITAT_LIMS_CASS_</w:t>
            </w:r>
            <w:r>
              <w:rPr>
                <w:rFonts w:cs="Arial"/>
                <w:sz w:val="22"/>
                <w:lang w:val="en-US"/>
              </w:rPr>
              <w:t xml:space="preserve"> P</w:t>
            </w:r>
          </w:p>
        </w:tc>
        <w:tc>
          <w:tcPr>
            <w:tcW w:w="8378" w:type="dxa"/>
            <w:hideMark/>
          </w:tcPr>
          <w:p w14:paraId="66B194C9" w14:textId="77777777" w:rsidR="001A76AF" w:rsidRPr="007B4D58" w:rsidRDefault="001A76AF" w:rsidP="001A76AF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3260D1">
              <w:rPr>
                <w:rFonts w:cs="Arial"/>
                <w:sz w:val="22"/>
                <w:lang w:val="en-US"/>
              </w:rPr>
              <w:t>Сassandra, интеграция с AD</w:t>
            </w:r>
          </w:p>
        </w:tc>
      </w:tr>
      <w:tr w:rsidR="001A76AF" w:rsidRPr="00603AFB" w14:paraId="175F52BC" w14:textId="77777777" w:rsidTr="001A76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7727A3D" w14:textId="77777777" w:rsidR="001A76AF" w:rsidRPr="007B4D58" w:rsidRDefault="001A76AF" w:rsidP="001A76AF">
            <w:pPr>
              <w:ind w:firstLine="0"/>
              <w:rPr>
                <w:rFonts w:cs="Arial"/>
                <w:b w:val="0"/>
                <w:color w:val="auto"/>
                <w:sz w:val="22"/>
              </w:rPr>
            </w:pPr>
            <w:r>
              <w:rPr>
                <w:rFonts w:cs="Arial"/>
                <w:b w:val="0"/>
                <w:color w:val="auto"/>
                <w:sz w:val="22"/>
              </w:rPr>
              <w:t>11</w:t>
            </w:r>
          </w:p>
        </w:tc>
        <w:tc>
          <w:tcPr>
            <w:tcW w:w="22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DC81D6C" w14:textId="17C44D1A" w:rsidR="001A76AF" w:rsidRPr="00C044B2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485617">
              <w:rPr>
                <w:rFonts w:eastAsia="Times New Roman" w:cs="Arial"/>
                <w:color w:val="000000"/>
                <w:sz w:val="22"/>
                <w:lang w:eastAsia="ru-RU"/>
              </w:rPr>
              <w:t>Продуктивный</w:t>
            </w:r>
          </w:p>
        </w:tc>
        <w:tc>
          <w:tcPr>
            <w:tcW w:w="31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hideMark/>
          </w:tcPr>
          <w:p w14:paraId="111D98F8" w14:textId="1EC76333" w:rsidR="001A76AF" w:rsidRPr="008942D7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  <w:lang w:val="en-US"/>
              </w:rPr>
            </w:pPr>
            <w:r w:rsidRPr="008942D7">
              <w:rPr>
                <w:rFonts w:cs="Arial"/>
                <w:color w:val="auto"/>
                <w:sz w:val="22"/>
                <w:shd w:val="clear" w:color="auto" w:fill="F2F2F2"/>
                <w:lang w:val="en-US"/>
              </w:rPr>
              <w:t>DITAT_LIMS_REP_</w:t>
            </w:r>
            <w:r>
              <w:rPr>
                <w:rFonts w:cs="Arial"/>
                <w:color w:val="auto"/>
                <w:sz w:val="22"/>
                <w:lang w:val="en-US"/>
              </w:rPr>
              <w:t xml:space="preserve"> P</w:t>
            </w:r>
          </w:p>
        </w:tc>
        <w:tc>
          <w:tcPr>
            <w:tcW w:w="837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8228AD" w14:textId="77777777" w:rsidR="001A76AF" w:rsidRPr="007B4D58" w:rsidRDefault="001A76AF" w:rsidP="001A76AF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>
              <w:rPr>
                <w:rFonts w:cs="Arial"/>
                <w:color w:val="auto"/>
                <w:sz w:val="22"/>
              </w:rPr>
              <w:t xml:space="preserve">Модуль отчетов </w:t>
            </w:r>
            <w:r w:rsidRPr="007B4D58">
              <w:rPr>
                <w:rFonts w:cs="Arial"/>
                <w:sz w:val="22"/>
              </w:rPr>
              <w:t xml:space="preserve">интеграция с </w:t>
            </w:r>
            <w:r w:rsidRPr="007B4D58">
              <w:rPr>
                <w:rFonts w:cs="Arial"/>
                <w:sz w:val="22"/>
                <w:lang w:val="en-US"/>
              </w:rPr>
              <w:t>AD</w:t>
            </w:r>
          </w:p>
        </w:tc>
      </w:tr>
    </w:tbl>
    <w:p w14:paraId="4D67931C" w14:textId="77777777" w:rsidR="00B37C92" w:rsidRPr="00B37C92" w:rsidRDefault="00B37C92" w:rsidP="00EB16B1"/>
    <w:sectPr w:rsidR="00B37C92" w:rsidRPr="00B37C92" w:rsidSect="00355464">
      <w:pgSz w:w="16838" w:h="11906" w:orient="landscape"/>
      <w:pgMar w:top="850" w:right="851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EA1D0" w14:textId="77777777" w:rsidR="003E7744" w:rsidRDefault="003E7744" w:rsidP="006177B2">
      <w:pPr>
        <w:spacing w:after="0" w:line="240" w:lineRule="auto"/>
      </w:pPr>
      <w:r>
        <w:separator/>
      </w:r>
    </w:p>
  </w:endnote>
  <w:endnote w:type="continuationSeparator" w:id="0">
    <w:p w14:paraId="71481CE2" w14:textId="77777777" w:rsidR="003E7744" w:rsidRDefault="003E7744" w:rsidP="006177B2">
      <w:pPr>
        <w:spacing w:after="0" w:line="240" w:lineRule="auto"/>
      </w:pPr>
      <w:r>
        <w:continuationSeparator/>
      </w:r>
    </w:p>
  </w:endnote>
  <w:endnote w:type="continuationNotice" w:id="1">
    <w:p w14:paraId="7E71F14A" w14:textId="77777777" w:rsidR="003E7744" w:rsidRDefault="003E77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7EA4D" w14:textId="4DEB9B4A" w:rsidR="006C3DC9" w:rsidRPr="001954F9" w:rsidRDefault="006C3DC9" w:rsidP="00355464">
    <w:pPr>
      <w:pStyle w:val="ad"/>
      <w:ind w:firstLine="0"/>
      <w:rPr>
        <w:rFonts w:cs="Arial"/>
        <w:sz w:val="22"/>
      </w:rPr>
    </w:pPr>
    <w:r w:rsidRPr="00D67204">
      <w:rPr>
        <w:rFonts w:cs="Arial"/>
        <w:szCs w:val="20"/>
      </w:rPr>
      <w:t>Проектное решение по ролям и полномочиям</w:t>
    </w:r>
    <w:r>
      <w:rPr>
        <w:sz w:val="22"/>
      </w:rPr>
      <w:tab/>
    </w:r>
    <w:r>
      <w:rPr>
        <w:sz w:val="22"/>
      </w:rPr>
      <w:tab/>
    </w:r>
    <w:r w:rsidRPr="001954F9">
      <w:rPr>
        <w:rFonts w:cs="Arial"/>
        <w:sz w:val="22"/>
      </w:rPr>
      <w:t xml:space="preserve">стр. </w:t>
    </w:r>
    <w:r w:rsidRPr="001954F9">
      <w:rPr>
        <w:rFonts w:cs="Arial"/>
        <w:sz w:val="22"/>
      </w:rPr>
      <w:fldChar w:fldCharType="begin"/>
    </w:r>
    <w:r w:rsidRPr="001954F9">
      <w:rPr>
        <w:rFonts w:cs="Arial"/>
        <w:sz w:val="22"/>
      </w:rPr>
      <w:instrText xml:space="preserve"> PAGE </w:instrText>
    </w:r>
    <w:r w:rsidRPr="001954F9">
      <w:rPr>
        <w:rFonts w:cs="Arial"/>
        <w:sz w:val="22"/>
      </w:rPr>
      <w:fldChar w:fldCharType="separate"/>
    </w:r>
    <w:r>
      <w:rPr>
        <w:rFonts w:cs="Arial"/>
        <w:sz w:val="22"/>
      </w:rPr>
      <w:t>1</w:t>
    </w:r>
    <w:r w:rsidRPr="001954F9">
      <w:rPr>
        <w:rFonts w:cs="Arial"/>
        <w:sz w:val="22"/>
      </w:rPr>
      <w:fldChar w:fldCharType="end"/>
    </w:r>
    <w:r w:rsidRPr="001954F9">
      <w:rPr>
        <w:rFonts w:cs="Arial"/>
        <w:sz w:val="22"/>
      </w:rPr>
      <w:t xml:space="preserve"> из </w:t>
    </w:r>
    <w:r w:rsidRPr="001954F9">
      <w:rPr>
        <w:rFonts w:cs="Arial"/>
        <w:sz w:val="22"/>
      </w:rPr>
      <w:fldChar w:fldCharType="begin"/>
    </w:r>
    <w:r w:rsidRPr="001954F9">
      <w:rPr>
        <w:rFonts w:cs="Arial"/>
        <w:sz w:val="22"/>
      </w:rPr>
      <w:instrText xml:space="preserve"> NUMPAGES </w:instrText>
    </w:r>
    <w:r w:rsidRPr="001954F9">
      <w:rPr>
        <w:rFonts w:cs="Arial"/>
        <w:sz w:val="22"/>
      </w:rPr>
      <w:fldChar w:fldCharType="separate"/>
    </w:r>
    <w:r>
      <w:rPr>
        <w:rFonts w:cs="Arial"/>
        <w:sz w:val="22"/>
      </w:rPr>
      <w:t>55</w:t>
    </w:r>
    <w:r w:rsidRPr="001954F9">
      <w:rPr>
        <w:rFonts w:cs="Arial"/>
        <w:sz w:val="22"/>
      </w:rPr>
      <w:fldChar w:fldCharType="end"/>
    </w:r>
  </w:p>
  <w:p w14:paraId="74274D2F" w14:textId="77777777" w:rsidR="006C3DC9" w:rsidRDefault="006C3DC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2534C" w14:textId="77777777" w:rsidR="003E7744" w:rsidRDefault="003E7744" w:rsidP="006177B2">
      <w:pPr>
        <w:spacing w:after="0" w:line="240" w:lineRule="auto"/>
      </w:pPr>
      <w:r>
        <w:separator/>
      </w:r>
    </w:p>
  </w:footnote>
  <w:footnote w:type="continuationSeparator" w:id="0">
    <w:p w14:paraId="143CF6A9" w14:textId="77777777" w:rsidR="003E7744" w:rsidRDefault="003E7744" w:rsidP="006177B2">
      <w:pPr>
        <w:spacing w:after="0" w:line="240" w:lineRule="auto"/>
      </w:pPr>
      <w:r>
        <w:continuationSeparator/>
      </w:r>
    </w:p>
  </w:footnote>
  <w:footnote w:type="continuationNotice" w:id="1">
    <w:p w14:paraId="0FD8A899" w14:textId="77777777" w:rsidR="003E7744" w:rsidRDefault="003E77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0C191" w14:textId="77777777" w:rsidR="006C3DC9" w:rsidRPr="001954F9" w:rsidRDefault="006C3DC9" w:rsidP="00BB3E9D">
    <w:pPr>
      <w:pStyle w:val="ab"/>
      <w:jc w:val="center"/>
      <w:rPr>
        <w:rFonts w:cs="Arial"/>
        <w:sz w:val="22"/>
      </w:rPr>
    </w:pPr>
    <w:r w:rsidRPr="001954F9">
      <w:rPr>
        <w:rFonts w:cs="Arial"/>
        <w:b/>
        <w:noProof/>
        <w:sz w:val="22"/>
      </w:rPr>
      <w:drawing>
        <wp:anchor distT="0" distB="0" distL="114300" distR="114300" simplePos="0" relativeHeight="251658240" behindDoc="0" locked="0" layoutInCell="1" allowOverlap="1" wp14:anchorId="775E9AE2" wp14:editId="0368CDAF">
          <wp:simplePos x="0" y="0"/>
          <wp:positionH relativeFrom="column">
            <wp:posOffset>5107940</wp:posOffset>
          </wp:positionH>
          <wp:positionV relativeFrom="paragraph">
            <wp:posOffset>-224155</wp:posOffset>
          </wp:positionV>
          <wp:extent cx="859790" cy="457200"/>
          <wp:effectExtent l="0" t="0" r="0" b="0"/>
          <wp:wrapSquare wrapText="bothSides"/>
          <wp:docPr id="16" name="Рисунок 16" descr="logogpn_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logogpn_gif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85979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54F9">
      <w:rPr>
        <w:rFonts w:cs="Arial"/>
        <w:sz w:val="22"/>
      </w:rPr>
      <w:t>Проект: «Корпоративная платформа ЛИМС» U210001982</w:t>
    </w:r>
  </w:p>
  <w:p w14:paraId="1F89623F" w14:textId="66A77688" w:rsidR="006C3DC9" w:rsidRDefault="006C3DC9">
    <w:pPr>
      <w:pStyle w:val="ab"/>
    </w:pPr>
  </w:p>
  <w:p w14:paraId="417B35F1" w14:textId="77777777" w:rsidR="006C3DC9" w:rsidRDefault="006C3DC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2684F93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95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cs="Times New Roman" w:hint="default"/>
        <w:b/>
        <w:i w:val="0"/>
      </w:rPr>
    </w:lvl>
    <w:lvl w:ilvl="4">
      <w:start w:val="1"/>
      <w:numFmt w:val="decimal"/>
      <w:pStyle w:val="5"/>
      <w:lvlText w:val="%1.%2.%3.%4.%5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 w:hint="default"/>
      </w:rPr>
    </w:lvl>
  </w:abstractNum>
  <w:abstractNum w:abstractNumId="1" w15:restartNumberingAfterBreak="0">
    <w:nsid w:val="00A74308"/>
    <w:multiLevelType w:val="multilevel"/>
    <w:tmpl w:val="A570475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960B27"/>
    <w:multiLevelType w:val="multilevel"/>
    <w:tmpl w:val="51187840"/>
    <w:lvl w:ilvl="0">
      <w:start w:val="1"/>
      <w:numFmt w:val="decimal"/>
      <w:pStyle w:val="1"/>
      <w:suff w:val="space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right"/>
      <w:pPr>
        <w:ind w:left="2160" w:hanging="18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1C648FE"/>
    <w:multiLevelType w:val="multilevel"/>
    <w:tmpl w:val="FD8ECE6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DE1D8E"/>
    <w:multiLevelType w:val="multilevel"/>
    <w:tmpl w:val="EA543E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BD6AD8"/>
    <w:multiLevelType w:val="multilevel"/>
    <w:tmpl w:val="5EA68B6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51D59DF"/>
    <w:multiLevelType w:val="multilevel"/>
    <w:tmpl w:val="2F2C0C88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5D862B9"/>
    <w:multiLevelType w:val="multilevel"/>
    <w:tmpl w:val="511023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5F369CC"/>
    <w:multiLevelType w:val="multilevel"/>
    <w:tmpl w:val="0512F8F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64D76AA"/>
    <w:multiLevelType w:val="multilevel"/>
    <w:tmpl w:val="4F2A51A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65A4C7A"/>
    <w:multiLevelType w:val="multilevel"/>
    <w:tmpl w:val="3E58027C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7173959"/>
    <w:multiLevelType w:val="hybridMultilevel"/>
    <w:tmpl w:val="AF024C3E"/>
    <w:lvl w:ilvl="0" w:tplc="55FAE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F3487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A87F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FA22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603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C2E0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92DE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6C3C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8871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163D18"/>
    <w:multiLevelType w:val="hybridMultilevel"/>
    <w:tmpl w:val="0014434A"/>
    <w:lvl w:ilvl="0" w:tplc="0419000F">
      <w:start w:val="1"/>
      <w:numFmt w:val="decimal"/>
      <w:lvlText w:val="%1."/>
      <w:lvlJc w:val="left"/>
      <w:pPr>
        <w:ind w:left="747" w:hanging="360"/>
      </w:p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3" w15:restartNumberingAfterBreak="0">
    <w:nsid w:val="0F3C21D9"/>
    <w:multiLevelType w:val="multilevel"/>
    <w:tmpl w:val="CE2630CC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10D31873"/>
    <w:multiLevelType w:val="hybridMultilevel"/>
    <w:tmpl w:val="E6F62E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551DE3"/>
    <w:multiLevelType w:val="multilevel"/>
    <w:tmpl w:val="97A04562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0F0010"/>
    <w:multiLevelType w:val="multilevel"/>
    <w:tmpl w:val="3C40DF9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69F748D"/>
    <w:multiLevelType w:val="multilevel"/>
    <w:tmpl w:val="2772C16A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1C1930"/>
    <w:multiLevelType w:val="multilevel"/>
    <w:tmpl w:val="EF52E6CE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8274482"/>
    <w:multiLevelType w:val="multilevel"/>
    <w:tmpl w:val="EDB2831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8FB7C9E"/>
    <w:multiLevelType w:val="multilevel"/>
    <w:tmpl w:val="3E6C35AE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A6721B0"/>
    <w:multiLevelType w:val="multilevel"/>
    <w:tmpl w:val="4ED2303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AF27630"/>
    <w:multiLevelType w:val="hybridMultilevel"/>
    <w:tmpl w:val="E410C6F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1B344953"/>
    <w:multiLevelType w:val="hybridMultilevel"/>
    <w:tmpl w:val="540819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1B5A7E39"/>
    <w:multiLevelType w:val="multilevel"/>
    <w:tmpl w:val="6E40227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C1C1163"/>
    <w:multiLevelType w:val="multilevel"/>
    <w:tmpl w:val="8A48897A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CBC2109"/>
    <w:multiLevelType w:val="hybridMultilevel"/>
    <w:tmpl w:val="FAFEA4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1E6A795C"/>
    <w:multiLevelType w:val="multilevel"/>
    <w:tmpl w:val="2984162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0F45701"/>
    <w:multiLevelType w:val="hybridMultilevel"/>
    <w:tmpl w:val="FA58CA54"/>
    <w:lvl w:ilvl="0" w:tplc="7B68A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58AB88">
      <w:start w:val="1"/>
      <w:numFmt w:val="lowerLetter"/>
      <w:lvlText w:val="%2."/>
      <w:lvlJc w:val="left"/>
      <w:pPr>
        <w:ind w:left="1440" w:hanging="360"/>
      </w:pPr>
    </w:lvl>
    <w:lvl w:ilvl="2" w:tplc="EB20E436">
      <w:start w:val="1"/>
      <w:numFmt w:val="lowerRoman"/>
      <w:lvlText w:val="%3."/>
      <w:lvlJc w:val="right"/>
      <w:pPr>
        <w:ind w:left="2160" w:hanging="180"/>
      </w:pPr>
    </w:lvl>
    <w:lvl w:ilvl="3" w:tplc="744E4DE6">
      <w:start w:val="1"/>
      <w:numFmt w:val="decimal"/>
      <w:lvlText w:val="%4."/>
      <w:lvlJc w:val="left"/>
      <w:pPr>
        <w:ind w:left="2880" w:hanging="360"/>
      </w:pPr>
    </w:lvl>
    <w:lvl w:ilvl="4" w:tplc="FAF66B78">
      <w:start w:val="1"/>
      <w:numFmt w:val="lowerLetter"/>
      <w:lvlText w:val="%5."/>
      <w:lvlJc w:val="left"/>
      <w:pPr>
        <w:ind w:left="3600" w:hanging="360"/>
      </w:pPr>
    </w:lvl>
    <w:lvl w:ilvl="5" w:tplc="5E045D46">
      <w:start w:val="1"/>
      <w:numFmt w:val="lowerRoman"/>
      <w:lvlText w:val="%6."/>
      <w:lvlJc w:val="right"/>
      <w:pPr>
        <w:ind w:left="4320" w:hanging="180"/>
      </w:pPr>
    </w:lvl>
    <w:lvl w:ilvl="6" w:tplc="E4649366">
      <w:start w:val="1"/>
      <w:numFmt w:val="decimal"/>
      <w:lvlText w:val="%7."/>
      <w:lvlJc w:val="left"/>
      <w:pPr>
        <w:ind w:left="5040" w:hanging="360"/>
      </w:pPr>
    </w:lvl>
    <w:lvl w:ilvl="7" w:tplc="377856DE">
      <w:start w:val="1"/>
      <w:numFmt w:val="lowerLetter"/>
      <w:lvlText w:val="%8."/>
      <w:lvlJc w:val="left"/>
      <w:pPr>
        <w:ind w:left="5760" w:hanging="360"/>
      </w:pPr>
    </w:lvl>
    <w:lvl w:ilvl="8" w:tplc="05D86BC6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360C24"/>
    <w:multiLevelType w:val="multilevel"/>
    <w:tmpl w:val="CE2630CC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23756EF3"/>
    <w:multiLevelType w:val="hybridMultilevel"/>
    <w:tmpl w:val="844A97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24697790"/>
    <w:multiLevelType w:val="multilevel"/>
    <w:tmpl w:val="5680CE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4C5597D"/>
    <w:multiLevelType w:val="multilevel"/>
    <w:tmpl w:val="1D967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0"/>
        <w:szCs w:val="0"/>
        <w:u w:val="none"/>
        <w:shd w:val="clear" w:color="000000" w:fill="000000"/>
        <w:vertAlign w:val="baseline"/>
        <w14:textOutline w14:w="0" w14:cap="rnd" w14:cmpd="sng" w14:algn="ctr">
          <w14:noFill/>
          <w14:prstDash w14:val="solid"/>
          <w14:bevel/>
        </w14:textOutline>
        <w14:ligatures w14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28EC3299"/>
    <w:multiLevelType w:val="multilevel"/>
    <w:tmpl w:val="B85E9F14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9F00FC9"/>
    <w:multiLevelType w:val="hybridMultilevel"/>
    <w:tmpl w:val="8B6E68A4"/>
    <w:lvl w:ilvl="0" w:tplc="0419000F">
      <w:start w:val="1"/>
      <w:numFmt w:val="decimal"/>
      <w:lvlText w:val="%1."/>
      <w:lvlJc w:val="left"/>
      <w:pPr>
        <w:ind w:left="747" w:hanging="360"/>
      </w:p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35" w15:restartNumberingAfterBreak="0">
    <w:nsid w:val="2D2C3437"/>
    <w:multiLevelType w:val="multilevel"/>
    <w:tmpl w:val="A21A722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D344CDC"/>
    <w:multiLevelType w:val="multilevel"/>
    <w:tmpl w:val="B122E01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0A2007A"/>
    <w:multiLevelType w:val="multilevel"/>
    <w:tmpl w:val="0E647ED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1B35A8F"/>
    <w:multiLevelType w:val="multilevel"/>
    <w:tmpl w:val="D92619D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1C2134C"/>
    <w:multiLevelType w:val="multilevel"/>
    <w:tmpl w:val="1B48015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2453D66"/>
    <w:multiLevelType w:val="hybridMultilevel"/>
    <w:tmpl w:val="4E020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5BD6023"/>
    <w:multiLevelType w:val="multilevel"/>
    <w:tmpl w:val="F7D4024C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8B52427"/>
    <w:multiLevelType w:val="multilevel"/>
    <w:tmpl w:val="24C4E02C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8D33EC2"/>
    <w:multiLevelType w:val="multilevel"/>
    <w:tmpl w:val="CB4010F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8FC5840"/>
    <w:multiLevelType w:val="multilevel"/>
    <w:tmpl w:val="B9C68E7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9C14E3A"/>
    <w:multiLevelType w:val="multilevel"/>
    <w:tmpl w:val="A5EA87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B2D5D15"/>
    <w:multiLevelType w:val="multilevel"/>
    <w:tmpl w:val="8534AAB8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B6D006D"/>
    <w:multiLevelType w:val="multilevel"/>
    <w:tmpl w:val="1CAC54B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C676A71"/>
    <w:multiLevelType w:val="multilevel"/>
    <w:tmpl w:val="2834C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E7844C5"/>
    <w:multiLevelType w:val="multilevel"/>
    <w:tmpl w:val="CE2630CC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3FA27C3B"/>
    <w:multiLevelType w:val="hybridMultilevel"/>
    <w:tmpl w:val="FA58CA54"/>
    <w:lvl w:ilvl="0" w:tplc="7B68A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58AB88">
      <w:start w:val="1"/>
      <w:numFmt w:val="lowerLetter"/>
      <w:lvlText w:val="%2."/>
      <w:lvlJc w:val="left"/>
      <w:pPr>
        <w:ind w:left="1440" w:hanging="360"/>
      </w:pPr>
    </w:lvl>
    <w:lvl w:ilvl="2" w:tplc="EB20E436">
      <w:start w:val="1"/>
      <w:numFmt w:val="lowerRoman"/>
      <w:lvlText w:val="%3."/>
      <w:lvlJc w:val="right"/>
      <w:pPr>
        <w:ind w:left="2160" w:hanging="180"/>
      </w:pPr>
    </w:lvl>
    <w:lvl w:ilvl="3" w:tplc="744E4DE6">
      <w:start w:val="1"/>
      <w:numFmt w:val="decimal"/>
      <w:lvlText w:val="%4."/>
      <w:lvlJc w:val="left"/>
      <w:pPr>
        <w:ind w:left="2880" w:hanging="360"/>
      </w:pPr>
    </w:lvl>
    <w:lvl w:ilvl="4" w:tplc="FAF66B78">
      <w:start w:val="1"/>
      <w:numFmt w:val="lowerLetter"/>
      <w:lvlText w:val="%5."/>
      <w:lvlJc w:val="left"/>
      <w:pPr>
        <w:ind w:left="3600" w:hanging="360"/>
      </w:pPr>
    </w:lvl>
    <w:lvl w:ilvl="5" w:tplc="5E045D46">
      <w:start w:val="1"/>
      <w:numFmt w:val="lowerRoman"/>
      <w:lvlText w:val="%6."/>
      <w:lvlJc w:val="right"/>
      <w:pPr>
        <w:ind w:left="4320" w:hanging="180"/>
      </w:pPr>
    </w:lvl>
    <w:lvl w:ilvl="6" w:tplc="E4649366">
      <w:start w:val="1"/>
      <w:numFmt w:val="decimal"/>
      <w:lvlText w:val="%7."/>
      <w:lvlJc w:val="left"/>
      <w:pPr>
        <w:ind w:left="5040" w:hanging="360"/>
      </w:pPr>
    </w:lvl>
    <w:lvl w:ilvl="7" w:tplc="377856DE">
      <w:start w:val="1"/>
      <w:numFmt w:val="lowerLetter"/>
      <w:lvlText w:val="%8."/>
      <w:lvlJc w:val="left"/>
      <w:pPr>
        <w:ind w:left="5760" w:hanging="360"/>
      </w:pPr>
    </w:lvl>
    <w:lvl w:ilvl="8" w:tplc="05D86BC6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310200"/>
    <w:multiLevelType w:val="multilevel"/>
    <w:tmpl w:val="EE026F78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2644B64"/>
    <w:multiLevelType w:val="multilevel"/>
    <w:tmpl w:val="F01865B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45B233C"/>
    <w:multiLevelType w:val="multilevel"/>
    <w:tmpl w:val="00F8816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55D5447"/>
    <w:multiLevelType w:val="hybridMultilevel"/>
    <w:tmpl w:val="E6F62E1A"/>
    <w:lvl w:ilvl="0" w:tplc="097A03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8EC8E8">
      <w:start w:val="1"/>
      <w:numFmt w:val="lowerLetter"/>
      <w:lvlText w:val="%2."/>
      <w:lvlJc w:val="left"/>
      <w:pPr>
        <w:ind w:left="1440" w:hanging="360"/>
      </w:pPr>
    </w:lvl>
    <w:lvl w:ilvl="2" w:tplc="0C987162">
      <w:start w:val="1"/>
      <w:numFmt w:val="lowerRoman"/>
      <w:lvlText w:val="%3."/>
      <w:lvlJc w:val="right"/>
      <w:pPr>
        <w:ind w:left="2160" w:hanging="180"/>
      </w:pPr>
    </w:lvl>
    <w:lvl w:ilvl="3" w:tplc="55AE5618">
      <w:start w:val="1"/>
      <w:numFmt w:val="decimal"/>
      <w:lvlText w:val="%4."/>
      <w:lvlJc w:val="left"/>
      <w:pPr>
        <w:ind w:left="2880" w:hanging="360"/>
      </w:pPr>
    </w:lvl>
    <w:lvl w:ilvl="4" w:tplc="4F6E95E6">
      <w:start w:val="1"/>
      <w:numFmt w:val="lowerLetter"/>
      <w:lvlText w:val="%5."/>
      <w:lvlJc w:val="left"/>
      <w:pPr>
        <w:ind w:left="3600" w:hanging="360"/>
      </w:pPr>
    </w:lvl>
    <w:lvl w:ilvl="5" w:tplc="32A0A096">
      <w:start w:val="1"/>
      <w:numFmt w:val="lowerRoman"/>
      <w:lvlText w:val="%6."/>
      <w:lvlJc w:val="right"/>
      <w:pPr>
        <w:ind w:left="4320" w:hanging="180"/>
      </w:pPr>
    </w:lvl>
    <w:lvl w:ilvl="6" w:tplc="48F44278">
      <w:start w:val="1"/>
      <w:numFmt w:val="decimal"/>
      <w:lvlText w:val="%7."/>
      <w:lvlJc w:val="left"/>
      <w:pPr>
        <w:ind w:left="5040" w:hanging="360"/>
      </w:pPr>
    </w:lvl>
    <w:lvl w:ilvl="7" w:tplc="857C83CC">
      <w:start w:val="1"/>
      <w:numFmt w:val="lowerLetter"/>
      <w:lvlText w:val="%8."/>
      <w:lvlJc w:val="left"/>
      <w:pPr>
        <w:ind w:left="5760" w:hanging="360"/>
      </w:pPr>
    </w:lvl>
    <w:lvl w:ilvl="8" w:tplc="C25274E6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E23514"/>
    <w:multiLevelType w:val="multilevel"/>
    <w:tmpl w:val="DEA6391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8F116AA"/>
    <w:multiLevelType w:val="hybridMultilevel"/>
    <w:tmpl w:val="E6F62E1A"/>
    <w:lvl w:ilvl="0" w:tplc="097A03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8EC8E8">
      <w:start w:val="1"/>
      <w:numFmt w:val="lowerLetter"/>
      <w:lvlText w:val="%2."/>
      <w:lvlJc w:val="left"/>
      <w:pPr>
        <w:ind w:left="1440" w:hanging="360"/>
      </w:pPr>
    </w:lvl>
    <w:lvl w:ilvl="2" w:tplc="0C987162">
      <w:start w:val="1"/>
      <w:numFmt w:val="lowerRoman"/>
      <w:lvlText w:val="%3."/>
      <w:lvlJc w:val="right"/>
      <w:pPr>
        <w:ind w:left="2160" w:hanging="180"/>
      </w:pPr>
    </w:lvl>
    <w:lvl w:ilvl="3" w:tplc="55AE5618">
      <w:start w:val="1"/>
      <w:numFmt w:val="decimal"/>
      <w:lvlText w:val="%4."/>
      <w:lvlJc w:val="left"/>
      <w:pPr>
        <w:ind w:left="2880" w:hanging="360"/>
      </w:pPr>
    </w:lvl>
    <w:lvl w:ilvl="4" w:tplc="4F6E95E6">
      <w:start w:val="1"/>
      <w:numFmt w:val="lowerLetter"/>
      <w:lvlText w:val="%5."/>
      <w:lvlJc w:val="left"/>
      <w:pPr>
        <w:ind w:left="3600" w:hanging="360"/>
      </w:pPr>
    </w:lvl>
    <w:lvl w:ilvl="5" w:tplc="32A0A096">
      <w:start w:val="1"/>
      <w:numFmt w:val="lowerRoman"/>
      <w:lvlText w:val="%6."/>
      <w:lvlJc w:val="right"/>
      <w:pPr>
        <w:ind w:left="4320" w:hanging="180"/>
      </w:pPr>
    </w:lvl>
    <w:lvl w:ilvl="6" w:tplc="48F44278">
      <w:start w:val="1"/>
      <w:numFmt w:val="decimal"/>
      <w:lvlText w:val="%7."/>
      <w:lvlJc w:val="left"/>
      <w:pPr>
        <w:ind w:left="5040" w:hanging="360"/>
      </w:pPr>
    </w:lvl>
    <w:lvl w:ilvl="7" w:tplc="857C83CC">
      <w:start w:val="1"/>
      <w:numFmt w:val="lowerLetter"/>
      <w:lvlText w:val="%8."/>
      <w:lvlJc w:val="left"/>
      <w:pPr>
        <w:ind w:left="5760" w:hanging="360"/>
      </w:pPr>
    </w:lvl>
    <w:lvl w:ilvl="8" w:tplc="C25274E6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A8F015C"/>
    <w:multiLevelType w:val="multilevel"/>
    <w:tmpl w:val="BD3E72D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B717DDF"/>
    <w:multiLevelType w:val="multilevel"/>
    <w:tmpl w:val="61EE71B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CC97556"/>
    <w:multiLevelType w:val="hybridMultilevel"/>
    <w:tmpl w:val="FA58CA54"/>
    <w:lvl w:ilvl="0" w:tplc="7B68A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58AB88">
      <w:start w:val="1"/>
      <w:numFmt w:val="lowerLetter"/>
      <w:lvlText w:val="%2."/>
      <w:lvlJc w:val="left"/>
      <w:pPr>
        <w:ind w:left="1440" w:hanging="360"/>
      </w:pPr>
    </w:lvl>
    <w:lvl w:ilvl="2" w:tplc="EB20E436">
      <w:start w:val="1"/>
      <w:numFmt w:val="lowerRoman"/>
      <w:lvlText w:val="%3."/>
      <w:lvlJc w:val="right"/>
      <w:pPr>
        <w:ind w:left="2160" w:hanging="180"/>
      </w:pPr>
    </w:lvl>
    <w:lvl w:ilvl="3" w:tplc="744E4DE6">
      <w:start w:val="1"/>
      <w:numFmt w:val="decimal"/>
      <w:lvlText w:val="%4."/>
      <w:lvlJc w:val="left"/>
      <w:pPr>
        <w:ind w:left="2880" w:hanging="360"/>
      </w:pPr>
    </w:lvl>
    <w:lvl w:ilvl="4" w:tplc="FAF66B78">
      <w:start w:val="1"/>
      <w:numFmt w:val="lowerLetter"/>
      <w:lvlText w:val="%5."/>
      <w:lvlJc w:val="left"/>
      <w:pPr>
        <w:ind w:left="3600" w:hanging="360"/>
      </w:pPr>
    </w:lvl>
    <w:lvl w:ilvl="5" w:tplc="5E045D46">
      <w:start w:val="1"/>
      <w:numFmt w:val="lowerRoman"/>
      <w:lvlText w:val="%6."/>
      <w:lvlJc w:val="right"/>
      <w:pPr>
        <w:ind w:left="4320" w:hanging="180"/>
      </w:pPr>
    </w:lvl>
    <w:lvl w:ilvl="6" w:tplc="E4649366">
      <w:start w:val="1"/>
      <w:numFmt w:val="decimal"/>
      <w:lvlText w:val="%7."/>
      <w:lvlJc w:val="left"/>
      <w:pPr>
        <w:ind w:left="5040" w:hanging="360"/>
      </w:pPr>
    </w:lvl>
    <w:lvl w:ilvl="7" w:tplc="377856DE">
      <w:start w:val="1"/>
      <w:numFmt w:val="lowerLetter"/>
      <w:lvlText w:val="%8."/>
      <w:lvlJc w:val="left"/>
      <w:pPr>
        <w:ind w:left="5760" w:hanging="360"/>
      </w:pPr>
    </w:lvl>
    <w:lvl w:ilvl="8" w:tplc="05D86BC6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2F46F7"/>
    <w:multiLevelType w:val="multilevel"/>
    <w:tmpl w:val="60A4FC8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22341C3"/>
    <w:multiLevelType w:val="multilevel"/>
    <w:tmpl w:val="436E5912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3355FC4"/>
    <w:multiLevelType w:val="multilevel"/>
    <w:tmpl w:val="73E47C9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34847B8"/>
    <w:multiLevelType w:val="multilevel"/>
    <w:tmpl w:val="6058A3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6F54709"/>
    <w:multiLevelType w:val="multilevel"/>
    <w:tmpl w:val="C7EC61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752217F"/>
    <w:multiLevelType w:val="multilevel"/>
    <w:tmpl w:val="5FC45062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75E71DF"/>
    <w:multiLevelType w:val="multilevel"/>
    <w:tmpl w:val="8348CC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76" w:hanging="576"/>
      </w:pPr>
      <w:rPr>
        <w:rFonts w:hint="default"/>
        <w:b/>
        <w:i w:val="0"/>
        <w:sz w:val="22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7" w15:restartNumberingAfterBreak="0">
    <w:nsid w:val="578007B1"/>
    <w:multiLevelType w:val="multilevel"/>
    <w:tmpl w:val="CE2630CC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8" w15:restartNumberingAfterBreak="0">
    <w:nsid w:val="57B57814"/>
    <w:multiLevelType w:val="multilevel"/>
    <w:tmpl w:val="DF380E6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7FF2A33"/>
    <w:multiLevelType w:val="multilevel"/>
    <w:tmpl w:val="2834C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AC6384E"/>
    <w:multiLevelType w:val="multilevel"/>
    <w:tmpl w:val="76AE518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CB97DFD"/>
    <w:multiLevelType w:val="hybridMultilevel"/>
    <w:tmpl w:val="5BBA6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582093"/>
    <w:multiLevelType w:val="multilevel"/>
    <w:tmpl w:val="D21AE100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563546D"/>
    <w:multiLevelType w:val="multilevel"/>
    <w:tmpl w:val="3BF0CE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569278A"/>
    <w:multiLevelType w:val="multilevel"/>
    <w:tmpl w:val="CE2630CC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5" w15:restartNumberingAfterBreak="0">
    <w:nsid w:val="70664C11"/>
    <w:multiLevelType w:val="hybridMultilevel"/>
    <w:tmpl w:val="E6F62E1A"/>
    <w:lvl w:ilvl="0" w:tplc="097A03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8EC8E8">
      <w:start w:val="1"/>
      <w:numFmt w:val="lowerLetter"/>
      <w:lvlText w:val="%2."/>
      <w:lvlJc w:val="left"/>
      <w:pPr>
        <w:ind w:left="1440" w:hanging="360"/>
      </w:pPr>
    </w:lvl>
    <w:lvl w:ilvl="2" w:tplc="0C987162">
      <w:start w:val="1"/>
      <w:numFmt w:val="lowerRoman"/>
      <w:lvlText w:val="%3."/>
      <w:lvlJc w:val="right"/>
      <w:pPr>
        <w:ind w:left="2160" w:hanging="180"/>
      </w:pPr>
    </w:lvl>
    <w:lvl w:ilvl="3" w:tplc="55AE5618">
      <w:start w:val="1"/>
      <w:numFmt w:val="decimal"/>
      <w:lvlText w:val="%4."/>
      <w:lvlJc w:val="left"/>
      <w:pPr>
        <w:ind w:left="2880" w:hanging="360"/>
      </w:pPr>
    </w:lvl>
    <w:lvl w:ilvl="4" w:tplc="4F6E95E6">
      <w:start w:val="1"/>
      <w:numFmt w:val="lowerLetter"/>
      <w:lvlText w:val="%5."/>
      <w:lvlJc w:val="left"/>
      <w:pPr>
        <w:ind w:left="3600" w:hanging="360"/>
      </w:pPr>
    </w:lvl>
    <w:lvl w:ilvl="5" w:tplc="32A0A096">
      <w:start w:val="1"/>
      <w:numFmt w:val="lowerRoman"/>
      <w:lvlText w:val="%6."/>
      <w:lvlJc w:val="right"/>
      <w:pPr>
        <w:ind w:left="4320" w:hanging="180"/>
      </w:pPr>
    </w:lvl>
    <w:lvl w:ilvl="6" w:tplc="48F44278">
      <w:start w:val="1"/>
      <w:numFmt w:val="decimal"/>
      <w:lvlText w:val="%7."/>
      <w:lvlJc w:val="left"/>
      <w:pPr>
        <w:ind w:left="5040" w:hanging="360"/>
      </w:pPr>
    </w:lvl>
    <w:lvl w:ilvl="7" w:tplc="857C83CC">
      <w:start w:val="1"/>
      <w:numFmt w:val="lowerLetter"/>
      <w:lvlText w:val="%8."/>
      <w:lvlJc w:val="left"/>
      <w:pPr>
        <w:ind w:left="5760" w:hanging="360"/>
      </w:pPr>
    </w:lvl>
    <w:lvl w:ilvl="8" w:tplc="C25274E6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0D4FF5"/>
    <w:multiLevelType w:val="multilevel"/>
    <w:tmpl w:val="67B4D0B4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2630F40"/>
    <w:multiLevelType w:val="multilevel"/>
    <w:tmpl w:val="CE2630CC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8" w15:restartNumberingAfterBreak="0">
    <w:nsid w:val="72CB2AC9"/>
    <w:multiLevelType w:val="multilevel"/>
    <w:tmpl w:val="55B43F2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3025AAD"/>
    <w:multiLevelType w:val="hybridMultilevel"/>
    <w:tmpl w:val="E6F62E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E16129"/>
    <w:multiLevelType w:val="multilevel"/>
    <w:tmpl w:val="7A3610F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B3E47F4"/>
    <w:multiLevelType w:val="multilevel"/>
    <w:tmpl w:val="4EBCF45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B3E5107"/>
    <w:multiLevelType w:val="multilevel"/>
    <w:tmpl w:val="9354749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B4969F7"/>
    <w:multiLevelType w:val="hybridMultilevel"/>
    <w:tmpl w:val="8B6E68A4"/>
    <w:lvl w:ilvl="0" w:tplc="FFFFFFFF">
      <w:start w:val="1"/>
      <w:numFmt w:val="decimal"/>
      <w:lvlText w:val="%1."/>
      <w:lvlJc w:val="left"/>
      <w:pPr>
        <w:ind w:left="747" w:hanging="360"/>
      </w:pPr>
    </w:lvl>
    <w:lvl w:ilvl="1" w:tplc="FFFFFFFF" w:tentative="1">
      <w:start w:val="1"/>
      <w:numFmt w:val="lowerLetter"/>
      <w:lvlText w:val="%2."/>
      <w:lvlJc w:val="left"/>
      <w:pPr>
        <w:ind w:left="1467" w:hanging="360"/>
      </w:pPr>
    </w:lvl>
    <w:lvl w:ilvl="2" w:tplc="FFFFFFFF" w:tentative="1">
      <w:start w:val="1"/>
      <w:numFmt w:val="lowerRoman"/>
      <w:lvlText w:val="%3."/>
      <w:lvlJc w:val="right"/>
      <w:pPr>
        <w:ind w:left="2187" w:hanging="180"/>
      </w:pPr>
    </w:lvl>
    <w:lvl w:ilvl="3" w:tplc="FFFFFFFF" w:tentative="1">
      <w:start w:val="1"/>
      <w:numFmt w:val="decimal"/>
      <w:lvlText w:val="%4."/>
      <w:lvlJc w:val="left"/>
      <w:pPr>
        <w:ind w:left="2907" w:hanging="360"/>
      </w:pPr>
    </w:lvl>
    <w:lvl w:ilvl="4" w:tplc="FFFFFFFF" w:tentative="1">
      <w:start w:val="1"/>
      <w:numFmt w:val="lowerLetter"/>
      <w:lvlText w:val="%5."/>
      <w:lvlJc w:val="left"/>
      <w:pPr>
        <w:ind w:left="3627" w:hanging="360"/>
      </w:pPr>
    </w:lvl>
    <w:lvl w:ilvl="5" w:tplc="FFFFFFFF" w:tentative="1">
      <w:start w:val="1"/>
      <w:numFmt w:val="lowerRoman"/>
      <w:lvlText w:val="%6."/>
      <w:lvlJc w:val="right"/>
      <w:pPr>
        <w:ind w:left="4347" w:hanging="180"/>
      </w:pPr>
    </w:lvl>
    <w:lvl w:ilvl="6" w:tplc="FFFFFFFF" w:tentative="1">
      <w:start w:val="1"/>
      <w:numFmt w:val="decimal"/>
      <w:lvlText w:val="%7."/>
      <w:lvlJc w:val="left"/>
      <w:pPr>
        <w:ind w:left="5067" w:hanging="360"/>
      </w:pPr>
    </w:lvl>
    <w:lvl w:ilvl="7" w:tplc="FFFFFFFF" w:tentative="1">
      <w:start w:val="1"/>
      <w:numFmt w:val="lowerLetter"/>
      <w:lvlText w:val="%8."/>
      <w:lvlJc w:val="left"/>
      <w:pPr>
        <w:ind w:left="5787" w:hanging="360"/>
      </w:pPr>
    </w:lvl>
    <w:lvl w:ilvl="8" w:tplc="FFFFFFFF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84" w15:restartNumberingAfterBreak="0">
    <w:nsid w:val="7E721D4A"/>
    <w:multiLevelType w:val="hybridMultilevel"/>
    <w:tmpl w:val="E6F62E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EE85B47"/>
    <w:multiLevelType w:val="multilevel"/>
    <w:tmpl w:val="1D5CA64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F2A3D53"/>
    <w:multiLevelType w:val="multilevel"/>
    <w:tmpl w:val="A9F6BE4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2"/>
  </w:num>
  <w:num w:numId="4">
    <w:abstractNumId w:val="66"/>
  </w:num>
  <w:num w:numId="5">
    <w:abstractNumId w:val="75"/>
  </w:num>
  <w:num w:numId="6">
    <w:abstractNumId w:val="11"/>
  </w:num>
  <w:num w:numId="7">
    <w:abstractNumId w:val="28"/>
  </w:num>
  <w:num w:numId="8">
    <w:abstractNumId w:val="74"/>
  </w:num>
  <w:num w:numId="9">
    <w:abstractNumId w:val="77"/>
  </w:num>
  <w:num w:numId="10">
    <w:abstractNumId w:val="13"/>
  </w:num>
  <w:num w:numId="11">
    <w:abstractNumId w:val="49"/>
  </w:num>
  <w:num w:numId="12">
    <w:abstractNumId w:val="67"/>
  </w:num>
  <w:num w:numId="13">
    <w:abstractNumId w:val="30"/>
  </w:num>
  <w:num w:numId="14">
    <w:abstractNumId w:val="59"/>
  </w:num>
  <w:num w:numId="15">
    <w:abstractNumId w:val="22"/>
  </w:num>
  <w:num w:numId="16">
    <w:abstractNumId w:val="69"/>
  </w:num>
  <w:num w:numId="17">
    <w:abstractNumId w:val="73"/>
    <w:lvlOverride w:ilvl="0">
      <w:lvl w:ilvl="0">
        <w:numFmt w:val="decimal"/>
        <w:lvlText w:val="%1."/>
        <w:lvlJc w:val="left"/>
      </w:lvl>
    </w:lvlOverride>
  </w:num>
  <w:num w:numId="18">
    <w:abstractNumId w:val="31"/>
    <w:lvlOverride w:ilvl="0">
      <w:lvl w:ilvl="0">
        <w:numFmt w:val="decimal"/>
        <w:lvlText w:val="%1."/>
        <w:lvlJc w:val="left"/>
      </w:lvl>
    </w:lvlOverride>
  </w:num>
  <w:num w:numId="19">
    <w:abstractNumId w:val="4"/>
    <w:lvlOverride w:ilvl="0">
      <w:lvl w:ilvl="0">
        <w:numFmt w:val="decimal"/>
        <w:lvlText w:val="%1."/>
        <w:lvlJc w:val="left"/>
      </w:lvl>
    </w:lvlOverride>
  </w:num>
  <w:num w:numId="20">
    <w:abstractNumId w:val="7"/>
    <w:lvlOverride w:ilvl="0">
      <w:lvl w:ilvl="0">
        <w:numFmt w:val="decimal"/>
        <w:lvlText w:val="%1."/>
        <w:lvlJc w:val="left"/>
      </w:lvl>
    </w:lvlOverride>
  </w:num>
  <w:num w:numId="21">
    <w:abstractNumId w:val="70"/>
    <w:lvlOverride w:ilvl="0">
      <w:lvl w:ilvl="0">
        <w:numFmt w:val="decimal"/>
        <w:lvlText w:val="%1."/>
        <w:lvlJc w:val="left"/>
      </w:lvl>
    </w:lvlOverride>
  </w:num>
  <w:num w:numId="22">
    <w:abstractNumId w:val="45"/>
    <w:lvlOverride w:ilvl="0">
      <w:lvl w:ilvl="0">
        <w:numFmt w:val="decimal"/>
        <w:lvlText w:val="%1."/>
        <w:lvlJc w:val="left"/>
      </w:lvl>
    </w:lvlOverride>
  </w:num>
  <w:num w:numId="23">
    <w:abstractNumId w:val="64"/>
    <w:lvlOverride w:ilvl="0">
      <w:lvl w:ilvl="0">
        <w:numFmt w:val="decimal"/>
        <w:lvlText w:val="%1."/>
        <w:lvlJc w:val="left"/>
      </w:lvl>
    </w:lvlOverride>
  </w:num>
  <w:num w:numId="24">
    <w:abstractNumId w:val="63"/>
    <w:lvlOverride w:ilvl="0">
      <w:lvl w:ilvl="0">
        <w:numFmt w:val="decimal"/>
        <w:lvlText w:val="%1."/>
        <w:lvlJc w:val="left"/>
      </w:lvl>
    </w:lvlOverride>
  </w:num>
  <w:num w:numId="25">
    <w:abstractNumId w:val="5"/>
    <w:lvlOverride w:ilvl="0">
      <w:lvl w:ilvl="0">
        <w:numFmt w:val="decimal"/>
        <w:lvlText w:val="%1."/>
        <w:lvlJc w:val="left"/>
      </w:lvl>
    </w:lvlOverride>
  </w:num>
  <w:num w:numId="26">
    <w:abstractNumId w:val="16"/>
    <w:lvlOverride w:ilvl="0">
      <w:lvl w:ilvl="0">
        <w:numFmt w:val="decimal"/>
        <w:lvlText w:val="%1."/>
        <w:lvlJc w:val="left"/>
      </w:lvl>
    </w:lvlOverride>
  </w:num>
  <w:num w:numId="27">
    <w:abstractNumId w:val="52"/>
    <w:lvlOverride w:ilvl="0">
      <w:lvl w:ilvl="0">
        <w:numFmt w:val="decimal"/>
        <w:lvlText w:val="%1."/>
        <w:lvlJc w:val="left"/>
      </w:lvl>
    </w:lvlOverride>
  </w:num>
  <w:num w:numId="28">
    <w:abstractNumId w:val="55"/>
    <w:lvlOverride w:ilvl="0">
      <w:lvl w:ilvl="0">
        <w:numFmt w:val="decimal"/>
        <w:lvlText w:val="%1."/>
        <w:lvlJc w:val="left"/>
      </w:lvl>
    </w:lvlOverride>
  </w:num>
  <w:num w:numId="29">
    <w:abstractNumId w:val="86"/>
    <w:lvlOverride w:ilvl="0">
      <w:lvl w:ilvl="0">
        <w:numFmt w:val="decimal"/>
        <w:lvlText w:val="%1."/>
        <w:lvlJc w:val="left"/>
      </w:lvl>
    </w:lvlOverride>
  </w:num>
  <w:num w:numId="30">
    <w:abstractNumId w:val="39"/>
    <w:lvlOverride w:ilvl="0">
      <w:lvl w:ilvl="0">
        <w:numFmt w:val="decimal"/>
        <w:lvlText w:val="%1."/>
        <w:lvlJc w:val="left"/>
      </w:lvl>
    </w:lvlOverride>
  </w:num>
  <w:num w:numId="31">
    <w:abstractNumId w:val="58"/>
    <w:lvlOverride w:ilvl="0">
      <w:lvl w:ilvl="0">
        <w:numFmt w:val="decimal"/>
        <w:lvlText w:val="%1."/>
        <w:lvlJc w:val="left"/>
      </w:lvl>
    </w:lvlOverride>
  </w:num>
  <w:num w:numId="32">
    <w:abstractNumId w:val="60"/>
    <w:lvlOverride w:ilvl="0">
      <w:lvl w:ilvl="0">
        <w:numFmt w:val="decimal"/>
        <w:lvlText w:val="%1."/>
        <w:lvlJc w:val="left"/>
      </w:lvl>
    </w:lvlOverride>
  </w:num>
  <w:num w:numId="33">
    <w:abstractNumId w:val="43"/>
    <w:lvlOverride w:ilvl="0">
      <w:lvl w:ilvl="0">
        <w:numFmt w:val="decimal"/>
        <w:lvlText w:val="%1."/>
        <w:lvlJc w:val="left"/>
      </w:lvl>
    </w:lvlOverride>
  </w:num>
  <w:num w:numId="34">
    <w:abstractNumId w:val="78"/>
    <w:lvlOverride w:ilvl="0">
      <w:lvl w:ilvl="0">
        <w:numFmt w:val="decimal"/>
        <w:lvlText w:val="%1."/>
        <w:lvlJc w:val="left"/>
      </w:lvl>
    </w:lvlOverride>
  </w:num>
  <w:num w:numId="35">
    <w:abstractNumId w:val="21"/>
    <w:lvlOverride w:ilvl="0">
      <w:lvl w:ilvl="0">
        <w:numFmt w:val="decimal"/>
        <w:lvlText w:val="%1."/>
        <w:lvlJc w:val="left"/>
      </w:lvl>
    </w:lvlOverride>
  </w:num>
  <w:num w:numId="36">
    <w:abstractNumId w:val="1"/>
    <w:lvlOverride w:ilvl="0">
      <w:lvl w:ilvl="0">
        <w:numFmt w:val="decimal"/>
        <w:lvlText w:val="%1."/>
        <w:lvlJc w:val="left"/>
      </w:lvl>
    </w:lvlOverride>
  </w:num>
  <w:num w:numId="37">
    <w:abstractNumId w:val="19"/>
    <w:lvlOverride w:ilvl="0">
      <w:lvl w:ilvl="0">
        <w:numFmt w:val="decimal"/>
        <w:lvlText w:val="%1."/>
        <w:lvlJc w:val="left"/>
      </w:lvl>
    </w:lvlOverride>
  </w:num>
  <w:num w:numId="38">
    <w:abstractNumId w:val="9"/>
    <w:lvlOverride w:ilvl="0">
      <w:lvl w:ilvl="0">
        <w:numFmt w:val="decimal"/>
        <w:lvlText w:val="%1."/>
        <w:lvlJc w:val="left"/>
      </w:lvl>
    </w:lvlOverride>
  </w:num>
  <w:num w:numId="39">
    <w:abstractNumId w:val="3"/>
    <w:lvlOverride w:ilvl="0">
      <w:lvl w:ilvl="0">
        <w:numFmt w:val="decimal"/>
        <w:lvlText w:val="%1."/>
        <w:lvlJc w:val="left"/>
      </w:lvl>
    </w:lvlOverride>
  </w:num>
  <w:num w:numId="40">
    <w:abstractNumId w:val="38"/>
    <w:lvlOverride w:ilvl="0">
      <w:lvl w:ilvl="0">
        <w:numFmt w:val="decimal"/>
        <w:lvlText w:val="%1."/>
        <w:lvlJc w:val="left"/>
      </w:lvl>
    </w:lvlOverride>
  </w:num>
  <w:num w:numId="41">
    <w:abstractNumId w:val="82"/>
    <w:lvlOverride w:ilvl="0">
      <w:lvl w:ilvl="0">
        <w:numFmt w:val="decimal"/>
        <w:lvlText w:val="%1."/>
        <w:lvlJc w:val="left"/>
      </w:lvl>
    </w:lvlOverride>
  </w:num>
  <w:num w:numId="42">
    <w:abstractNumId w:val="81"/>
    <w:lvlOverride w:ilvl="0">
      <w:lvl w:ilvl="0">
        <w:numFmt w:val="decimal"/>
        <w:lvlText w:val="%1."/>
        <w:lvlJc w:val="left"/>
      </w:lvl>
    </w:lvlOverride>
  </w:num>
  <w:num w:numId="43">
    <w:abstractNumId w:val="37"/>
    <w:lvlOverride w:ilvl="0">
      <w:lvl w:ilvl="0">
        <w:numFmt w:val="decimal"/>
        <w:lvlText w:val="%1."/>
        <w:lvlJc w:val="left"/>
      </w:lvl>
    </w:lvlOverride>
  </w:num>
  <w:num w:numId="44">
    <w:abstractNumId w:val="36"/>
    <w:lvlOverride w:ilvl="0">
      <w:lvl w:ilvl="0">
        <w:numFmt w:val="decimal"/>
        <w:lvlText w:val="%1."/>
        <w:lvlJc w:val="left"/>
      </w:lvl>
    </w:lvlOverride>
  </w:num>
  <w:num w:numId="45">
    <w:abstractNumId w:val="57"/>
    <w:lvlOverride w:ilvl="0">
      <w:lvl w:ilvl="0">
        <w:numFmt w:val="decimal"/>
        <w:lvlText w:val="%1."/>
        <w:lvlJc w:val="left"/>
      </w:lvl>
    </w:lvlOverride>
  </w:num>
  <w:num w:numId="46">
    <w:abstractNumId w:val="53"/>
    <w:lvlOverride w:ilvl="0">
      <w:lvl w:ilvl="0">
        <w:numFmt w:val="decimal"/>
        <w:lvlText w:val="%1."/>
        <w:lvlJc w:val="left"/>
      </w:lvl>
    </w:lvlOverride>
  </w:num>
  <w:num w:numId="47">
    <w:abstractNumId w:val="68"/>
    <w:lvlOverride w:ilvl="0">
      <w:lvl w:ilvl="0">
        <w:numFmt w:val="decimal"/>
        <w:lvlText w:val="%1."/>
        <w:lvlJc w:val="left"/>
      </w:lvl>
    </w:lvlOverride>
  </w:num>
  <w:num w:numId="48">
    <w:abstractNumId w:val="47"/>
    <w:lvlOverride w:ilvl="0">
      <w:lvl w:ilvl="0">
        <w:numFmt w:val="decimal"/>
        <w:lvlText w:val="%1."/>
        <w:lvlJc w:val="left"/>
      </w:lvl>
    </w:lvlOverride>
  </w:num>
  <w:num w:numId="49">
    <w:abstractNumId w:val="85"/>
    <w:lvlOverride w:ilvl="0">
      <w:lvl w:ilvl="0">
        <w:numFmt w:val="decimal"/>
        <w:lvlText w:val="%1."/>
        <w:lvlJc w:val="left"/>
      </w:lvl>
    </w:lvlOverride>
  </w:num>
  <w:num w:numId="50">
    <w:abstractNumId w:val="15"/>
    <w:lvlOverride w:ilvl="0">
      <w:lvl w:ilvl="0">
        <w:numFmt w:val="decimal"/>
        <w:lvlText w:val="%1."/>
        <w:lvlJc w:val="left"/>
      </w:lvl>
    </w:lvlOverride>
  </w:num>
  <w:num w:numId="51">
    <w:abstractNumId w:val="17"/>
    <w:lvlOverride w:ilvl="0">
      <w:lvl w:ilvl="0">
        <w:numFmt w:val="decimal"/>
        <w:lvlText w:val="%1."/>
        <w:lvlJc w:val="left"/>
      </w:lvl>
    </w:lvlOverride>
  </w:num>
  <w:num w:numId="52">
    <w:abstractNumId w:val="46"/>
    <w:lvlOverride w:ilvl="0">
      <w:lvl w:ilvl="0">
        <w:numFmt w:val="decimal"/>
        <w:lvlText w:val="%1."/>
        <w:lvlJc w:val="left"/>
      </w:lvl>
    </w:lvlOverride>
  </w:num>
  <w:num w:numId="53">
    <w:abstractNumId w:val="80"/>
    <w:lvlOverride w:ilvl="0">
      <w:lvl w:ilvl="0">
        <w:numFmt w:val="decimal"/>
        <w:lvlText w:val="%1."/>
        <w:lvlJc w:val="left"/>
      </w:lvl>
    </w:lvlOverride>
  </w:num>
  <w:num w:numId="54">
    <w:abstractNumId w:val="6"/>
    <w:lvlOverride w:ilvl="0">
      <w:lvl w:ilvl="0">
        <w:numFmt w:val="decimal"/>
        <w:lvlText w:val="%1."/>
        <w:lvlJc w:val="left"/>
      </w:lvl>
    </w:lvlOverride>
  </w:num>
  <w:num w:numId="55">
    <w:abstractNumId w:val="20"/>
    <w:lvlOverride w:ilvl="0">
      <w:lvl w:ilvl="0">
        <w:numFmt w:val="decimal"/>
        <w:lvlText w:val="%1."/>
        <w:lvlJc w:val="left"/>
      </w:lvl>
    </w:lvlOverride>
  </w:num>
  <w:num w:numId="56">
    <w:abstractNumId w:val="62"/>
    <w:lvlOverride w:ilvl="0">
      <w:lvl w:ilvl="0">
        <w:numFmt w:val="decimal"/>
        <w:lvlText w:val="%1."/>
        <w:lvlJc w:val="left"/>
      </w:lvl>
    </w:lvlOverride>
  </w:num>
  <w:num w:numId="57">
    <w:abstractNumId w:val="10"/>
    <w:lvlOverride w:ilvl="0">
      <w:lvl w:ilvl="0">
        <w:numFmt w:val="decimal"/>
        <w:lvlText w:val="%1."/>
        <w:lvlJc w:val="left"/>
      </w:lvl>
    </w:lvlOverride>
  </w:num>
  <w:num w:numId="58">
    <w:abstractNumId w:val="61"/>
    <w:lvlOverride w:ilvl="0">
      <w:lvl w:ilvl="0">
        <w:numFmt w:val="decimal"/>
        <w:lvlText w:val="%1."/>
        <w:lvlJc w:val="left"/>
      </w:lvl>
    </w:lvlOverride>
  </w:num>
  <w:num w:numId="59">
    <w:abstractNumId w:val="41"/>
    <w:lvlOverride w:ilvl="0">
      <w:lvl w:ilvl="0">
        <w:numFmt w:val="decimal"/>
        <w:lvlText w:val="%1."/>
        <w:lvlJc w:val="left"/>
      </w:lvl>
    </w:lvlOverride>
  </w:num>
  <w:num w:numId="60">
    <w:abstractNumId w:val="44"/>
    <w:lvlOverride w:ilvl="0">
      <w:lvl w:ilvl="0">
        <w:numFmt w:val="decimal"/>
        <w:lvlText w:val="%1."/>
        <w:lvlJc w:val="left"/>
      </w:lvl>
    </w:lvlOverride>
  </w:num>
  <w:num w:numId="61">
    <w:abstractNumId w:val="35"/>
    <w:lvlOverride w:ilvl="0">
      <w:lvl w:ilvl="0">
        <w:numFmt w:val="decimal"/>
        <w:lvlText w:val="%1."/>
        <w:lvlJc w:val="left"/>
      </w:lvl>
    </w:lvlOverride>
  </w:num>
  <w:num w:numId="62">
    <w:abstractNumId w:val="65"/>
    <w:lvlOverride w:ilvl="0">
      <w:lvl w:ilvl="0">
        <w:numFmt w:val="decimal"/>
        <w:lvlText w:val="%1."/>
        <w:lvlJc w:val="left"/>
      </w:lvl>
    </w:lvlOverride>
  </w:num>
  <w:num w:numId="63">
    <w:abstractNumId w:val="27"/>
    <w:lvlOverride w:ilvl="0">
      <w:lvl w:ilvl="0">
        <w:numFmt w:val="decimal"/>
        <w:lvlText w:val="%1."/>
        <w:lvlJc w:val="left"/>
      </w:lvl>
    </w:lvlOverride>
  </w:num>
  <w:num w:numId="64">
    <w:abstractNumId w:val="8"/>
    <w:lvlOverride w:ilvl="0">
      <w:lvl w:ilvl="0">
        <w:numFmt w:val="decimal"/>
        <w:lvlText w:val="%1."/>
        <w:lvlJc w:val="left"/>
      </w:lvl>
    </w:lvlOverride>
  </w:num>
  <w:num w:numId="65">
    <w:abstractNumId w:val="33"/>
    <w:lvlOverride w:ilvl="0">
      <w:lvl w:ilvl="0">
        <w:numFmt w:val="decimal"/>
        <w:lvlText w:val="%1."/>
        <w:lvlJc w:val="left"/>
      </w:lvl>
    </w:lvlOverride>
  </w:num>
  <w:num w:numId="66">
    <w:abstractNumId w:val="24"/>
    <w:lvlOverride w:ilvl="0">
      <w:lvl w:ilvl="0">
        <w:numFmt w:val="decimal"/>
        <w:lvlText w:val="%1."/>
        <w:lvlJc w:val="left"/>
      </w:lvl>
    </w:lvlOverride>
  </w:num>
  <w:num w:numId="67">
    <w:abstractNumId w:val="42"/>
    <w:lvlOverride w:ilvl="0">
      <w:lvl w:ilvl="0">
        <w:numFmt w:val="decimal"/>
        <w:lvlText w:val="%1."/>
        <w:lvlJc w:val="left"/>
      </w:lvl>
    </w:lvlOverride>
  </w:num>
  <w:num w:numId="68">
    <w:abstractNumId w:val="72"/>
    <w:lvlOverride w:ilvl="0">
      <w:lvl w:ilvl="0">
        <w:numFmt w:val="decimal"/>
        <w:lvlText w:val="%1."/>
        <w:lvlJc w:val="left"/>
      </w:lvl>
    </w:lvlOverride>
  </w:num>
  <w:num w:numId="69">
    <w:abstractNumId w:val="25"/>
    <w:lvlOverride w:ilvl="0">
      <w:lvl w:ilvl="0">
        <w:numFmt w:val="decimal"/>
        <w:lvlText w:val="%1."/>
        <w:lvlJc w:val="left"/>
      </w:lvl>
    </w:lvlOverride>
  </w:num>
  <w:num w:numId="70">
    <w:abstractNumId w:val="51"/>
    <w:lvlOverride w:ilvl="0">
      <w:lvl w:ilvl="0">
        <w:numFmt w:val="decimal"/>
        <w:lvlText w:val="%1."/>
        <w:lvlJc w:val="left"/>
      </w:lvl>
    </w:lvlOverride>
  </w:num>
  <w:num w:numId="71">
    <w:abstractNumId w:val="76"/>
    <w:lvlOverride w:ilvl="0">
      <w:lvl w:ilvl="0">
        <w:numFmt w:val="decimal"/>
        <w:lvlText w:val="%1."/>
        <w:lvlJc w:val="left"/>
      </w:lvl>
    </w:lvlOverride>
  </w:num>
  <w:num w:numId="72">
    <w:abstractNumId w:val="18"/>
    <w:lvlOverride w:ilvl="0">
      <w:lvl w:ilvl="0">
        <w:numFmt w:val="decimal"/>
        <w:lvlText w:val="%1."/>
        <w:lvlJc w:val="left"/>
      </w:lvl>
    </w:lvlOverride>
  </w:num>
  <w:num w:numId="73">
    <w:abstractNumId w:val="29"/>
  </w:num>
  <w:num w:numId="74">
    <w:abstractNumId w:val="48"/>
  </w:num>
  <w:num w:numId="75">
    <w:abstractNumId w:val="40"/>
  </w:num>
  <w:num w:numId="76">
    <w:abstractNumId w:val="79"/>
  </w:num>
  <w:num w:numId="77">
    <w:abstractNumId w:val="34"/>
  </w:num>
  <w:num w:numId="78">
    <w:abstractNumId w:val="26"/>
  </w:num>
  <w:num w:numId="79">
    <w:abstractNumId w:val="23"/>
  </w:num>
  <w:num w:numId="80">
    <w:abstractNumId w:val="56"/>
  </w:num>
  <w:num w:numId="81">
    <w:abstractNumId w:val="54"/>
  </w:num>
  <w:num w:numId="82">
    <w:abstractNumId w:val="14"/>
  </w:num>
  <w:num w:numId="83">
    <w:abstractNumId w:val="83"/>
  </w:num>
  <w:num w:numId="84">
    <w:abstractNumId w:val="84"/>
  </w:num>
  <w:num w:numId="85">
    <w:abstractNumId w:val="12"/>
  </w:num>
  <w:num w:numId="86">
    <w:abstractNumId w:val="50"/>
  </w:num>
  <w:num w:numId="87">
    <w:abstractNumId w:val="71"/>
  </w:num>
  <w:numIdMacAtCleanup w:val="7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gor Sizov">
    <w15:presenceInfo w15:providerId="AD" w15:userId="S-1-5-21-3869924688-3661338636-2919006879-16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autoHyphenation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94B"/>
    <w:rsid w:val="00000EB8"/>
    <w:rsid w:val="00001F51"/>
    <w:rsid w:val="00001FDE"/>
    <w:rsid w:val="000030CB"/>
    <w:rsid w:val="00003A60"/>
    <w:rsid w:val="00006948"/>
    <w:rsid w:val="00006D99"/>
    <w:rsid w:val="00007DE6"/>
    <w:rsid w:val="0001138B"/>
    <w:rsid w:val="0001226C"/>
    <w:rsid w:val="0001503F"/>
    <w:rsid w:val="000208DC"/>
    <w:rsid w:val="00020DF3"/>
    <w:rsid w:val="000248FA"/>
    <w:rsid w:val="00024B29"/>
    <w:rsid w:val="00026824"/>
    <w:rsid w:val="00026D42"/>
    <w:rsid w:val="00027810"/>
    <w:rsid w:val="00031127"/>
    <w:rsid w:val="00031B78"/>
    <w:rsid w:val="00032C35"/>
    <w:rsid w:val="00033156"/>
    <w:rsid w:val="00035448"/>
    <w:rsid w:val="0003742C"/>
    <w:rsid w:val="0004000A"/>
    <w:rsid w:val="000400D6"/>
    <w:rsid w:val="00040712"/>
    <w:rsid w:val="000407B4"/>
    <w:rsid w:val="00041173"/>
    <w:rsid w:val="0004346B"/>
    <w:rsid w:val="0004442E"/>
    <w:rsid w:val="00044680"/>
    <w:rsid w:val="00044A95"/>
    <w:rsid w:val="00047728"/>
    <w:rsid w:val="00050BBC"/>
    <w:rsid w:val="00050E8A"/>
    <w:rsid w:val="00052EF3"/>
    <w:rsid w:val="000537BB"/>
    <w:rsid w:val="000544D7"/>
    <w:rsid w:val="000548B4"/>
    <w:rsid w:val="00055792"/>
    <w:rsid w:val="00055AF8"/>
    <w:rsid w:val="00055E5F"/>
    <w:rsid w:val="00057CF6"/>
    <w:rsid w:val="00061AFE"/>
    <w:rsid w:val="00064F9F"/>
    <w:rsid w:val="00066947"/>
    <w:rsid w:val="00070479"/>
    <w:rsid w:val="000709CC"/>
    <w:rsid w:val="00070F74"/>
    <w:rsid w:val="00073502"/>
    <w:rsid w:val="00073574"/>
    <w:rsid w:val="00073927"/>
    <w:rsid w:val="0007461E"/>
    <w:rsid w:val="00075B75"/>
    <w:rsid w:val="000774D4"/>
    <w:rsid w:val="00080399"/>
    <w:rsid w:val="00081DE3"/>
    <w:rsid w:val="00082515"/>
    <w:rsid w:val="00082C86"/>
    <w:rsid w:val="0008358A"/>
    <w:rsid w:val="00083C0B"/>
    <w:rsid w:val="0008427D"/>
    <w:rsid w:val="00085CAE"/>
    <w:rsid w:val="00086F67"/>
    <w:rsid w:val="0008784A"/>
    <w:rsid w:val="00090846"/>
    <w:rsid w:val="00090F19"/>
    <w:rsid w:val="00091945"/>
    <w:rsid w:val="00092FBC"/>
    <w:rsid w:val="0009302A"/>
    <w:rsid w:val="00093420"/>
    <w:rsid w:val="00093C8D"/>
    <w:rsid w:val="00094193"/>
    <w:rsid w:val="0009533F"/>
    <w:rsid w:val="00095595"/>
    <w:rsid w:val="000978B4"/>
    <w:rsid w:val="000978E5"/>
    <w:rsid w:val="000A0C8C"/>
    <w:rsid w:val="000A17EC"/>
    <w:rsid w:val="000A27E1"/>
    <w:rsid w:val="000A2D81"/>
    <w:rsid w:val="000A395A"/>
    <w:rsid w:val="000A479F"/>
    <w:rsid w:val="000A4DEB"/>
    <w:rsid w:val="000A6705"/>
    <w:rsid w:val="000A69D6"/>
    <w:rsid w:val="000A754D"/>
    <w:rsid w:val="000A7799"/>
    <w:rsid w:val="000A7AE0"/>
    <w:rsid w:val="000B15C1"/>
    <w:rsid w:val="000B177E"/>
    <w:rsid w:val="000B2BCE"/>
    <w:rsid w:val="000B3480"/>
    <w:rsid w:val="000B4288"/>
    <w:rsid w:val="000B4A8E"/>
    <w:rsid w:val="000B4D5A"/>
    <w:rsid w:val="000B5553"/>
    <w:rsid w:val="000B5CC8"/>
    <w:rsid w:val="000B795F"/>
    <w:rsid w:val="000B7BCD"/>
    <w:rsid w:val="000C0538"/>
    <w:rsid w:val="000C1E52"/>
    <w:rsid w:val="000C24EC"/>
    <w:rsid w:val="000C37B6"/>
    <w:rsid w:val="000C4AD5"/>
    <w:rsid w:val="000C4B1D"/>
    <w:rsid w:val="000C6DE4"/>
    <w:rsid w:val="000C7578"/>
    <w:rsid w:val="000C7980"/>
    <w:rsid w:val="000D00F1"/>
    <w:rsid w:val="000D0F2F"/>
    <w:rsid w:val="000D1E46"/>
    <w:rsid w:val="000D2962"/>
    <w:rsid w:val="000D619C"/>
    <w:rsid w:val="000E03A1"/>
    <w:rsid w:val="000E0E22"/>
    <w:rsid w:val="000E0FEC"/>
    <w:rsid w:val="000E15B0"/>
    <w:rsid w:val="000E3042"/>
    <w:rsid w:val="000E3560"/>
    <w:rsid w:val="000E5094"/>
    <w:rsid w:val="000E723E"/>
    <w:rsid w:val="000E72B6"/>
    <w:rsid w:val="000F08E1"/>
    <w:rsid w:val="000F464D"/>
    <w:rsid w:val="000F4744"/>
    <w:rsid w:val="000F4AF8"/>
    <w:rsid w:val="000F75B4"/>
    <w:rsid w:val="000F7A00"/>
    <w:rsid w:val="000F7A93"/>
    <w:rsid w:val="000F7BEA"/>
    <w:rsid w:val="001004CC"/>
    <w:rsid w:val="00100653"/>
    <w:rsid w:val="00101447"/>
    <w:rsid w:val="0010192C"/>
    <w:rsid w:val="00101E20"/>
    <w:rsid w:val="0010206B"/>
    <w:rsid w:val="00102C65"/>
    <w:rsid w:val="00106594"/>
    <w:rsid w:val="00106655"/>
    <w:rsid w:val="001067B0"/>
    <w:rsid w:val="00106E7C"/>
    <w:rsid w:val="00107C61"/>
    <w:rsid w:val="00111547"/>
    <w:rsid w:val="00113CC4"/>
    <w:rsid w:val="00114095"/>
    <w:rsid w:val="00114789"/>
    <w:rsid w:val="00115027"/>
    <w:rsid w:val="00115465"/>
    <w:rsid w:val="0011610F"/>
    <w:rsid w:val="00116502"/>
    <w:rsid w:val="001201E4"/>
    <w:rsid w:val="00120557"/>
    <w:rsid w:val="00121910"/>
    <w:rsid w:val="00121BB3"/>
    <w:rsid w:val="00121E5A"/>
    <w:rsid w:val="001227CE"/>
    <w:rsid w:val="0012551A"/>
    <w:rsid w:val="001267D1"/>
    <w:rsid w:val="00127BB8"/>
    <w:rsid w:val="001313D1"/>
    <w:rsid w:val="00131DE9"/>
    <w:rsid w:val="00132C3C"/>
    <w:rsid w:val="00132DA7"/>
    <w:rsid w:val="00133487"/>
    <w:rsid w:val="001375D2"/>
    <w:rsid w:val="00141FF6"/>
    <w:rsid w:val="001436A2"/>
    <w:rsid w:val="00150B16"/>
    <w:rsid w:val="00151541"/>
    <w:rsid w:val="001532BD"/>
    <w:rsid w:val="00153DCC"/>
    <w:rsid w:val="00154632"/>
    <w:rsid w:val="001546CE"/>
    <w:rsid w:val="00154D93"/>
    <w:rsid w:val="00157F46"/>
    <w:rsid w:val="00160897"/>
    <w:rsid w:val="0016156A"/>
    <w:rsid w:val="00162ECB"/>
    <w:rsid w:val="0016477D"/>
    <w:rsid w:val="00165F1C"/>
    <w:rsid w:val="00166ADD"/>
    <w:rsid w:val="00166B2B"/>
    <w:rsid w:val="001674F0"/>
    <w:rsid w:val="00167A14"/>
    <w:rsid w:val="00167BD6"/>
    <w:rsid w:val="00171372"/>
    <w:rsid w:val="0017281D"/>
    <w:rsid w:val="00174DDB"/>
    <w:rsid w:val="00175627"/>
    <w:rsid w:val="00177B9E"/>
    <w:rsid w:val="00181C3D"/>
    <w:rsid w:val="00182686"/>
    <w:rsid w:val="001830CE"/>
    <w:rsid w:val="0018482D"/>
    <w:rsid w:val="00193706"/>
    <w:rsid w:val="00193EE5"/>
    <w:rsid w:val="001968FB"/>
    <w:rsid w:val="00196C92"/>
    <w:rsid w:val="001976E3"/>
    <w:rsid w:val="001A021D"/>
    <w:rsid w:val="001A0A52"/>
    <w:rsid w:val="001A0F30"/>
    <w:rsid w:val="001A1120"/>
    <w:rsid w:val="001A1DED"/>
    <w:rsid w:val="001A2439"/>
    <w:rsid w:val="001A426B"/>
    <w:rsid w:val="001A49E8"/>
    <w:rsid w:val="001A4B6D"/>
    <w:rsid w:val="001A51AC"/>
    <w:rsid w:val="001A6BCD"/>
    <w:rsid w:val="001A76AF"/>
    <w:rsid w:val="001A7B82"/>
    <w:rsid w:val="001B2A6A"/>
    <w:rsid w:val="001B4CB6"/>
    <w:rsid w:val="001B5744"/>
    <w:rsid w:val="001B5C94"/>
    <w:rsid w:val="001B7A2C"/>
    <w:rsid w:val="001C094A"/>
    <w:rsid w:val="001C3C0D"/>
    <w:rsid w:val="001C4065"/>
    <w:rsid w:val="001C40E4"/>
    <w:rsid w:val="001C4182"/>
    <w:rsid w:val="001C5D84"/>
    <w:rsid w:val="001C6909"/>
    <w:rsid w:val="001C6983"/>
    <w:rsid w:val="001C6B4C"/>
    <w:rsid w:val="001C7A08"/>
    <w:rsid w:val="001D0EB1"/>
    <w:rsid w:val="001D1E28"/>
    <w:rsid w:val="001D1EA5"/>
    <w:rsid w:val="001D2317"/>
    <w:rsid w:val="001D5010"/>
    <w:rsid w:val="001D6B4A"/>
    <w:rsid w:val="001E094B"/>
    <w:rsid w:val="001E169A"/>
    <w:rsid w:val="001E34B4"/>
    <w:rsid w:val="001E4367"/>
    <w:rsid w:val="001E4B42"/>
    <w:rsid w:val="001E59AC"/>
    <w:rsid w:val="001E5A5D"/>
    <w:rsid w:val="001E70B3"/>
    <w:rsid w:val="001F104C"/>
    <w:rsid w:val="001F16FE"/>
    <w:rsid w:val="001F3C23"/>
    <w:rsid w:val="001F4567"/>
    <w:rsid w:val="001F62B4"/>
    <w:rsid w:val="001F7EBD"/>
    <w:rsid w:val="0020161E"/>
    <w:rsid w:val="00202425"/>
    <w:rsid w:val="0020323E"/>
    <w:rsid w:val="0020349C"/>
    <w:rsid w:val="00204910"/>
    <w:rsid w:val="00205714"/>
    <w:rsid w:val="00205AA1"/>
    <w:rsid w:val="00210113"/>
    <w:rsid w:val="0021099C"/>
    <w:rsid w:val="00210D90"/>
    <w:rsid w:val="002137E7"/>
    <w:rsid w:val="0021657F"/>
    <w:rsid w:val="00220BA7"/>
    <w:rsid w:val="00222A0A"/>
    <w:rsid w:val="00223188"/>
    <w:rsid w:val="00224EA4"/>
    <w:rsid w:val="00225131"/>
    <w:rsid w:val="00226593"/>
    <w:rsid w:val="0022738C"/>
    <w:rsid w:val="00227962"/>
    <w:rsid w:val="0023072E"/>
    <w:rsid w:val="00230772"/>
    <w:rsid w:val="002333B7"/>
    <w:rsid w:val="002337C1"/>
    <w:rsid w:val="00233A07"/>
    <w:rsid w:val="00233EEF"/>
    <w:rsid w:val="002359AB"/>
    <w:rsid w:val="002372D8"/>
    <w:rsid w:val="002374CC"/>
    <w:rsid w:val="00240D14"/>
    <w:rsid w:val="0024195A"/>
    <w:rsid w:val="002420E2"/>
    <w:rsid w:val="002442AF"/>
    <w:rsid w:val="0024442B"/>
    <w:rsid w:val="002446E7"/>
    <w:rsid w:val="002464F1"/>
    <w:rsid w:val="0024746B"/>
    <w:rsid w:val="002476A1"/>
    <w:rsid w:val="00250CE2"/>
    <w:rsid w:val="00250D87"/>
    <w:rsid w:val="00251B2D"/>
    <w:rsid w:val="00251E00"/>
    <w:rsid w:val="0025251B"/>
    <w:rsid w:val="00253500"/>
    <w:rsid w:val="00253B23"/>
    <w:rsid w:val="0025574E"/>
    <w:rsid w:val="00260EA7"/>
    <w:rsid w:val="00261AEB"/>
    <w:rsid w:val="00262855"/>
    <w:rsid w:val="00263280"/>
    <w:rsid w:val="002641AA"/>
    <w:rsid w:val="002653EA"/>
    <w:rsid w:val="002661D5"/>
    <w:rsid w:val="002706D7"/>
    <w:rsid w:val="00271B3E"/>
    <w:rsid w:val="0027256B"/>
    <w:rsid w:val="00274379"/>
    <w:rsid w:val="00274CFC"/>
    <w:rsid w:val="00274D73"/>
    <w:rsid w:val="002750DE"/>
    <w:rsid w:val="00275540"/>
    <w:rsid w:val="002756EE"/>
    <w:rsid w:val="00275F9F"/>
    <w:rsid w:val="002773A1"/>
    <w:rsid w:val="002800B0"/>
    <w:rsid w:val="002806D5"/>
    <w:rsid w:val="00281C09"/>
    <w:rsid w:val="00282CDA"/>
    <w:rsid w:val="00284095"/>
    <w:rsid w:val="00284376"/>
    <w:rsid w:val="00285CB9"/>
    <w:rsid w:val="002873F8"/>
    <w:rsid w:val="002910F9"/>
    <w:rsid w:val="00291F70"/>
    <w:rsid w:val="00293C8B"/>
    <w:rsid w:val="00294D96"/>
    <w:rsid w:val="002951AC"/>
    <w:rsid w:val="00295401"/>
    <w:rsid w:val="00295869"/>
    <w:rsid w:val="002958F3"/>
    <w:rsid w:val="002961AF"/>
    <w:rsid w:val="0029785F"/>
    <w:rsid w:val="00297C85"/>
    <w:rsid w:val="00297D2C"/>
    <w:rsid w:val="00297EB6"/>
    <w:rsid w:val="002A1687"/>
    <w:rsid w:val="002A352F"/>
    <w:rsid w:val="002A3E3B"/>
    <w:rsid w:val="002A4F7C"/>
    <w:rsid w:val="002A6D5C"/>
    <w:rsid w:val="002A735C"/>
    <w:rsid w:val="002A76C1"/>
    <w:rsid w:val="002B136B"/>
    <w:rsid w:val="002B156F"/>
    <w:rsid w:val="002B1A26"/>
    <w:rsid w:val="002B1B3A"/>
    <w:rsid w:val="002B2127"/>
    <w:rsid w:val="002B5606"/>
    <w:rsid w:val="002B6098"/>
    <w:rsid w:val="002B66FC"/>
    <w:rsid w:val="002B6B8A"/>
    <w:rsid w:val="002B6F9A"/>
    <w:rsid w:val="002C16D1"/>
    <w:rsid w:val="002C2E51"/>
    <w:rsid w:val="002C411D"/>
    <w:rsid w:val="002C4D93"/>
    <w:rsid w:val="002C5018"/>
    <w:rsid w:val="002C6043"/>
    <w:rsid w:val="002C6545"/>
    <w:rsid w:val="002C6E6F"/>
    <w:rsid w:val="002D0481"/>
    <w:rsid w:val="002D1D00"/>
    <w:rsid w:val="002D2287"/>
    <w:rsid w:val="002D3A42"/>
    <w:rsid w:val="002D3EB5"/>
    <w:rsid w:val="002D4290"/>
    <w:rsid w:val="002D5164"/>
    <w:rsid w:val="002D647C"/>
    <w:rsid w:val="002D6CF0"/>
    <w:rsid w:val="002D751C"/>
    <w:rsid w:val="002D76E7"/>
    <w:rsid w:val="002D7B20"/>
    <w:rsid w:val="002E195F"/>
    <w:rsid w:val="002E1ABB"/>
    <w:rsid w:val="002E2479"/>
    <w:rsid w:val="002E4863"/>
    <w:rsid w:val="002E57FB"/>
    <w:rsid w:val="002E6072"/>
    <w:rsid w:val="002F0C5F"/>
    <w:rsid w:val="002F15ED"/>
    <w:rsid w:val="002F49C7"/>
    <w:rsid w:val="002F60FD"/>
    <w:rsid w:val="002F6F8B"/>
    <w:rsid w:val="002F71AA"/>
    <w:rsid w:val="003006B1"/>
    <w:rsid w:val="00303A25"/>
    <w:rsid w:val="00305633"/>
    <w:rsid w:val="003065F7"/>
    <w:rsid w:val="00307E4E"/>
    <w:rsid w:val="0031143B"/>
    <w:rsid w:val="0031225B"/>
    <w:rsid w:val="00312CDD"/>
    <w:rsid w:val="003130AE"/>
    <w:rsid w:val="00313196"/>
    <w:rsid w:val="00313491"/>
    <w:rsid w:val="0031519F"/>
    <w:rsid w:val="00315204"/>
    <w:rsid w:val="0031604B"/>
    <w:rsid w:val="00316D68"/>
    <w:rsid w:val="003201C7"/>
    <w:rsid w:val="0032052D"/>
    <w:rsid w:val="003205F7"/>
    <w:rsid w:val="00323AA7"/>
    <w:rsid w:val="00323D25"/>
    <w:rsid w:val="00323FBB"/>
    <w:rsid w:val="00324B7F"/>
    <w:rsid w:val="003252EF"/>
    <w:rsid w:val="003258EB"/>
    <w:rsid w:val="003260D1"/>
    <w:rsid w:val="003261FE"/>
    <w:rsid w:val="00330A54"/>
    <w:rsid w:val="00331533"/>
    <w:rsid w:val="0033349F"/>
    <w:rsid w:val="003341A0"/>
    <w:rsid w:val="00334F39"/>
    <w:rsid w:val="0033746C"/>
    <w:rsid w:val="0034013A"/>
    <w:rsid w:val="00340634"/>
    <w:rsid w:val="00340BE7"/>
    <w:rsid w:val="00342268"/>
    <w:rsid w:val="00342429"/>
    <w:rsid w:val="00343287"/>
    <w:rsid w:val="003442D9"/>
    <w:rsid w:val="003444EA"/>
    <w:rsid w:val="00345CDF"/>
    <w:rsid w:val="00346542"/>
    <w:rsid w:val="00347E04"/>
    <w:rsid w:val="003505A0"/>
    <w:rsid w:val="00350A9C"/>
    <w:rsid w:val="00350EE1"/>
    <w:rsid w:val="00355464"/>
    <w:rsid w:val="00355519"/>
    <w:rsid w:val="0035697E"/>
    <w:rsid w:val="00357996"/>
    <w:rsid w:val="00360397"/>
    <w:rsid w:val="00360E98"/>
    <w:rsid w:val="00362F5A"/>
    <w:rsid w:val="00363F8B"/>
    <w:rsid w:val="00364E66"/>
    <w:rsid w:val="00364F32"/>
    <w:rsid w:val="00365998"/>
    <w:rsid w:val="003665D7"/>
    <w:rsid w:val="00366A7B"/>
    <w:rsid w:val="003672D4"/>
    <w:rsid w:val="00367F84"/>
    <w:rsid w:val="0037046D"/>
    <w:rsid w:val="00371427"/>
    <w:rsid w:val="0037425E"/>
    <w:rsid w:val="00376276"/>
    <w:rsid w:val="00377CC5"/>
    <w:rsid w:val="00377F4F"/>
    <w:rsid w:val="0038026D"/>
    <w:rsid w:val="00380B59"/>
    <w:rsid w:val="00380E2B"/>
    <w:rsid w:val="003819E3"/>
    <w:rsid w:val="00382F78"/>
    <w:rsid w:val="00382FC4"/>
    <w:rsid w:val="00383BE8"/>
    <w:rsid w:val="003852C2"/>
    <w:rsid w:val="003853A0"/>
    <w:rsid w:val="00386325"/>
    <w:rsid w:val="00391E68"/>
    <w:rsid w:val="003940B4"/>
    <w:rsid w:val="003952DD"/>
    <w:rsid w:val="003965EC"/>
    <w:rsid w:val="00396B61"/>
    <w:rsid w:val="00397608"/>
    <w:rsid w:val="00397657"/>
    <w:rsid w:val="00397B26"/>
    <w:rsid w:val="00397FE5"/>
    <w:rsid w:val="003A1DD2"/>
    <w:rsid w:val="003A2114"/>
    <w:rsid w:val="003A4680"/>
    <w:rsid w:val="003A51A5"/>
    <w:rsid w:val="003A54C8"/>
    <w:rsid w:val="003B090E"/>
    <w:rsid w:val="003B212E"/>
    <w:rsid w:val="003B285F"/>
    <w:rsid w:val="003B2DD0"/>
    <w:rsid w:val="003B42DF"/>
    <w:rsid w:val="003B45D1"/>
    <w:rsid w:val="003B6876"/>
    <w:rsid w:val="003B6E6E"/>
    <w:rsid w:val="003B7169"/>
    <w:rsid w:val="003B72F6"/>
    <w:rsid w:val="003C1652"/>
    <w:rsid w:val="003C1EE3"/>
    <w:rsid w:val="003C226E"/>
    <w:rsid w:val="003C2A38"/>
    <w:rsid w:val="003C3985"/>
    <w:rsid w:val="003C7116"/>
    <w:rsid w:val="003C72F4"/>
    <w:rsid w:val="003C7614"/>
    <w:rsid w:val="003D3F04"/>
    <w:rsid w:val="003D4FC2"/>
    <w:rsid w:val="003D5F3F"/>
    <w:rsid w:val="003D63A7"/>
    <w:rsid w:val="003D63D5"/>
    <w:rsid w:val="003D675C"/>
    <w:rsid w:val="003D6779"/>
    <w:rsid w:val="003D7958"/>
    <w:rsid w:val="003E0003"/>
    <w:rsid w:val="003E0908"/>
    <w:rsid w:val="003E13BF"/>
    <w:rsid w:val="003E34F6"/>
    <w:rsid w:val="003E3695"/>
    <w:rsid w:val="003E488F"/>
    <w:rsid w:val="003E5362"/>
    <w:rsid w:val="003E7744"/>
    <w:rsid w:val="003F0272"/>
    <w:rsid w:val="003F0E01"/>
    <w:rsid w:val="003F2C95"/>
    <w:rsid w:val="003F3225"/>
    <w:rsid w:val="003F5888"/>
    <w:rsid w:val="003F6162"/>
    <w:rsid w:val="003F7234"/>
    <w:rsid w:val="003F7AFA"/>
    <w:rsid w:val="0040167F"/>
    <w:rsid w:val="00404242"/>
    <w:rsid w:val="004053F2"/>
    <w:rsid w:val="00406981"/>
    <w:rsid w:val="0041201D"/>
    <w:rsid w:val="0041331B"/>
    <w:rsid w:val="00413C0F"/>
    <w:rsid w:val="0041485D"/>
    <w:rsid w:val="0041725E"/>
    <w:rsid w:val="00417D08"/>
    <w:rsid w:val="00420165"/>
    <w:rsid w:val="0042045F"/>
    <w:rsid w:val="004205B7"/>
    <w:rsid w:val="00420E60"/>
    <w:rsid w:val="0042157C"/>
    <w:rsid w:val="00423645"/>
    <w:rsid w:val="0042366A"/>
    <w:rsid w:val="00423698"/>
    <w:rsid w:val="00423A21"/>
    <w:rsid w:val="00423BFD"/>
    <w:rsid w:val="00424782"/>
    <w:rsid w:val="004250B5"/>
    <w:rsid w:val="00430CFF"/>
    <w:rsid w:val="00430DB4"/>
    <w:rsid w:val="00431776"/>
    <w:rsid w:val="004349F2"/>
    <w:rsid w:val="00434EC5"/>
    <w:rsid w:val="00435408"/>
    <w:rsid w:val="0043597B"/>
    <w:rsid w:val="00435C53"/>
    <w:rsid w:val="0043723A"/>
    <w:rsid w:val="004372CB"/>
    <w:rsid w:val="004378B3"/>
    <w:rsid w:val="00437908"/>
    <w:rsid w:val="00440B27"/>
    <w:rsid w:val="00440CD8"/>
    <w:rsid w:val="004410F7"/>
    <w:rsid w:val="0044368B"/>
    <w:rsid w:val="00444FD8"/>
    <w:rsid w:val="0044523C"/>
    <w:rsid w:val="004467AE"/>
    <w:rsid w:val="00446FC6"/>
    <w:rsid w:val="00450B35"/>
    <w:rsid w:val="00451F5E"/>
    <w:rsid w:val="004521E8"/>
    <w:rsid w:val="0045259E"/>
    <w:rsid w:val="00452E26"/>
    <w:rsid w:val="00453249"/>
    <w:rsid w:val="004559E4"/>
    <w:rsid w:val="00457B7E"/>
    <w:rsid w:val="00457D4C"/>
    <w:rsid w:val="0046058F"/>
    <w:rsid w:val="00460DD8"/>
    <w:rsid w:val="00460E1F"/>
    <w:rsid w:val="004611F3"/>
    <w:rsid w:val="0046215E"/>
    <w:rsid w:val="00462206"/>
    <w:rsid w:val="00462304"/>
    <w:rsid w:val="004652F5"/>
    <w:rsid w:val="0046720D"/>
    <w:rsid w:val="0047099B"/>
    <w:rsid w:val="00471749"/>
    <w:rsid w:val="00472094"/>
    <w:rsid w:val="004730E1"/>
    <w:rsid w:val="00473F86"/>
    <w:rsid w:val="0048235C"/>
    <w:rsid w:val="004847B9"/>
    <w:rsid w:val="00484AD9"/>
    <w:rsid w:val="00485005"/>
    <w:rsid w:val="0048511E"/>
    <w:rsid w:val="00487161"/>
    <w:rsid w:val="00490012"/>
    <w:rsid w:val="00490456"/>
    <w:rsid w:val="0049067A"/>
    <w:rsid w:val="0049205C"/>
    <w:rsid w:val="00492E5F"/>
    <w:rsid w:val="00494861"/>
    <w:rsid w:val="00495B19"/>
    <w:rsid w:val="00495C3A"/>
    <w:rsid w:val="00496F9E"/>
    <w:rsid w:val="004976E9"/>
    <w:rsid w:val="004A0264"/>
    <w:rsid w:val="004A09B4"/>
    <w:rsid w:val="004A1DC3"/>
    <w:rsid w:val="004A46F7"/>
    <w:rsid w:val="004A5859"/>
    <w:rsid w:val="004A5BA6"/>
    <w:rsid w:val="004B108F"/>
    <w:rsid w:val="004B4EAE"/>
    <w:rsid w:val="004B5849"/>
    <w:rsid w:val="004B7271"/>
    <w:rsid w:val="004C0437"/>
    <w:rsid w:val="004C0FA9"/>
    <w:rsid w:val="004C308E"/>
    <w:rsid w:val="004C3507"/>
    <w:rsid w:val="004C4655"/>
    <w:rsid w:val="004C48F9"/>
    <w:rsid w:val="004C755C"/>
    <w:rsid w:val="004C7E00"/>
    <w:rsid w:val="004D1EA8"/>
    <w:rsid w:val="004D38B6"/>
    <w:rsid w:val="004D68B5"/>
    <w:rsid w:val="004D7628"/>
    <w:rsid w:val="004D7E8E"/>
    <w:rsid w:val="004E1D9C"/>
    <w:rsid w:val="004E2B55"/>
    <w:rsid w:val="004E30CA"/>
    <w:rsid w:val="004E42EB"/>
    <w:rsid w:val="004E5836"/>
    <w:rsid w:val="004E6C84"/>
    <w:rsid w:val="004E7DD2"/>
    <w:rsid w:val="004F014C"/>
    <w:rsid w:val="004F05A5"/>
    <w:rsid w:val="004F07C5"/>
    <w:rsid w:val="004F1C5D"/>
    <w:rsid w:val="004F2AD7"/>
    <w:rsid w:val="004F354C"/>
    <w:rsid w:val="004F3748"/>
    <w:rsid w:val="004F3907"/>
    <w:rsid w:val="004F48E6"/>
    <w:rsid w:val="004F5564"/>
    <w:rsid w:val="004F614B"/>
    <w:rsid w:val="004F63B6"/>
    <w:rsid w:val="004F669A"/>
    <w:rsid w:val="004F6902"/>
    <w:rsid w:val="004F6BC0"/>
    <w:rsid w:val="004F7362"/>
    <w:rsid w:val="004F7740"/>
    <w:rsid w:val="005011CE"/>
    <w:rsid w:val="005012C5"/>
    <w:rsid w:val="00502114"/>
    <w:rsid w:val="00502A64"/>
    <w:rsid w:val="00505F5B"/>
    <w:rsid w:val="00506D2D"/>
    <w:rsid w:val="00507F2B"/>
    <w:rsid w:val="00510DDA"/>
    <w:rsid w:val="00511912"/>
    <w:rsid w:val="00511B62"/>
    <w:rsid w:val="00511EB0"/>
    <w:rsid w:val="00513147"/>
    <w:rsid w:val="00513731"/>
    <w:rsid w:val="005137A4"/>
    <w:rsid w:val="005147B1"/>
    <w:rsid w:val="005148F4"/>
    <w:rsid w:val="005149D0"/>
    <w:rsid w:val="00517A41"/>
    <w:rsid w:val="005224E3"/>
    <w:rsid w:val="00522C90"/>
    <w:rsid w:val="005241B4"/>
    <w:rsid w:val="005244A4"/>
    <w:rsid w:val="005249BB"/>
    <w:rsid w:val="00526351"/>
    <w:rsid w:val="005313AC"/>
    <w:rsid w:val="00531F94"/>
    <w:rsid w:val="00531FBB"/>
    <w:rsid w:val="00533BA3"/>
    <w:rsid w:val="00534334"/>
    <w:rsid w:val="00536528"/>
    <w:rsid w:val="005365D0"/>
    <w:rsid w:val="0053685B"/>
    <w:rsid w:val="00536EEE"/>
    <w:rsid w:val="00537E4A"/>
    <w:rsid w:val="005413A2"/>
    <w:rsid w:val="00541ABB"/>
    <w:rsid w:val="00544BE5"/>
    <w:rsid w:val="005451F2"/>
    <w:rsid w:val="00545F93"/>
    <w:rsid w:val="00547833"/>
    <w:rsid w:val="00547EDA"/>
    <w:rsid w:val="005501BB"/>
    <w:rsid w:val="0055046E"/>
    <w:rsid w:val="005506B8"/>
    <w:rsid w:val="00550F6A"/>
    <w:rsid w:val="0055102F"/>
    <w:rsid w:val="005511AE"/>
    <w:rsid w:val="00553146"/>
    <w:rsid w:val="00553B89"/>
    <w:rsid w:val="0055544E"/>
    <w:rsid w:val="00555B5E"/>
    <w:rsid w:val="00555FD3"/>
    <w:rsid w:val="00556E2B"/>
    <w:rsid w:val="00560172"/>
    <w:rsid w:val="00561302"/>
    <w:rsid w:val="00563057"/>
    <w:rsid w:val="00563841"/>
    <w:rsid w:val="00564806"/>
    <w:rsid w:val="00565691"/>
    <w:rsid w:val="00565ACF"/>
    <w:rsid w:val="00570040"/>
    <w:rsid w:val="00570AA0"/>
    <w:rsid w:val="00571DF0"/>
    <w:rsid w:val="00571F87"/>
    <w:rsid w:val="00572579"/>
    <w:rsid w:val="00572B72"/>
    <w:rsid w:val="00573578"/>
    <w:rsid w:val="005739A5"/>
    <w:rsid w:val="005745C3"/>
    <w:rsid w:val="00574831"/>
    <w:rsid w:val="00575953"/>
    <w:rsid w:val="005764AB"/>
    <w:rsid w:val="00577A4F"/>
    <w:rsid w:val="005801D4"/>
    <w:rsid w:val="005804B4"/>
    <w:rsid w:val="005808BD"/>
    <w:rsid w:val="00580ABA"/>
    <w:rsid w:val="0058567E"/>
    <w:rsid w:val="00585E1F"/>
    <w:rsid w:val="00586E57"/>
    <w:rsid w:val="00587842"/>
    <w:rsid w:val="0059107F"/>
    <w:rsid w:val="005917FD"/>
    <w:rsid w:val="00592059"/>
    <w:rsid w:val="00592B5B"/>
    <w:rsid w:val="00592FF1"/>
    <w:rsid w:val="005956A4"/>
    <w:rsid w:val="005966E5"/>
    <w:rsid w:val="0059688F"/>
    <w:rsid w:val="00596E9A"/>
    <w:rsid w:val="005A0BAE"/>
    <w:rsid w:val="005A6AA1"/>
    <w:rsid w:val="005A75CB"/>
    <w:rsid w:val="005A77E0"/>
    <w:rsid w:val="005B11D5"/>
    <w:rsid w:val="005B1257"/>
    <w:rsid w:val="005B166A"/>
    <w:rsid w:val="005B1ED2"/>
    <w:rsid w:val="005B2910"/>
    <w:rsid w:val="005B354A"/>
    <w:rsid w:val="005B3824"/>
    <w:rsid w:val="005B3A93"/>
    <w:rsid w:val="005B3C91"/>
    <w:rsid w:val="005B4D8D"/>
    <w:rsid w:val="005B4E61"/>
    <w:rsid w:val="005B68C5"/>
    <w:rsid w:val="005B69BC"/>
    <w:rsid w:val="005B6F06"/>
    <w:rsid w:val="005B724C"/>
    <w:rsid w:val="005B7D56"/>
    <w:rsid w:val="005C0261"/>
    <w:rsid w:val="005C2529"/>
    <w:rsid w:val="005C485F"/>
    <w:rsid w:val="005C63F6"/>
    <w:rsid w:val="005D1CD3"/>
    <w:rsid w:val="005D24AE"/>
    <w:rsid w:val="005D3E6F"/>
    <w:rsid w:val="005D3E92"/>
    <w:rsid w:val="005D3FB3"/>
    <w:rsid w:val="005D46DC"/>
    <w:rsid w:val="005D47F5"/>
    <w:rsid w:val="005D6E9F"/>
    <w:rsid w:val="005D726D"/>
    <w:rsid w:val="005E0CC1"/>
    <w:rsid w:val="005E1ED2"/>
    <w:rsid w:val="005E2567"/>
    <w:rsid w:val="005E41C5"/>
    <w:rsid w:val="005E70DF"/>
    <w:rsid w:val="005F0871"/>
    <w:rsid w:val="005F117A"/>
    <w:rsid w:val="005F4315"/>
    <w:rsid w:val="005F51FC"/>
    <w:rsid w:val="005F6DC2"/>
    <w:rsid w:val="005F6DF1"/>
    <w:rsid w:val="005F6E11"/>
    <w:rsid w:val="00600EF1"/>
    <w:rsid w:val="00602065"/>
    <w:rsid w:val="00603BE9"/>
    <w:rsid w:val="006055E6"/>
    <w:rsid w:val="00606B3D"/>
    <w:rsid w:val="00607A78"/>
    <w:rsid w:val="0061235B"/>
    <w:rsid w:val="006124B1"/>
    <w:rsid w:val="0061452C"/>
    <w:rsid w:val="00615061"/>
    <w:rsid w:val="006158EC"/>
    <w:rsid w:val="006165DB"/>
    <w:rsid w:val="006177B2"/>
    <w:rsid w:val="00617FB3"/>
    <w:rsid w:val="00620A75"/>
    <w:rsid w:val="006226DC"/>
    <w:rsid w:val="00622E9F"/>
    <w:rsid w:val="00622EAA"/>
    <w:rsid w:val="00624DF5"/>
    <w:rsid w:val="00625F75"/>
    <w:rsid w:val="00630599"/>
    <w:rsid w:val="00630B66"/>
    <w:rsid w:val="00632342"/>
    <w:rsid w:val="00632F23"/>
    <w:rsid w:val="00633735"/>
    <w:rsid w:val="00634A78"/>
    <w:rsid w:val="00636487"/>
    <w:rsid w:val="0063675E"/>
    <w:rsid w:val="00636F65"/>
    <w:rsid w:val="00640997"/>
    <w:rsid w:val="00640DF4"/>
    <w:rsid w:val="006428C5"/>
    <w:rsid w:val="0064444F"/>
    <w:rsid w:val="00644D96"/>
    <w:rsid w:val="00645199"/>
    <w:rsid w:val="00645372"/>
    <w:rsid w:val="00645CDA"/>
    <w:rsid w:val="0064725D"/>
    <w:rsid w:val="006478C1"/>
    <w:rsid w:val="0065109B"/>
    <w:rsid w:val="00651D5A"/>
    <w:rsid w:val="00651E34"/>
    <w:rsid w:val="00652D51"/>
    <w:rsid w:val="00652E0D"/>
    <w:rsid w:val="00653387"/>
    <w:rsid w:val="00654714"/>
    <w:rsid w:val="00654AE1"/>
    <w:rsid w:val="006561EE"/>
    <w:rsid w:val="006563E2"/>
    <w:rsid w:val="00656C45"/>
    <w:rsid w:val="00656E95"/>
    <w:rsid w:val="00657BB7"/>
    <w:rsid w:val="00657ECD"/>
    <w:rsid w:val="006605C7"/>
    <w:rsid w:val="00660A75"/>
    <w:rsid w:val="00661189"/>
    <w:rsid w:val="006613D7"/>
    <w:rsid w:val="0066298E"/>
    <w:rsid w:val="00662ABF"/>
    <w:rsid w:val="00662F5D"/>
    <w:rsid w:val="006638A7"/>
    <w:rsid w:val="00663B1A"/>
    <w:rsid w:val="00665069"/>
    <w:rsid w:val="006654B0"/>
    <w:rsid w:val="006660F7"/>
    <w:rsid w:val="00670DA1"/>
    <w:rsid w:val="00670F8E"/>
    <w:rsid w:val="00671025"/>
    <w:rsid w:val="00671CBC"/>
    <w:rsid w:val="00671F0D"/>
    <w:rsid w:val="006733E3"/>
    <w:rsid w:val="00673623"/>
    <w:rsid w:val="00674B53"/>
    <w:rsid w:val="006756B7"/>
    <w:rsid w:val="00675E45"/>
    <w:rsid w:val="00675F3D"/>
    <w:rsid w:val="00676288"/>
    <w:rsid w:val="00681DCC"/>
    <w:rsid w:val="006840E5"/>
    <w:rsid w:val="0068663D"/>
    <w:rsid w:val="00686C8B"/>
    <w:rsid w:val="0068741E"/>
    <w:rsid w:val="006902CB"/>
    <w:rsid w:val="00692767"/>
    <w:rsid w:val="00693063"/>
    <w:rsid w:val="00693C3B"/>
    <w:rsid w:val="0069407E"/>
    <w:rsid w:val="00696095"/>
    <w:rsid w:val="006963C5"/>
    <w:rsid w:val="00696638"/>
    <w:rsid w:val="00696BAC"/>
    <w:rsid w:val="00697D1D"/>
    <w:rsid w:val="006A0195"/>
    <w:rsid w:val="006A1171"/>
    <w:rsid w:val="006A27BA"/>
    <w:rsid w:val="006A2A18"/>
    <w:rsid w:val="006A396E"/>
    <w:rsid w:val="006A3FAA"/>
    <w:rsid w:val="006A402F"/>
    <w:rsid w:val="006A4030"/>
    <w:rsid w:val="006A41EE"/>
    <w:rsid w:val="006A54F1"/>
    <w:rsid w:val="006A5E64"/>
    <w:rsid w:val="006A5EB5"/>
    <w:rsid w:val="006A6CFC"/>
    <w:rsid w:val="006A7B05"/>
    <w:rsid w:val="006B0A8A"/>
    <w:rsid w:val="006B16DA"/>
    <w:rsid w:val="006B1950"/>
    <w:rsid w:val="006B1ECB"/>
    <w:rsid w:val="006B21DC"/>
    <w:rsid w:val="006B25AC"/>
    <w:rsid w:val="006B2B6A"/>
    <w:rsid w:val="006B2DC7"/>
    <w:rsid w:val="006B2F52"/>
    <w:rsid w:val="006B3325"/>
    <w:rsid w:val="006B4C45"/>
    <w:rsid w:val="006B597E"/>
    <w:rsid w:val="006B5C51"/>
    <w:rsid w:val="006B5D4F"/>
    <w:rsid w:val="006B79C5"/>
    <w:rsid w:val="006C08E0"/>
    <w:rsid w:val="006C17C7"/>
    <w:rsid w:val="006C18A9"/>
    <w:rsid w:val="006C1C01"/>
    <w:rsid w:val="006C3BD2"/>
    <w:rsid w:val="006C3DC9"/>
    <w:rsid w:val="006C4932"/>
    <w:rsid w:val="006C5001"/>
    <w:rsid w:val="006C62DA"/>
    <w:rsid w:val="006C672E"/>
    <w:rsid w:val="006C7784"/>
    <w:rsid w:val="006C7B88"/>
    <w:rsid w:val="006C7E05"/>
    <w:rsid w:val="006D0D8F"/>
    <w:rsid w:val="006D16D0"/>
    <w:rsid w:val="006D270A"/>
    <w:rsid w:val="006D4164"/>
    <w:rsid w:val="006D46C1"/>
    <w:rsid w:val="006D488C"/>
    <w:rsid w:val="006D4AA7"/>
    <w:rsid w:val="006D514A"/>
    <w:rsid w:val="006D63C8"/>
    <w:rsid w:val="006D761B"/>
    <w:rsid w:val="006E08D2"/>
    <w:rsid w:val="006E1303"/>
    <w:rsid w:val="006E221B"/>
    <w:rsid w:val="006E2951"/>
    <w:rsid w:val="006E2CFD"/>
    <w:rsid w:val="006E42AF"/>
    <w:rsid w:val="006E56E2"/>
    <w:rsid w:val="006E5D08"/>
    <w:rsid w:val="006E5DAE"/>
    <w:rsid w:val="006E7BEC"/>
    <w:rsid w:val="006F1889"/>
    <w:rsid w:val="006F195F"/>
    <w:rsid w:val="006F1A0D"/>
    <w:rsid w:val="006F1BE0"/>
    <w:rsid w:val="006F1CC9"/>
    <w:rsid w:val="006F2C2A"/>
    <w:rsid w:val="006F3627"/>
    <w:rsid w:val="006F3BD2"/>
    <w:rsid w:val="006F42C2"/>
    <w:rsid w:val="006F5389"/>
    <w:rsid w:val="006F608F"/>
    <w:rsid w:val="00700256"/>
    <w:rsid w:val="00700338"/>
    <w:rsid w:val="0070223F"/>
    <w:rsid w:val="00702918"/>
    <w:rsid w:val="007055AC"/>
    <w:rsid w:val="00706E20"/>
    <w:rsid w:val="0070742F"/>
    <w:rsid w:val="0070794B"/>
    <w:rsid w:val="00711FD1"/>
    <w:rsid w:val="007138E3"/>
    <w:rsid w:val="007143EC"/>
    <w:rsid w:val="00714DEB"/>
    <w:rsid w:val="00715276"/>
    <w:rsid w:val="0071648B"/>
    <w:rsid w:val="00716CD8"/>
    <w:rsid w:val="00717246"/>
    <w:rsid w:val="00717F7D"/>
    <w:rsid w:val="00721007"/>
    <w:rsid w:val="0072148B"/>
    <w:rsid w:val="007221CD"/>
    <w:rsid w:val="00725851"/>
    <w:rsid w:val="00726A2F"/>
    <w:rsid w:val="00727372"/>
    <w:rsid w:val="00727685"/>
    <w:rsid w:val="0073114B"/>
    <w:rsid w:val="00731393"/>
    <w:rsid w:val="00732B9F"/>
    <w:rsid w:val="007330A9"/>
    <w:rsid w:val="00734A93"/>
    <w:rsid w:val="00734D1C"/>
    <w:rsid w:val="0073531D"/>
    <w:rsid w:val="0073560F"/>
    <w:rsid w:val="00735D0B"/>
    <w:rsid w:val="00735E83"/>
    <w:rsid w:val="00737F8D"/>
    <w:rsid w:val="007408A9"/>
    <w:rsid w:val="00742484"/>
    <w:rsid w:val="00744BFF"/>
    <w:rsid w:val="00744DFA"/>
    <w:rsid w:val="00746E4D"/>
    <w:rsid w:val="00750D79"/>
    <w:rsid w:val="00753143"/>
    <w:rsid w:val="00753262"/>
    <w:rsid w:val="007545F4"/>
    <w:rsid w:val="007558FF"/>
    <w:rsid w:val="00756176"/>
    <w:rsid w:val="007563D5"/>
    <w:rsid w:val="007575ED"/>
    <w:rsid w:val="00757CDE"/>
    <w:rsid w:val="0076384C"/>
    <w:rsid w:val="007642AB"/>
    <w:rsid w:val="00764DB9"/>
    <w:rsid w:val="0076578C"/>
    <w:rsid w:val="007660DC"/>
    <w:rsid w:val="007668CC"/>
    <w:rsid w:val="00766F72"/>
    <w:rsid w:val="00767468"/>
    <w:rsid w:val="00770F45"/>
    <w:rsid w:val="0077176C"/>
    <w:rsid w:val="00771FF1"/>
    <w:rsid w:val="007736E2"/>
    <w:rsid w:val="00776BA2"/>
    <w:rsid w:val="00776D7A"/>
    <w:rsid w:val="00776FFB"/>
    <w:rsid w:val="00777B0F"/>
    <w:rsid w:val="00781CF9"/>
    <w:rsid w:val="0078215C"/>
    <w:rsid w:val="007840EE"/>
    <w:rsid w:val="00785153"/>
    <w:rsid w:val="00785510"/>
    <w:rsid w:val="00786A3F"/>
    <w:rsid w:val="0079209D"/>
    <w:rsid w:val="00792462"/>
    <w:rsid w:val="00793C20"/>
    <w:rsid w:val="007944DD"/>
    <w:rsid w:val="00794544"/>
    <w:rsid w:val="00795510"/>
    <w:rsid w:val="0079596E"/>
    <w:rsid w:val="00795E5A"/>
    <w:rsid w:val="00797047"/>
    <w:rsid w:val="007A0163"/>
    <w:rsid w:val="007A17AE"/>
    <w:rsid w:val="007A1E17"/>
    <w:rsid w:val="007A384B"/>
    <w:rsid w:val="007A3BA8"/>
    <w:rsid w:val="007A4351"/>
    <w:rsid w:val="007A4FBC"/>
    <w:rsid w:val="007A677D"/>
    <w:rsid w:val="007B03AB"/>
    <w:rsid w:val="007B07A0"/>
    <w:rsid w:val="007B175D"/>
    <w:rsid w:val="007B1B03"/>
    <w:rsid w:val="007B256B"/>
    <w:rsid w:val="007B2A8C"/>
    <w:rsid w:val="007B3534"/>
    <w:rsid w:val="007B37FC"/>
    <w:rsid w:val="007B4D58"/>
    <w:rsid w:val="007B65D8"/>
    <w:rsid w:val="007B7E0C"/>
    <w:rsid w:val="007C0BED"/>
    <w:rsid w:val="007C1043"/>
    <w:rsid w:val="007C145B"/>
    <w:rsid w:val="007C1E04"/>
    <w:rsid w:val="007C29D3"/>
    <w:rsid w:val="007C5819"/>
    <w:rsid w:val="007C721F"/>
    <w:rsid w:val="007C7EE6"/>
    <w:rsid w:val="007D0806"/>
    <w:rsid w:val="007D084B"/>
    <w:rsid w:val="007D0992"/>
    <w:rsid w:val="007D1A0D"/>
    <w:rsid w:val="007D2C5F"/>
    <w:rsid w:val="007D4CF5"/>
    <w:rsid w:val="007D4F93"/>
    <w:rsid w:val="007D5C01"/>
    <w:rsid w:val="007D7337"/>
    <w:rsid w:val="007E0EEB"/>
    <w:rsid w:val="007E0F08"/>
    <w:rsid w:val="007E1B67"/>
    <w:rsid w:val="007E1EE3"/>
    <w:rsid w:val="007E23DD"/>
    <w:rsid w:val="007E3DC6"/>
    <w:rsid w:val="007E4829"/>
    <w:rsid w:val="007E4BDC"/>
    <w:rsid w:val="007E5FCD"/>
    <w:rsid w:val="007E65AD"/>
    <w:rsid w:val="007E661B"/>
    <w:rsid w:val="007E69A3"/>
    <w:rsid w:val="007E7FE3"/>
    <w:rsid w:val="007F2084"/>
    <w:rsid w:val="007F2377"/>
    <w:rsid w:val="007F4233"/>
    <w:rsid w:val="007F45B3"/>
    <w:rsid w:val="007F5DAA"/>
    <w:rsid w:val="007F6545"/>
    <w:rsid w:val="007F6ACC"/>
    <w:rsid w:val="007F768D"/>
    <w:rsid w:val="007F7BCE"/>
    <w:rsid w:val="008023F7"/>
    <w:rsid w:val="008031FE"/>
    <w:rsid w:val="00803E69"/>
    <w:rsid w:val="00805640"/>
    <w:rsid w:val="00806EDA"/>
    <w:rsid w:val="008104C0"/>
    <w:rsid w:val="0081066C"/>
    <w:rsid w:val="00810D24"/>
    <w:rsid w:val="008115B7"/>
    <w:rsid w:val="00811A29"/>
    <w:rsid w:val="0081232C"/>
    <w:rsid w:val="00812C3C"/>
    <w:rsid w:val="00812EFE"/>
    <w:rsid w:val="008136CA"/>
    <w:rsid w:val="00813D91"/>
    <w:rsid w:val="00814ABE"/>
    <w:rsid w:val="008151CF"/>
    <w:rsid w:val="00816606"/>
    <w:rsid w:val="00816AFD"/>
    <w:rsid w:val="00816DC3"/>
    <w:rsid w:val="00816F1C"/>
    <w:rsid w:val="0081734B"/>
    <w:rsid w:val="008173FE"/>
    <w:rsid w:val="008213A7"/>
    <w:rsid w:val="0082206C"/>
    <w:rsid w:val="008222E7"/>
    <w:rsid w:val="008234CA"/>
    <w:rsid w:val="00825996"/>
    <w:rsid w:val="008266EB"/>
    <w:rsid w:val="00826FF0"/>
    <w:rsid w:val="00831431"/>
    <w:rsid w:val="00831D9F"/>
    <w:rsid w:val="008325E1"/>
    <w:rsid w:val="00833CC2"/>
    <w:rsid w:val="008361B2"/>
    <w:rsid w:val="00836D96"/>
    <w:rsid w:val="00840AA8"/>
    <w:rsid w:val="008413FC"/>
    <w:rsid w:val="0084456A"/>
    <w:rsid w:val="00844769"/>
    <w:rsid w:val="00845B9B"/>
    <w:rsid w:val="008477F3"/>
    <w:rsid w:val="008479B3"/>
    <w:rsid w:val="00847E67"/>
    <w:rsid w:val="00850912"/>
    <w:rsid w:val="00852721"/>
    <w:rsid w:val="00852CC2"/>
    <w:rsid w:val="00853B1C"/>
    <w:rsid w:val="00854D7F"/>
    <w:rsid w:val="008565B9"/>
    <w:rsid w:val="0085745E"/>
    <w:rsid w:val="00857953"/>
    <w:rsid w:val="00857CF2"/>
    <w:rsid w:val="00863934"/>
    <w:rsid w:val="00864B2B"/>
    <w:rsid w:val="008703CD"/>
    <w:rsid w:val="0087087F"/>
    <w:rsid w:val="00870B92"/>
    <w:rsid w:val="00870D5F"/>
    <w:rsid w:val="0087133E"/>
    <w:rsid w:val="0087385D"/>
    <w:rsid w:val="0087463A"/>
    <w:rsid w:val="00874981"/>
    <w:rsid w:val="00875323"/>
    <w:rsid w:val="00875F34"/>
    <w:rsid w:val="008774C8"/>
    <w:rsid w:val="00877B81"/>
    <w:rsid w:val="00877D63"/>
    <w:rsid w:val="008809A8"/>
    <w:rsid w:val="00881BDF"/>
    <w:rsid w:val="0088246C"/>
    <w:rsid w:val="008826F9"/>
    <w:rsid w:val="00882F8F"/>
    <w:rsid w:val="00883A17"/>
    <w:rsid w:val="00883F00"/>
    <w:rsid w:val="008852DF"/>
    <w:rsid w:val="00885BBE"/>
    <w:rsid w:val="00885F05"/>
    <w:rsid w:val="008862C7"/>
    <w:rsid w:val="00887D3D"/>
    <w:rsid w:val="00890F6D"/>
    <w:rsid w:val="008917B3"/>
    <w:rsid w:val="0089240F"/>
    <w:rsid w:val="008939F7"/>
    <w:rsid w:val="00893D47"/>
    <w:rsid w:val="008942D7"/>
    <w:rsid w:val="00894CE2"/>
    <w:rsid w:val="00895086"/>
    <w:rsid w:val="00896056"/>
    <w:rsid w:val="00896421"/>
    <w:rsid w:val="008972E0"/>
    <w:rsid w:val="008A6D44"/>
    <w:rsid w:val="008A74F9"/>
    <w:rsid w:val="008A7578"/>
    <w:rsid w:val="008B07C6"/>
    <w:rsid w:val="008B0B0F"/>
    <w:rsid w:val="008B3795"/>
    <w:rsid w:val="008B3995"/>
    <w:rsid w:val="008B4BC7"/>
    <w:rsid w:val="008B4EC3"/>
    <w:rsid w:val="008B7170"/>
    <w:rsid w:val="008B79A8"/>
    <w:rsid w:val="008C04AA"/>
    <w:rsid w:val="008C1EA1"/>
    <w:rsid w:val="008C271F"/>
    <w:rsid w:val="008C2D39"/>
    <w:rsid w:val="008C4818"/>
    <w:rsid w:val="008C541C"/>
    <w:rsid w:val="008C5972"/>
    <w:rsid w:val="008C63D6"/>
    <w:rsid w:val="008C67C8"/>
    <w:rsid w:val="008C683A"/>
    <w:rsid w:val="008C7358"/>
    <w:rsid w:val="008D009B"/>
    <w:rsid w:val="008D0643"/>
    <w:rsid w:val="008D121D"/>
    <w:rsid w:val="008D179E"/>
    <w:rsid w:val="008D2317"/>
    <w:rsid w:val="008D29E6"/>
    <w:rsid w:val="008D5A33"/>
    <w:rsid w:val="008D7496"/>
    <w:rsid w:val="008E39CC"/>
    <w:rsid w:val="008E541A"/>
    <w:rsid w:val="008E6887"/>
    <w:rsid w:val="008E7480"/>
    <w:rsid w:val="008F0543"/>
    <w:rsid w:val="008F0DCE"/>
    <w:rsid w:val="008F1640"/>
    <w:rsid w:val="008F16C2"/>
    <w:rsid w:val="008F1E94"/>
    <w:rsid w:val="008F2B5B"/>
    <w:rsid w:val="008F6F11"/>
    <w:rsid w:val="008F7D6C"/>
    <w:rsid w:val="008F7D94"/>
    <w:rsid w:val="00901152"/>
    <w:rsid w:val="00901D3C"/>
    <w:rsid w:val="00902682"/>
    <w:rsid w:val="00903179"/>
    <w:rsid w:val="00903292"/>
    <w:rsid w:val="0090449F"/>
    <w:rsid w:val="009049B9"/>
    <w:rsid w:val="00907ADD"/>
    <w:rsid w:val="00910AFB"/>
    <w:rsid w:val="00911698"/>
    <w:rsid w:val="009127BC"/>
    <w:rsid w:val="00913B36"/>
    <w:rsid w:val="00914649"/>
    <w:rsid w:val="00915197"/>
    <w:rsid w:val="00915ADD"/>
    <w:rsid w:val="0091710A"/>
    <w:rsid w:val="00920132"/>
    <w:rsid w:val="00920277"/>
    <w:rsid w:val="00920C86"/>
    <w:rsid w:val="0092197D"/>
    <w:rsid w:val="00921D93"/>
    <w:rsid w:val="009250A8"/>
    <w:rsid w:val="00925A3A"/>
    <w:rsid w:val="00926329"/>
    <w:rsid w:val="00926866"/>
    <w:rsid w:val="00930A76"/>
    <w:rsid w:val="00931D01"/>
    <w:rsid w:val="0093221E"/>
    <w:rsid w:val="00935C57"/>
    <w:rsid w:val="00935EE7"/>
    <w:rsid w:val="00936194"/>
    <w:rsid w:val="00936CEF"/>
    <w:rsid w:val="00936CF8"/>
    <w:rsid w:val="009379EC"/>
    <w:rsid w:val="00937E82"/>
    <w:rsid w:val="00940348"/>
    <w:rsid w:val="00940902"/>
    <w:rsid w:val="009409EB"/>
    <w:rsid w:val="00941189"/>
    <w:rsid w:val="00942169"/>
    <w:rsid w:val="009438C6"/>
    <w:rsid w:val="00943960"/>
    <w:rsid w:val="00943DBB"/>
    <w:rsid w:val="00945EBA"/>
    <w:rsid w:val="00951AEB"/>
    <w:rsid w:val="00952197"/>
    <w:rsid w:val="00952C4B"/>
    <w:rsid w:val="00953533"/>
    <w:rsid w:val="00954D39"/>
    <w:rsid w:val="009551F7"/>
    <w:rsid w:val="00955DF4"/>
    <w:rsid w:val="0095616C"/>
    <w:rsid w:val="0095622B"/>
    <w:rsid w:val="009563CB"/>
    <w:rsid w:val="009573F9"/>
    <w:rsid w:val="00957E4A"/>
    <w:rsid w:val="0096015F"/>
    <w:rsid w:val="00960EDC"/>
    <w:rsid w:val="00963B38"/>
    <w:rsid w:val="00966CBC"/>
    <w:rsid w:val="00967454"/>
    <w:rsid w:val="00967BCA"/>
    <w:rsid w:val="00967BF6"/>
    <w:rsid w:val="009712BB"/>
    <w:rsid w:val="009732EB"/>
    <w:rsid w:val="00974435"/>
    <w:rsid w:val="00975E7F"/>
    <w:rsid w:val="00977022"/>
    <w:rsid w:val="009772EF"/>
    <w:rsid w:val="0097793A"/>
    <w:rsid w:val="00977BE1"/>
    <w:rsid w:val="00980162"/>
    <w:rsid w:val="0098146F"/>
    <w:rsid w:val="009822E7"/>
    <w:rsid w:val="00983531"/>
    <w:rsid w:val="00983766"/>
    <w:rsid w:val="00985801"/>
    <w:rsid w:val="00986AF1"/>
    <w:rsid w:val="00987C80"/>
    <w:rsid w:val="00987F32"/>
    <w:rsid w:val="00990132"/>
    <w:rsid w:val="00990331"/>
    <w:rsid w:val="0099155B"/>
    <w:rsid w:val="009919FB"/>
    <w:rsid w:val="00991BE7"/>
    <w:rsid w:val="00992389"/>
    <w:rsid w:val="00993313"/>
    <w:rsid w:val="00995771"/>
    <w:rsid w:val="00995AF4"/>
    <w:rsid w:val="0099723D"/>
    <w:rsid w:val="0099743D"/>
    <w:rsid w:val="009978DA"/>
    <w:rsid w:val="0099799A"/>
    <w:rsid w:val="009979DA"/>
    <w:rsid w:val="00997F8D"/>
    <w:rsid w:val="009A0034"/>
    <w:rsid w:val="009A024E"/>
    <w:rsid w:val="009A3CA5"/>
    <w:rsid w:val="009A4041"/>
    <w:rsid w:val="009A479A"/>
    <w:rsid w:val="009A5090"/>
    <w:rsid w:val="009A5CF5"/>
    <w:rsid w:val="009B02B1"/>
    <w:rsid w:val="009B0981"/>
    <w:rsid w:val="009B0F2A"/>
    <w:rsid w:val="009B14FA"/>
    <w:rsid w:val="009B26F8"/>
    <w:rsid w:val="009B3784"/>
    <w:rsid w:val="009B4220"/>
    <w:rsid w:val="009B4C99"/>
    <w:rsid w:val="009B53DF"/>
    <w:rsid w:val="009B6AF9"/>
    <w:rsid w:val="009B6EBC"/>
    <w:rsid w:val="009B7D80"/>
    <w:rsid w:val="009C2B88"/>
    <w:rsid w:val="009C2FAE"/>
    <w:rsid w:val="009C431C"/>
    <w:rsid w:val="009C5F32"/>
    <w:rsid w:val="009C7197"/>
    <w:rsid w:val="009C793F"/>
    <w:rsid w:val="009D16D2"/>
    <w:rsid w:val="009D37DB"/>
    <w:rsid w:val="009D39CE"/>
    <w:rsid w:val="009D3DEB"/>
    <w:rsid w:val="009D5CD1"/>
    <w:rsid w:val="009D6201"/>
    <w:rsid w:val="009D6FC9"/>
    <w:rsid w:val="009D7120"/>
    <w:rsid w:val="009D7247"/>
    <w:rsid w:val="009D7447"/>
    <w:rsid w:val="009E5EF8"/>
    <w:rsid w:val="009F0DD2"/>
    <w:rsid w:val="009F210C"/>
    <w:rsid w:val="009F2452"/>
    <w:rsid w:val="009F25E4"/>
    <w:rsid w:val="009F29E1"/>
    <w:rsid w:val="009F4D5E"/>
    <w:rsid w:val="009F51D7"/>
    <w:rsid w:val="009F63C1"/>
    <w:rsid w:val="009F6839"/>
    <w:rsid w:val="009F6A63"/>
    <w:rsid w:val="009F70B0"/>
    <w:rsid w:val="00A00CE2"/>
    <w:rsid w:val="00A03FEE"/>
    <w:rsid w:val="00A07C5A"/>
    <w:rsid w:val="00A107E2"/>
    <w:rsid w:val="00A11FA7"/>
    <w:rsid w:val="00A12C3A"/>
    <w:rsid w:val="00A16CCC"/>
    <w:rsid w:val="00A16F0B"/>
    <w:rsid w:val="00A20687"/>
    <w:rsid w:val="00A208D6"/>
    <w:rsid w:val="00A21F28"/>
    <w:rsid w:val="00A225CB"/>
    <w:rsid w:val="00A22973"/>
    <w:rsid w:val="00A22AB7"/>
    <w:rsid w:val="00A23001"/>
    <w:rsid w:val="00A23A4D"/>
    <w:rsid w:val="00A23C3E"/>
    <w:rsid w:val="00A318C4"/>
    <w:rsid w:val="00A40BB4"/>
    <w:rsid w:val="00A40D15"/>
    <w:rsid w:val="00A42791"/>
    <w:rsid w:val="00A43381"/>
    <w:rsid w:val="00A45B93"/>
    <w:rsid w:val="00A467EB"/>
    <w:rsid w:val="00A5178F"/>
    <w:rsid w:val="00A52354"/>
    <w:rsid w:val="00A5244D"/>
    <w:rsid w:val="00A52663"/>
    <w:rsid w:val="00A534AB"/>
    <w:rsid w:val="00A5656D"/>
    <w:rsid w:val="00A57274"/>
    <w:rsid w:val="00A57CFF"/>
    <w:rsid w:val="00A57F2E"/>
    <w:rsid w:val="00A65D2B"/>
    <w:rsid w:val="00A65F6E"/>
    <w:rsid w:val="00A66013"/>
    <w:rsid w:val="00A66675"/>
    <w:rsid w:val="00A70372"/>
    <w:rsid w:val="00A70E62"/>
    <w:rsid w:val="00A716FF"/>
    <w:rsid w:val="00A736E9"/>
    <w:rsid w:val="00A74ABC"/>
    <w:rsid w:val="00A75444"/>
    <w:rsid w:val="00A775F0"/>
    <w:rsid w:val="00A80169"/>
    <w:rsid w:val="00A83D5C"/>
    <w:rsid w:val="00A83EAF"/>
    <w:rsid w:val="00A85938"/>
    <w:rsid w:val="00A85949"/>
    <w:rsid w:val="00A86137"/>
    <w:rsid w:val="00A86329"/>
    <w:rsid w:val="00A87BBB"/>
    <w:rsid w:val="00A912AF"/>
    <w:rsid w:val="00A917ED"/>
    <w:rsid w:val="00A93308"/>
    <w:rsid w:val="00A9336D"/>
    <w:rsid w:val="00A94575"/>
    <w:rsid w:val="00A9469E"/>
    <w:rsid w:val="00A949C5"/>
    <w:rsid w:val="00A94A08"/>
    <w:rsid w:val="00A960C1"/>
    <w:rsid w:val="00AA024B"/>
    <w:rsid w:val="00AA027C"/>
    <w:rsid w:val="00AA1166"/>
    <w:rsid w:val="00AA1940"/>
    <w:rsid w:val="00AA2477"/>
    <w:rsid w:val="00AA265F"/>
    <w:rsid w:val="00AA3436"/>
    <w:rsid w:val="00AA78F3"/>
    <w:rsid w:val="00AB002A"/>
    <w:rsid w:val="00AB0A3D"/>
    <w:rsid w:val="00AB12DD"/>
    <w:rsid w:val="00AB13BE"/>
    <w:rsid w:val="00AB2308"/>
    <w:rsid w:val="00AB32E9"/>
    <w:rsid w:val="00AC01D7"/>
    <w:rsid w:val="00AC02F7"/>
    <w:rsid w:val="00AC18CD"/>
    <w:rsid w:val="00AC5602"/>
    <w:rsid w:val="00AC5882"/>
    <w:rsid w:val="00AC599D"/>
    <w:rsid w:val="00AC6379"/>
    <w:rsid w:val="00AC72AB"/>
    <w:rsid w:val="00AD0734"/>
    <w:rsid w:val="00AD2BAE"/>
    <w:rsid w:val="00AD312D"/>
    <w:rsid w:val="00AD36C3"/>
    <w:rsid w:val="00AD3C63"/>
    <w:rsid w:val="00AD4441"/>
    <w:rsid w:val="00AD477E"/>
    <w:rsid w:val="00AD57C0"/>
    <w:rsid w:val="00AD5BDF"/>
    <w:rsid w:val="00AD6958"/>
    <w:rsid w:val="00AD6D25"/>
    <w:rsid w:val="00AE04EF"/>
    <w:rsid w:val="00AE0877"/>
    <w:rsid w:val="00AE10C7"/>
    <w:rsid w:val="00AE160B"/>
    <w:rsid w:val="00AE4809"/>
    <w:rsid w:val="00AE5034"/>
    <w:rsid w:val="00AE5587"/>
    <w:rsid w:val="00AE5824"/>
    <w:rsid w:val="00AE5C99"/>
    <w:rsid w:val="00AE65EC"/>
    <w:rsid w:val="00AE7441"/>
    <w:rsid w:val="00AE7AF5"/>
    <w:rsid w:val="00AF4B0C"/>
    <w:rsid w:val="00AF5EFF"/>
    <w:rsid w:val="00AF72B2"/>
    <w:rsid w:val="00B006DD"/>
    <w:rsid w:val="00B007EA"/>
    <w:rsid w:val="00B00DED"/>
    <w:rsid w:val="00B00E70"/>
    <w:rsid w:val="00B077E9"/>
    <w:rsid w:val="00B10B0F"/>
    <w:rsid w:val="00B10D19"/>
    <w:rsid w:val="00B10F2D"/>
    <w:rsid w:val="00B11E06"/>
    <w:rsid w:val="00B12580"/>
    <w:rsid w:val="00B13FA5"/>
    <w:rsid w:val="00B15BF6"/>
    <w:rsid w:val="00B167F7"/>
    <w:rsid w:val="00B20585"/>
    <w:rsid w:val="00B21BDC"/>
    <w:rsid w:val="00B23D47"/>
    <w:rsid w:val="00B24676"/>
    <w:rsid w:val="00B259FB"/>
    <w:rsid w:val="00B25BEF"/>
    <w:rsid w:val="00B26261"/>
    <w:rsid w:val="00B271C6"/>
    <w:rsid w:val="00B27244"/>
    <w:rsid w:val="00B2760D"/>
    <w:rsid w:val="00B27D18"/>
    <w:rsid w:val="00B302E6"/>
    <w:rsid w:val="00B30A20"/>
    <w:rsid w:val="00B31D78"/>
    <w:rsid w:val="00B32424"/>
    <w:rsid w:val="00B3554D"/>
    <w:rsid w:val="00B3560D"/>
    <w:rsid w:val="00B3597E"/>
    <w:rsid w:val="00B35C16"/>
    <w:rsid w:val="00B35CC5"/>
    <w:rsid w:val="00B3609C"/>
    <w:rsid w:val="00B37777"/>
    <w:rsid w:val="00B3780C"/>
    <w:rsid w:val="00B37C92"/>
    <w:rsid w:val="00B429CE"/>
    <w:rsid w:val="00B44C7B"/>
    <w:rsid w:val="00B4664B"/>
    <w:rsid w:val="00B466A9"/>
    <w:rsid w:val="00B47FCC"/>
    <w:rsid w:val="00B50FE6"/>
    <w:rsid w:val="00B5275F"/>
    <w:rsid w:val="00B539FB"/>
    <w:rsid w:val="00B53AAD"/>
    <w:rsid w:val="00B5544B"/>
    <w:rsid w:val="00B575E5"/>
    <w:rsid w:val="00B61BCE"/>
    <w:rsid w:val="00B61C42"/>
    <w:rsid w:val="00B6243E"/>
    <w:rsid w:val="00B632ED"/>
    <w:rsid w:val="00B6386A"/>
    <w:rsid w:val="00B65587"/>
    <w:rsid w:val="00B66308"/>
    <w:rsid w:val="00B6720B"/>
    <w:rsid w:val="00B71EBA"/>
    <w:rsid w:val="00B722E7"/>
    <w:rsid w:val="00B724FD"/>
    <w:rsid w:val="00B72C56"/>
    <w:rsid w:val="00B72F96"/>
    <w:rsid w:val="00B73E09"/>
    <w:rsid w:val="00B76BF6"/>
    <w:rsid w:val="00B77A20"/>
    <w:rsid w:val="00B80348"/>
    <w:rsid w:val="00B80364"/>
    <w:rsid w:val="00B8052A"/>
    <w:rsid w:val="00B810B9"/>
    <w:rsid w:val="00B82639"/>
    <w:rsid w:val="00B831EF"/>
    <w:rsid w:val="00B8325E"/>
    <w:rsid w:val="00B84256"/>
    <w:rsid w:val="00B842CA"/>
    <w:rsid w:val="00B85B55"/>
    <w:rsid w:val="00B86594"/>
    <w:rsid w:val="00B8783B"/>
    <w:rsid w:val="00B87CBA"/>
    <w:rsid w:val="00B91A33"/>
    <w:rsid w:val="00B91D7B"/>
    <w:rsid w:val="00B93959"/>
    <w:rsid w:val="00B93DE9"/>
    <w:rsid w:val="00B95BD3"/>
    <w:rsid w:val="00B96249"/>
    <w:rsid w:val="00B97B62"/>
    <w:rsid w:val="00BA04AE"/>
    <w:rsid w:val="00BA1C17"/>
    <w:rsid w:val="00BA4E62"/>
    <w:rsid w:val="00BA7EA8"/>
    <w:rsid w:val="00BB0964"/>
    <w:rsid w:val="00BB09ED"/>
    <w:rsid w:val="00BB0F83"/>
    <w:rsid w:val="00BB2C78"/>
    <w:rsid w:val="00BB3084"/>
    <w:rsid w:val="00BB3E9D"/>
    <w:rsid w:val="00BB404F"/>
    <w:rsid w:val="00BB4069"/>
    <w:rsid w:val="00BB58C2"/>
    <w:rsid w:val="00BB6514"/>
    <w:rsid w:val="00BC08FB"/>
    <w:rsid w:val="00BC1120"/>
    <w:rsid w:val="00BC1171"/>
    <w:rsid w:val="00BC16C0"/>
    <w:rsid w:val="00BC22FD"/>
    <w:rsid w:val="00BC2F19"/>
    <w:rsid w:val="00BC327B"/>
    <w:rsid w:val="00BC502B"/>
    <w:rsid w:val="00BC5F5D"/>
    <w:rsid w:val="00BC6562"/>
    <w:rsid w:val="00BD1DBF"/>
    <w:rsid w:val="00BD2FDD"/>
    <w:rsid w:val="00BD3C71"/>
    <w:rsid w:val="00BD409E"/>
    <w:rsid w:val="00BD43DA"/>
    <w:rsid w:val="00BD5385"/>
    <w:rsid w:val="00BD619D"/>
    <w:rsid w:val="00BD722E"/>
    <w:rsid w:val="00BE076E"/>
    <w:rsid w:val="00BE1207"/>
    <w:rsid w:val="00BE19B8"/>
    <w:rsid w:val="00BE1DEE"/>
    <w:rsid w:val="00BE2476"/>
    <w:rsid w:val="00BE4344"/>
    <w:rsid w:val="00BE5620"/>
    <w:rsid w:val="00BE5858"/>
    <w:rsid w:val="00BE636E"/>
    <w:rsid w:val="00BE76A2"/>
    <w:rsid w:val="00BE7AED"/>
    <w:rsid w:val="00BF056A"/>
    <w:rsid w:val="00BF2279"/>
    <w:rsid w:val="00BF5182"/>
    <w:rsid w:val="00BF68A0"/>
    <w:rsid w:val="00BF73D2"/>
    <w:rsid w:val="00C00515"/>
    <w:rsid w:val="00C0152F"/>
    <w:rsid w:val="00C01F88"/>
    <w:rsid w:val="00C044B2"/>
    <w:rsid w:val="00C0473A"/>
    <w:rsid w:val="00C05B47"/>
    <w:rsid w:val="00C06088"/>
    <w:rsid w:val="00C065CF"/>
    <w:rsid w:val="00C06A8A"/>
    <w:rsid w:val="00C07BA9"/>
    <w:rsid w:val="00C10021"/>
    <w:rsid w:val="00C10A08"/>
    <w:rsid w:val="00C116F9"/>
    <w:rsid w:val="00C11FC3"/>
    <w:rsid w:val="00C12134"/>
    <w:rsid w:val="00C12D56"/>
    <w:rsid w:val="00C147F0"/>
    <w:rsid w:val="00C14862"/>
    <w:rsid w:val="00C152F8"/>
    <w:rsid w:val="00C15BFE"/>
    <w:rsid w:val="00C15F69"/>
    <w:rsid w:val="00C16594"/>
    <w:rsid w:val="00C1791C"/>
    <w:rsid w:val="00C2009E"/>
    <w:rsid w:val="00C21A7A"/>
    <w:rsid w:val="00C21CB4"/>
    <w:rsid w:val="00C23A4F"/>
    <w:rsid w:val="00C23C2B"/>
    <w:rsid w:val="00C23F35"/>
    <w:rsid w:val="00C25098"/>
    <w:rsid w:val="00C2571C"/>
    <w:rsid w:val="00C258BE"/>
    <w:rsid w:val="00C263B4"/>
    <w:rsid w:val="00C26827"/>
    <w:rsid w:val="00C268D4"/>
    <w:rsid w:val="00C271F2"/>
    <w:rsid w:val="00C27FD3"/>
    <w:rsid w:val="00C31147"/>
    <w:rsid w:val="00C32BF3"/>
    <w:rsid w:val="00C3411E"/>
    <w:rsid w:val="00C373DE"/>
    <w:rsid w:val="00C37632"/>
    <w:rsid w:val="00C37BAF"/>
    <w:rsid w:val="00C40FDF"/>
    <w:rsid w:val="00C41E0B"/>
    <w:rsid w:val="00C44D72"/>
    <w:rsid w:val="00C45009"/>
    <w:rsid w:val="00C47ADC"/>
    <w:rsid w:val="00C50613"/>
    <w:rsid w:val="00C50AD3"/>
    <w:rsid w:val="00C5133A"/>
    <w:rsid w:val="00C538ED"/>
    <w:rsid w:val="00C53C8A"/>
    <w:rsid w:val="00C5416F"/>
    <w:rsid w:val="00C57350"/>
    <w:rsid w:val="00C5791F"/>
    <w:rsid w:val="00C57B14"/>
    <w:rsid w:val="00C659CD"/>
    <w:rsid w:val="00C66936"/>
    <w:rsid w:val="00C66BB2"/>
    <w:rsid w:val="00C70B58"/>
    <w:rsid w:val="00C70E45"/>
    <w:rsid w:val="00C716DF"/>
    <w:rsid w:val="00C71E75"/>
    <w:rsid w:val="00C7211A"/>
    <w:rsid w:val="00C726E4"/>
    <w:rsid w:val="00C76FB7"/>
    <w:rsid w:val="00C77A8D"/>
    <w:rsid w:val="00C77E4D"/>
    <w:rsid w:val="00C8146B"/>
    <w:rsid w:val="00C8149E"/>
    <w:rsid w:val="00C83415"/>
    <w:rsid w:val="00C834E7"/>
    <w:rsid w:val="00C844B6"/>
    <w:rsid w:val="00C85464"/>
    <w:rsid w:val="00C86213"/>
    <w:rsid w:val="00C8674E"/>
    <w:rsid w:val="00C86E3D"/>
    <w:rsid w:val="00C90226"/>
    <w:rsid w:val="00C922C3"/>
    <w:rsid w:val="00C92332"/>
    <w:rsid w:val="00C9432F"/>
    <w:rsid w:val="00C943A1"/>
    <w:rsid w:val="00C95719"/>
    <w:rsid w:val="00C96CBC"/>
    <w:rsid w:val="00CA0489"/>
    <w:rsid w:val="00CA0ADD"/>
    <w:rsid w:val="00CA0CC5"/>
    <w:rsid w:val="00CA0EF0"/>
    <w:rsid w:val="00CA1301"/>
    <w:rsid w:val="00CA22BB"/>
    <w:rsid w:val="00CA263F"/>
    <w:rsid w:val="00CA264B"/>
    <w:rsid w:val="00CA3020"/>
    <w:rsid w:val="00CA32CA"/>
    <w:rsid w:val="00CA3590"/>
    <w:rsid w:val="00CA396B"/>
    <w:rsid w:val="00CA668B"/>
    <w:rsid w:val="00CA7B26"/>
    <w:rsid w:val="00CB0B7D"/>
    <w:rsid w:val="00CB51FE"/>
    <w:rsid w:val="00CB5C05"/>
    <w:rsid w:val="00CC058D"/>
    <w:rsid w:val="00CC2263"/>
    <w:rsid w:val="00CC23CC"/>
    <w:rsid w:val="00CC60BD"/>
    <w:rsid w:val="00CC6542"/>
    <w:rsid w:val="00CC7C51"/>
    <w:rsid w:val="00CD0FFA"/>
    <w:rsid w:val="00CD1F1A"/>
    <w:rsid w:val="00CD3A26"/>
    <w:rsid w:val="00CD43BB"/>
    <w:rsid w:val="00CD4DF5"/>
    <w:rsid w:val="00CD5338"/>
    <w:rsid w:val="00CD5A51"/>
    <w:rsid w:val="00CD5AB2"/>
    <w:rsid w:val="00CD70EE"/>
    <w:rsid w:val="00CD75D3"/>
    <w:rsid w:val="00CD7D04"/>
    <w:rsid w:val="00CE0E81"/>
    <w:rsid w:val="00CE1085"/>
    <w:rsid w:val="00CE12B3"/>
    <w:rsid w:val="00CE13D8"/>
    <w:rsid w:val="00CE1F75"/>
    <w:rsid w:val="00CE35AA"/>
    <w:rsid w:val="00CE3BB3"/>
    <w:rsid w:val="00CE41C9"/>
    <w:rsid w:val="00CE48A2"/>
    <w:rsid w:val="00CF06A3"/>
    <w:rsid w:val="00CF0A80"/>
    <w:rsid w:val="00CF173B"/>
    <w:rsid w:val="00CF372A"/>
    <w:rsid w:val="00CF5476"/>
    <w:rsid w:val="00CF57EB"/>
    <w:rsid w:val="00CF6C89"/>
    <w:rsid w:val="00D0073C"/>
    <w:rsid w:val="00D00F9F"/>
    <w:rsid w:val="00D02AC6"/>
    <w:rsid w:val="00D036C4"/>
    <w:rsid w:val="00D04734"/>
    <w:rsid w:val="00D0489A"/>
    <w:rsid w:val="00D05306"/>
    <w:rsid w:val="00D05338"/>
    <w:rsid w:val="00D0608B"/>
    <w:rsid w:val="00D11385"/>
    <w:rsid w:val="00D11D7F"/>
    <w:rsid w:val="00D12B9F"/>
    <w:rsid w:val="00D153B6"/>
    <w:rsid w:val="00D1584B"/>
    <w:rsid w:val="00D15F0B"/>
    <w:rsid w:val="00D16BEC"/>
    <w:rsid w:val="00D16CBF"/>
    <w:rsid w:val="00D17457"/>
    <w:rsid w:val="00D17CB2"/>
    <w:rsid w:val="00D20C19"/>
    <w:rsid w:val="00D218D5"/>
    <w:rsid w:val="00D23D02"/>
    <w:rsid w:val="00D24128"/>
    <w:rsid w:val="00D24856"/>
    <w:rsid w:val="00D27CB8"/>
    <w:rsid w:val="00D31106"/>
    <w:rsid w:val="00D315F6"/>
    <w:rsid w:val="00D32C01"/>
    <w:rsid w:val="00D335F6"/>
    <w:rsid w:val="00D345ED"/>
    <w:rsid w:val="00D34EBE"/>
    <w:rsid w:val="00D3525A"/>
    <w:rsid w:val="00D362A9"/>
    <w:rsid w:val="00D36348"/>
    <w:rsid w:val="00D40C6A"/>
    <w:rsid w:val="00D40E97"/>
    <w:rsid w:val="00D410A1"/>
    <w:rsid w:val="00D41214"/>
    <w:rsid w:val="00D429D5"/>
    <w:rsid w:val="00D42D7E"/>
    <w:rsid w:val="00D433F5"/>
    <w:rsid w:val="00D443DF"/>
    <w:rsid w:val="00D45507"/>
    <w:rsid w:val="00D4692E"/>
    <w:rsid w:val="00D504CC"/>
    <w:rsid w:val="00D5054A"/>
    <w:rsid w:val="00D51EE6"/>
    <w:rsid w:val="00D51F77"/>
    <w:rsid w:val="00D527D3"/>
    <w:rsid w:val="00D52AA9"/>
    <w:rsid w:val="00D54B2D"/>
    <w:rsid w:val="00D54F28"/>
    <w:rsid w:val="00D63A5F"/>
    <w:rsid w:val="00D64125"/>
    <w:rsid w:val="00D651BD"/>
    <w:rsid w:val="00D66174"/>
    <w:rsid w:val="00D67204"/>
    <w:rsid w:val="00D6735B"/>
    <w:rsid w:val="00D67D23"/>
    <w:rsid w:val="00D67D6C"/>
    <w:rsid w:val="00D733E2"/>
    <w:rsid w:val="00D7389C"/>
    <w:rsid w:val="00D74ADC"/>
    <w:rsid w:val="00D76C12"/>
    <w:rsid w:val="00D776EE"/>
    <w:rsid w:val="00D802E0"/>
    <w:rsid w:val="00D82D94"/>
    <w:rsid w:val="00D835C3"/>
    <w:rsid w:val="00D8421B"/>
    <w:rsid w:val="00D84DE9"/>
    <w:rsid w:val="00D857D4"/>
    <w:rsid w:val="00D86153"/>
    <w:rsid w:val="00D86344"/>
    <w:rsid w:val="00D8653C"/>
    <w:rsid w:val="00D86615"/>
    <w:rsid w:val="00D87E9C"/>
    <w:rsid w:val="00D90456"/>
    <w:rsid w:val="00D90B13"/>
    <w:rsid w:val="00D91F22"/>
    <w:rsid w:val="00D9216E"/>
    <w:rsid w:val="00D92FA7"/>
    <w:rsid w:val="00D9308B"/>
    <w:rsid w:val="00D94521"/>
    <w:rsid w:val="00D94744"/>
    <w:rsid w:val="00D95849"/>
    <w:rsid w:val="00D96A9E"/>
    <w:rsid w:val="00DA08C4"/>
    <w:rsid w:val="00DA0FA9"/>
    <w:rsid w:val="00DA2C52"/>
    <w:rsid w:val="00DA6E7C"/>
    <w:rsid w:val="00DB0038"/>
    <w:rsid w:val="00DB01CF"/>
    <w:rsid w:val="00DB0838"/>
    <w:rsid w:val="00DB15F5"/>
    <w:rsid w:val="00DB180E"/>
    <w:rsid w:val="00DB2E93"/>
    <w:rsid w:val="00DB4569"/>
    <w:rsid w:val="00DB47A9"/>
    <w:rsid w:val="00DB681C"/>
    <w:rsid w:val="00DB6924"/>
    <w:rsid w:val="00DB75A7"/>
    <w:rsid w:val="00DC0920"/>
    <w:rsid w:val="00DC5C73"/>
    <w:rsid w:val="00DC5FC6"/>
    <w:rsid w:val="00DC6898"/>
    <w:rsid w:val="00DC719F"/>
    <w:rsid w:val="00DC7D72"/>
    <w:rsid w:val="00DD1A71"/>
    <w:rsid w:val="00DD1BE0"/>
    <w:rsid w:val="00DD284B"/>
    <w:rsid w:val="00DD3C02"/>
    <w:rsid w:val="00DD40D4"/>
    <w:rsid w:val="00DD4FFC"/>
    <w:rsid w:val="00DD5864"/>
    <w:rsid w:val="00DE2A08"/>
    <w:rsid w:val="00DE2B3F"/>
    <w:rsid w:val="00DE305A"/>
    <w:rsid w:val="00DE38E3"/>
    <w:rsid w:val="00DE44A4"/>
    <w:rsid w:val="00DE54D8"/>
    <w:rsid w:val="00DE5B2E"/>
    <w:rsid w:val="00DE6562"/>
    <w:rsid w:val="00DE67E4"/>
    <w:rsid w:val="00DE6C6E"/>
    <w:rsid w:val="00DE6C7A"/>
    <w:rsid w:val="00DE6EA5"/>
    <w:rsid w:val="00DE6FAB"/>
    <w:rsid w:val="00DE7DFD"/>
    <w:rsid w:val="00DF00BD"/>
    <w:rsid w:val="00DF05F2"/>
    <w:rsid w:val="00DF0F93"/>
    <w:rsid w:val="00DF19A3"/>
    <w:rsid w:val="00DF3A8C"/>
    <w:rsid w:val="00DF4611"/>
    <w:rsid w:val="00DF4939"/>
    <w:rsid w:val="00DF5473"/>
    <w:rsid w:val="00DF5AF2"/>
    <w:rsid w:val="00DF6116"/>
    <w:rsid w:val="00DF65A1"/>
    <w:rsid w:val="00E01754"/>
    <w:rsid w:val="00E02717"/>
    <w:rsid w:val="00E030E1"/>
    <w:rsid w:val="00E036C8"/>
    <w:rsid w:val="00E04026"/>
    <w:rsid w:val="00E052BD"/>
    <w:rsid w:val="00E0530D"/>
    <w:rsid w:val="00E06F72"/>
    <w:rsid w:val="00E07996"/>
    <w:rsid w:val="00E11A7D"/>
    <w:rsid w:val="00E11DDD"/>
    <w:rsid w:val="00E12FD6"/>
    <w:rsid w:val="00E14E31"/>
    <w:rsid w:val="00E15148"/>
    <w:rsid w:val="00E15441"/>
    <w:rsid w:val="00E1575F"/>
    <w:rsid w:val="00E1576F"/>
    <w:rsid w:val="00E15C79"/>
    <w:rsid w:val="00E16299"/>
    <w:rsid w:val="00E16CA0"/>
    <w:rsid w:val="00E1784D"/>
    <w:rsid w:val="00E2048C"/>
    <w:rsid w:val="00E22F07"/>
    <w:rsid w:val="00E24A4A"/>
    <w:rsid w:val="00E24EA2"/>
    <w:rsid w:val="00E25F2E"/>
    <w:rsid w:val="00E26948"/>
    <w:rsid w:val="00E26ECC"/>
    <w:rsid w:val="00E32038"/>
    <w:rsid w:val="00E346F0"/>
    <w:rsid w:val="00E34A3A"/>
    <w:rsid w:val="00E34F12"/>
    <w:rsid w:val="00E354C7"/>
    <w:rsid w:val="00E35C2B"/>
    <w:rsid w:val="00E35D03"/>
    <w:rsid w:val="00E3777E"/>
    <w:rsid w:val="00E40439"/>
    <w:rsid w:val="00E43B58"/>
    <w:rsid w:val="00E448D7"/>
    <w:rsid w:val="00E44DE7"/>
    <w:rsid w:val="00E4582E"/>
    <w:rsid w:val="00E46091"/>
    <w:rsid w:val="00E46945"/>
    <w:rsid w:val="00E46A98"/>
    <w:rsid w:val="00E509D9"/>
    <w:rsid w:val="00E51432"/>
    <w:rsid w:val="00E515FE"/>
    <w:rsid w:val="00E52CF8"/>
    <w:rsid w:val="00E52F8A"/>
    <w:rsid w:val="00E53162"/>
    <w:rsid w:val="00E5555B"/>
    <w:rsid w:val="00E571CE"/>
    <w:rsid w:val="00E5796A"/>
    <w:rsid w:val="00E61F50"/>
    <w:rsid w:val="00E62454"/>
    <w:rsid w:val="00E6258F"/>
    <w:rsid w:val="00E62761"/>
    <w:rsid w:val="00E62CDC"/>
    <w:rsid w:val="00E638DF"/>
    <w:rsid w:val="00E65AA3"/>
    <w:rsid w:val="00E720ED"/>
    <w:rsid w:val="00E73418"/>
    <w:rsid w:val="00E747A7"/>
    <w:rsid w:val="00E74DEC"/>
    <w:rsid w:val="00E75E48"/>
    <w:rsid w:val="00E7602E"/>
    <w:rsid w:val="00E779B5"/>
    <w:rsid w:val="00E8025E"/>
    <w:rsid w:val="00E8204B"/>
    <w:rsid w:val="00E82635"/>
    <w:rsid w:val="00E83049"/>
    <w:rsid w:val="00E83AF7"/>
    <w:rsid w:val="00E84065"/>
    <w:rsid w:val="00E912A0"/>
    <w:rsid w:val="00E91A26"/>
    <w:rsid w:val="00E963D4"/>
    <w:rsid w:val="00E964EC"/>
    <w:rsid w:val="00EA094F"/>
    <w:rsid w:val="00EA143D"/>
    <w:rsid w:val="00EA22BF"/>
    <w:rsid w:val="00EA25D5"/>
    <w:rsid w:val="00EA3A6B"/>
    <w:rsid w:val="00EA3D42"/>
    <w:rsid w:val="00EA4EFD"/>
    <w:rsid w:val="00EA4F00"/>
    <w:rsid w:val="00EA6A2C"/>
    <w:rsid w:val="00EA6E56"/>
    <w:rsid w:val="00EB02BA"/>
    <w:rsid w:val="00EB0C19"/>
    <w:rsid w:val="00EB16B1"/>
    <w:rsid w:val="00EB2F1F"/>
    <w:rsid w:val="00EB3701"/>
    <w:rsid w:val="00EB44F7"/>
    <w:rsid w:val="00EB4656"/>
    <w:rsid w:val="00EB4A4E"/>
    <w:rsid w:val="00EB5351"/>
    <w:rsid w:val="00EB6B48"/>
    <w:rsid w:val="00EB72F4"/>
    <w:rsid w:val="00EC08A8"/>
    <w:rsid w:val="00EC0B94"/>
    <w:rsid w:val="00EC0F89"/>
    <w:rsid w:val="00EC1598"/>
    <w:rsid w:val="00EC1F04"/>
    <w:rsid w:val="00EC33A1"/>
    <w:rsid w:val="00EC37ED"/>
    <w:rsid w:val="00EC417F"/>
    <w:rsid w:val="00EC4ABB"/>
    <w:rsid w:val="00EC56FF"/>
    <w:rsid w:val="00EC7FA4"/>
    <w:rsid w:val="00ED3D6F"/>
    <w:rsid w:val="00ED3E5C"/>
    <w:rsid w:val="00ED4A7F"/>
    <w:rsid w:val="00ED539B"/>
    <w:rsid w:val="00ED68FF"/>
    <w:rsid w:val="00ED6F8E"/>
    <w:rsid w:val="00ED78A1"/>
    <w:rsid w:val="00ED7F2A"/>
    <w:rsid w:val="00EE0759"/>
    <w:rsid w:val="00EE3B8F"/>
    <w:rsid w:val="00EE3CDD"/>
    <w:rsid w:val="00EE3E0A"/>
    <w:rsid w:val="00EE3EA3"/>
    <w:rsid w:val="00EE4D08"/>
    <w:rsid w:val="00EE7069"/>
    <w:rsid w:val="00EF1061"/>
    <w:rsid w:val="00EF250E"/>
    <w:rsid w:val="00EF45D6"/>
    <w:rsid w:val="00EF472A"/>
    <w:rsid w:val="00EF5615"/>
    <w:rsid w:val="00EF6115"/>
    <w:rsid w:val="00EF6137"/>
    <w:rsid w:val="00EF6146"/>
    <w:rsid w:val="00EF66BA"/>
    <w:rsid w:val="00EF6E04"/>
    <w:rsid w:val="00F003B4"/>
    <w:rsid w:val="00F02891"/>
    <w:rsid w:val="00F058E5"/>
    <w:rsid w:val="00F05D06"/>
    <w:rsid w:val="00F063D5"/>
    <w:rsid w:val="00F06507"/>
    <w:rsid w:val="00F0666D"/>
    <w:rsid w:val="00F07632"/>
    <w:rsid w:val="00F0782B"/>
    <w:rsid w:val="00F07DBF"/>
    <w:rsid w:val="00F10990"/>
    <w:rsid w:val="00F14547"/>
    <w:rsid w:val="00F15E5D"/>
    <w:rsid w:val="00F1723B"/>
    <w:rsid w:val="00F173D5"/>
    <w:rsid w:val="00F174FF"/>
    <w:rsid w:val="00F20B94"/>
    <w:rsid w:val="00F21A9F"/>
    <w:rsid w:val="00F23108"/>
    <w:rsid w:val="00F23460"/>
    <w:rsid w:val="00F26B46"/>
    <w:rsid w:val="00F27467"/>
    <w:rsid w:val="00F27954"/>
    <w:rsid w:val="00F30785"/>
    <w:rsid w:val="00F32676"/>
    <w:rsid w:val="00F33552"/>
    <w:rsid w:val="00F354DB"/>
    <w:rsid w:val="00F36590"/>
    <w:rsid w:val="00F3671D"/>
    <w:rsid w:val="00F40C72"/>
    <w:rsid w:val="00F41ED0"/>
    <w:rsid w:val="00F423B7"/>
    <w:rsid w:val="00F42A8C"/>
    <w:rsid w:val="00F4368F"/>
    <w:rsid w:val="00F4634D"/>
    <w:rsid w:val="00F4640D"/>
    <w:rsid w:val="00F464A5"/>
    <w:rsid w:val="00F50894"/>
    <w:rsid w:val="00F50BB3"/>
    <w:rsid w:val="00F52CCB"/>
    <w:rsid w:val="00F53815"/>
    <w:rsid w:val="00F55B8D"/>
    <w:rsid w:val="00F5755E"/>
    <w:rsid w:val="00F577CD"/>
    <w:rsid w:val="00F614F1"/>
    <w:rsid w:val="00F61E69"/>
    <w:rsid w:val="00F6391B"/>
    <w:rsid w:val="00F657E6"/>
    <w:rsid w:val="00F65FC4"/>
    <w:rsid w:val="00F65FFD"/>
    <w:rsid w:val="00F6684A"/>
    <w:rsid w:val="00F70024"/>
    <w:rsid w:val="00F701E5"/>
    <w:rsid w:val="00F70E01"/>
    <w:rsid w:val="00F72017"/>
    <w:rsid w:val="00F72878"/>
    <w:rsid w:val="00F73165"/>
    <w:rsid w:val="00F73339"/>
    <w:rsid w:val="00F73361"/>
    <w:rsid w:val="00F73A80"/>
    <w:rsid w:val="00F7552B"/>
    <w:rsid w:val="00F76943"/>
    <w:rsid w:val="00F832E7"/>
    <w:rsid w:val="00F83353"/>
    <w:rsid w:val="00F85A67"/>
    <w:rsid w:val="00F8701F"/>
    <w:rsid w:val="00F90CF7"/>
    <w:rsid w:val="00F9125F"/>
    <w:rsid w:val="00F928C7"/>
    <w:rsid w:val="00F92BBA"/>
    <w:rsid w:val="00F9594A"/>
    <w:rsid w:val="00F95ADE"/>
    <w:rsid w:val="00F95CB0"/>
    <w:rsid w:val="00F975F4"/>
    <w:rsid w:val="00F97CE4"/>
    <w:rsid w:val="00F97F52"/>
    <w:rsid w:val="00FA0675"/>
    <w:rsid w:val="00FA07D9"/>
    <w:rsid w:val="00FA082D"/>
    <w:rsid w:val="00FA168C"/>
    <w:rsid w:val="00FA201D"/>
    <w:rsid w:val="00FA3015"/>
    <w:rsid w:val="00FA3692"/>
    <w:rsid w:val="00FA401A"/>
    <w:rsid w:val="00FA452B"/>
    <w:rsid w:val="00FA54E4"/>
    <w:rsid w:val="00FA54F1"/>
    <w:rsid w:val="00FA6DED"/>
    <w:rsid w:val="00FA75AB"/>
    <w:rsid w:val="00FB1779"/>
    <w:rsid w:val="00FB1C8B"/>
    <w:rsid w:val="00FB52F0"/>
    <w:rsid w:val="00FB5724"/>
    <w:rsid w:val="00FB58E4"/>
    <w:rsid w:val="00FB5F97"/>
    <w:rsid w:val="00FB6798"/>
    <w:rsid w:val="00FB6AD3"/>
    <w:rsid w:val="00FB7076"/>
    <w:rsid w:val="00FB7D2B"/>
    <w:rsid w:val="00FC0A0E"/>
    <w:rsid w:val="00FC100B"/>
    <w:rsid w:val="00FC2C53"/>
    <w:rsid w:val="00FC3D10"/>
    <w:rsid w:val="00FC4186"/>
    <w:rsid w:val="00FC4C09"/>
    <w:rsid w:val="00FC526E"/>
    <w:rsid w:val="00FC5739"/>
    <w:rsid w:val="00FC5D3A"/>
    <w:rsid w:val="00FC6B56"/>
    <w:rsid w:val="00FC6CF0"/>
    <w:rsid w:val="00FD03A8"/>
    <w:rsid w:val="00FD0AC8"/>
    <w:rsid w:val="00FD0BAC"/>
    <w:rsid w:val="00FD1070"/>
    <w:rsid w:val="00FD1571"/>
    <w:rsid w:val="00FD23F4"/>
    <w:rsid w:val="00FD285D"/>
    <w:rsid w:val="00FD2AEB"/>
    <w:rsid w:val="00FD2C8C"/>
    <w:rsid w:val="00FD3032"/>
    <w:rsid w:val="00FD5055"/>
    <w:rsid w:val="00FD541F"/>
    <w:rsid w:val="00FD5534"/>
    <w:rsid w:val="00FD60E9"/>
    <w:rsid w:val="00FD79B6"/>
    <w:rsid w:val="00FE0111"/>
    <w:rsid w:val="00FE1D92"/>
    <w:rsid w:val="00FE2277"/>
    <w:rsid w:val="00FE28FC"/>
    <w:rsid w:val="00FE4369"/>
    <w:rsid w:val="00FE44D0"/>
    <w:rsid w:val="00FE53E9"/>
    <w:rsid w:val="00FE554B"/>
    <w:rsid w:val="00FE5CDF"/>
    <w:rsid w:val="00FF37F3"/>
    <w:rsid w:val="00FF46D9"/>
    <w:rsid w:val="00FF553D"/>
    <w:rsid w:val="00FF6ABB"/>
    <w:rsid w:val="00FF6BD4"/>
    <w:rsid w:val="013F32CE"/>
    <w:rsid w:val="02215BC3"/>
    <w:rsid w:val="02C70C4C"/>
    <w:rsid w:val="02E28B13"/>
    <w:rsid w:val="033AF8FB"/>
    <w:rsid w:val="03531DC3"/>
    <w:rsid w:val="03B4B7D1"/>
    <w:rsid w:val="03FC6197"/>
    <w:rsid w:val="040A426F"/>
    <w:rsid w:val="04D9909F"/>
    <w:rsid w:val="05148BFB"/>
    <w:rsid w:val="05676EF9"/>
    <w:rsid w:val="0603C69E"/>
    <w:rsid w:val="060D144B"/>
    <w:rsid w:val="069AF2A5"/>
    <w:rsid w:val="069EDCA6"/>
    <w:rsid w:val="06A0824B"/>
    <w:rsid w:val="06EBA058"/>
    <w:rsid w:val="06FE79FD"/>
    <w:rsid w:val="07046DAB"/>
    <w:rsid w:val="070BB826"/>
    <w:rsid w:val="0848BD32"/>
    <w:rsid w:val="086C501E"/>
    <w:rsid w:val="08C35D40"/>
    <w:rsid w:val="08DCDEB1"/>
    <w:rsid w:val="08DD4870"/>
    <w:rsid w:val="08F2E3A1"/>
    <w:rsid w:val="097C508E"/>
    <w:rsid w:val="09B4E3B5"/>
    <w:rsid w:val="09B714A0"/>
    <w:rsid w:val="09C91345"/>
    <w:rsid w:val="0A006669"/>
    <w:rsid w:val="0A110FA4"/>
    <w:rsid w:val="0A7B3EC5"/>
    <w:rsid w:val="0A9326C6"/>
    <w:rsid w:val="0B9AFC47"/>
    <w:rsid w:val="0BD84EAC"/>
    <w:rsid w:val="0BDF34DC"/>
    <w:rsid w:val="0C5B6E9D"/>
    <w:rsid w:val="0C8EBF96"/>
    <w:rsid w:val="0CC60727"/>
    <w:rsid w:val="0D004F04"/>
    <w:rsid w:val="0E348053"/>
    <w:rsid w:val="0EFB4B44"/>
    <w:rsid w:val="0F661D73"/>
    <w:rsid w:val="0FC499F0"/>
    <w:rsid w:val="102333B2"/>
    <w:rsid w:val="108AA04F"/>
    <w:rsid w:val="10CF2760"/>
    <w:rsid w:val="10F5D62A"/>
    <w:rsid w:val="121E461D"/>
    <w:rsid w:val="126BCC46"/>
    <w:rsid w:val="12A3DDDD"/>
    <w:rsid w:val="12EEBE81"/>
    <w:rsid w:val="13029EDD"/>
    <w:rsid w:val="1396AC24"/>
    <w:rsid w:val="13FB236C"/>
    <w:rsid w:val="144827A9"/>
    <w:rsid w:val="1452EC8A"/>
    <w:rsid w:val="14839E1A"/>
    <w:rsid w:val="14856482"/>
    <w:rsid w:val="1491EF2C"/>
    <w:rsid w:val="14C4EC8E"/>
    <w:rsid w:val="162487C8"/>
    <w:rsid w:val="16ADEF41"/>
    <w:rsid w:val="1701D535"/>
    <w:rsid w:val="17439A5E"/>
    <w:rsid w:val="17BEA3CF"/>
    <w:rsid w:val="17C100B4"/>
    <w:rsid w:val="1868DC4C"/>
    <w:rsid w:val="18C2AFB6"/>
    <w:rsid w:val="18C9CE37"/>
    <w:rsid w:val="18DC3222"/>
    <w:rsid w:val="194D3AE8"/>
    <w:rsid w:val="1A0863DD"/>
    <w:rsid w:val="1A13CD88"/>
    <w:rsid w:val="1A5BEBA5"/>
    <w:rsid w:val="1A9FF5C9"/>
    <w:rsid w:val="1AA08885"/>
    <w:rsid w:val="1AA29073"/>
    <w:rsid w:val="1AB0BCA5"/>
    <w:rsid w:val="1AC1BE30"/>
    <w:rsid w:val="1AFD2A09"/>
    <w:rsid w:val="1B6634D5"/>
    <w:rsid w:val="1B6A95E7"/>
    <w:rsid w:val="1C3B56EB"/>
    <w:rsid w:val="1C5DA55B"/>
    <w:rsid w:val="1DC97E26"/>
    <w:rsid w:val="1DDBE211"/>
    <w:rsid w:val="1DE58971"/>
    <w:rsid w:val="1DF830FD"/>
    <w:rsid w:val="1E5AE950"/>
    <w:rsid w:val="1E739A9C"/>
    <w:rsid w:val="1F172016"/>
    <w:rsid w:val="1F3303E0"/>
    <w:rsid w:val="1F47C66F"/>
    <w:rsid w:val="1F585F36"/>
    <w:rsid w:val="2005AD72"/>
    <w:rsid w:val="20EF0F30"/>
    <w:rsid w:val="22078234"/>
    <w:rsid w:val="22165B6A"/>
    <w:rsid w:val="2278B84B"/>
    <w:rsid w:val="2286C100"/>
    <w:rsid w:val="22C71931"/>
    <w:rsid w:val="234753C0"/>
    <w:rsid w:val="2375E535"/>
    <w:rsid w:val="2412F8DB"/>
    <w:rsid w:val="242553E8"/>
    <w:rsid w:val="243E7013"/>
    <w:rsid w:val="245A32BE"/>
    <w:rsid w:val="24CC59A4"/>
    <w:rsid w:val="24DC0C77"/>
    <w:rsid w:val="24E05DD9"/>
    <w:rsid w:val="25278A6F"/>
    <w:rsid w:val="25A4657F"/>
    <w:rsid w:val="2628321B"/>
    <w:rsid w:val="267F1CBB"/>
    <w:rsid w:val="275085AB"/>
    <w:rsid w:val="2787044A"/>
    <w:rsid w:val="281F7510"/>
    <w:rsid w:val="28472055"/>
    <w:rsid w:val="28BCD36C"/>
    <w:rsid w:val="290EE241"/>
    <w:rsid w:val="29174581"/>
    <w:rsid w:val="296101CD"/>
    <w:rsid w:val="29830C59"/>
    <w:rsid w:val="29876CB3"/>
    <w:rsid w:val="29A9894D"/>
    <w:rsid w:val="29B28E9D"/>
    <w:rsid w:val="29DE9B93"/>
    <w:rsid w:val="2B29AC8F"/>
    <w:rsid w:val="2B9C8793"/>
    <w:rsid w:val="2BB110D6"/>
    <w:rsid w:val="2C61B4B1"/>
    <w:rsid w:val="2C90A3F6"/>
    <w:rsid w:val="2D478209"/>
    <w:rsid w:val="2D62ED5A"/>
    <w:rsid w:val="2D8932C1"/>
    <w:rsid w:val="2E58AF06"/>
    <w:rsid w:val="2E7075A2"/>
    <w:rsid w:val="2EDAF183"/>
    <w:rsid w:val="2F955D81"/>
    <w:rsid w:val="2FA6DC3C"/>
    <w:rsid w:val="2FBFFDC2"/>
    <w:rsid w:val="2FE8CCC0"/>
    <w:rsid w:val="2FEE7291"/>
    <w:rsid w:val="2FEF3CDA"/>
    <w:rsid w:val="302B33F9"/>
    <w:rsid w:val="306319D9"/>
    <w:rsid w:val="3153FE3E"/>
    <w:rsid w:val="31A446AB"/>
    <w:rsid w:val="31D84A68"/>
    <w:rsid w:val="31F94925"/>
    <w:rsid w:val="3243A87C"/>
    <w:rsid w:val="324FE08D"/>
    <w:rsid w:val="3256181F"/>
    <w:rsid w:val="3289D437"/>
    <w:rsid w:val="334519D2"/>
    <w:rsid w:val="33F51B41"/>
    <w:rsid w:val="33FC04D6"/>
    <w:rsid w:val="3434E731"/>
    <w:rsid w:val="3435AAA3"/>
    <w:rsid w:val="34CB7588"/>
    <w:rsid w:val="351B4EB6"/>
    <w:rsid w:val="3577C345"/>
    <w:rsid w:val="35A21FFE"/>
    <w:rsid w:val="35B8F0F6"/>
    <w:rsid w:val="36593DD3"/>
    <w:rsid w:val="3742E831"/>
    <w:rsid w:val="37622C75"/>
    <w:rsid w:val="37ECF970"/>
    <w:rsid w:val="38045B65"/>
    <w:rsid w:val="38CA7E27"/>
    <w:rsid w:val="390E1E8C"/>
    <w:rsid w:val="392D367A"/>
    <w:rsid w:val="39369A95"/>
    <w:rsid w:val="3946C37E"/>
    <w:rsid w:val="39794A2B"/>
    <w:rsid w:val="3A2848A4"/>
    <w:rsid w:val="3A4EC4F9"/>
    <w:rsid w:val="3A57BFB1"/>
    <w:rsid w:val="3A6BDDD2"/>
    <w:rsid w:val="3AA78D4C"/>
    <w:rsid w:val="3AC9BFB5"/>
    <w:rsid w:val="3AD8BD6F"/>
    <w:rsid w:val="3B2F2206"/>
    <w:rsid w:val="3B39BB49"/>
    <w:rsid w:val="3B42AF86"/>
    <w:rsid w:val="3B662153"/>
    <w:rsid w:val="3BB3D9AE"/>
    <w:rsid w:val="3CD3534E"/>
    <w:rsid w:val="3CDEEFC5"/>
    <w:rsid w:val="3D7A024F"/>
    <w:rsid w:val="3D85B874"/>
    <w:rsid w:val="3E5ECAAA"/>
    <w:rsid w:val="3ED09321"/>
    <w:rsid w:val="3F6D4F6D"/>
    <w:rsid w:val="3F9A4674"/>
    <w:rsid w:val="3FF17459"/>
    <w:rsid w:val="40044DFE"/>
    <w:rsid w:val="400C6DB6"/>
    <w:rsid w:val="40D59687"/>
    <w:rsid w:val="40EA94C0"/>
    <w:rsid w:val="4162FECB"/>
    <w:rsid w:val="418A82D2"/>
    <w:rsid w:val="4192DF97"/>
    <w:rsid w:val="419C3EF6"/>
    <w:rsid w:val="41B81EA3"/>
    <w:rsid w:val="4262133C"/>
    <w:rsid w:val="427F7416"/>
    <w:rsid w:val="42B200E2"/>
    <w:rsid w:val="42BF60C9"/>
    <w:rsid w:val="42C02B12"/>
    <w:rsid w:val="42D96426"/>
    <w:rsid w:val="43F7E45C"/>
    <w:rsid w:val="446D475D"/>
    <w:rsid w:val="44A7E2CE"/>
    <w:rsid w:val="44AB9680"/>
    <w:rsid w:val="454ABB44"/>
    <w:rsid w:val="457FF4C8"/>
    <w:rsid w:val="45CB4F9F"/>
    <w:rsid w:val="45DFD267"/>
    <w:rsid w:val="462FC7DF"/>
    <w:rsid w:val="468664C7"/>
    <w:rsid w:val="46E62242"/>
    <w:rsid w:val="47737878"/>
    <w:rsid w:val="4863A042"/>
    <w:rsid w:val="488D9DD4"/>
    <w:rsid w:val="4896B2D4"/>
    <w:rsid w:val="48E93BC3"/>
    <w:rsid w:val="48F29503"/>
    <w:rsid w:val="493BD260"/>
    <w:rsid w:val="495782FD"/>
    <w:rsid w:val="49F6A7C1"/>
    <w:rsid w:val="4A160D0B"/>
    <w:rsid w:val="4A1AF5E5"/>
    <w:rsid w:val="4A2D30F8"/>
    <w:rsid w:val="4A485193"/>
    <w:rsid w:val="4AA71D2B"/>
    <w:rsid w:val="4AF1E185"/>
    <w:rsid w:val="4B6CE67D"/>
    <w:rsid w:val="4B8AC8A4"/>
    <w:rsid w:val="4C1E2C0C"/>
    <w:rsid w:val="4C90B756"/>
    <w:rsid w:val="4DB2E4C3"/>
    <w:rsid w:val="4DB6AD62"/>
    <w:rsid w:val="4E0A659D"/>
    <w:rsid w:val="4E7E756D"/>
    <w:rsid w:val="4EF819FB"/>
    <w:rsid w:val="4F37F083"/>
    <w:rsid w:val="502681FC"/>
    <w:rsid w:val="503E5F62"/>
    <w:rsid w:val="50C1B549"/>
    <w:rsid w:val="50D15D84"/>
    <w:rsid w:val="50F994AE"/>
    <w:rsid w:val="519109F4"/>
    <w:rsid w:val="51ECFE31"/>
    <w:rsid w:val="5237AB65"/>
    <w:rsid w:val="523EB337"/>
    <w:rsid w:val="528810BB"/>
    <w:rsid w:val="53840F11"/>
    <w:rsid w:val="5409BCFC"/>
    <w:rsid w:val="542DB016"/>
    <w:rsid w:val="54B5357C"/>
    <w:rsid w:val="54C032E2"/>
    <w:rsid w:val="54CC5E25"/>
    <w:rsid w:val="54FB3322"/>
    <w:rsid w:val="5521078B"/>
    <w:rsid w:val="552ECC19"/>
    <w:rsid w:val="55B41B7C"/>
    <w:rsid w:val="55EEEF9A"/>
    <w:rsid w:val="564623FA"/>
    <w:rsid w:val="568193F0"/>
    <w:rsid w:val="5719697D"/>
    <w:rsid w:val="572A0700"/>
    <w:rsid w:val="574D4658"/>
    <w:rsid w:val="578836BD"/>
    <w:rsid w:val="579C5F79"/>
    <w:rsid w:val="58807B2C"/>
    <w:rsid w:val="59454764"/>
    <w:rsid w:val="596D2619"/>
    <w:rsid w:val="5A1CEE3C"/>
    <w:rsid w:val="5A484258"/>
    <w:rsid w:val="5A634135"/>
    <w:rsid w:val="5AC9AB38"/>
    <w:rsid w:val="5B3D0C02"/>
    <w:rsid w:val="5B7E4AC6"/>
    <w:rsid w:val="5B9ED7E6"/>
    <w:rsid w:val="5BAECE41"/>
    <w:rsid w:val="5C22BAF0"/>
    <w:rsid w:val="5CA424CB"/>
    <w:rsid w:val="5CB10984"/>
    <w:rsid w:val="5D2C737F"/>
    <w:rsid w:val="5D60AA69"/>
    <w:rsid w:val="5DE3F657"/>
    <w:rsid w:val="5DF99C7C"/>
    <w:rsid w:val="5E0C767D"/>
    <w:rsid w:val="5E8C686C"/>
    <w:rsid w:val="5EBC0713"/>
    <w:rsid w:val="5EF304A1"/>
    <w:rsid w:val="5F5B1AC4"/>
    <w:rsid w:val="5F7F6C0A"/>
    <w:rsid w:val="5FD190AE"/>
    <w:rsid w:val="6001C76C"/>
    <w:rsid w:val="60508261"/>
    <w:rsid w:val="60A09126"/>
    <w:rsid w:val="60BDB175"/>
    <w:rsid w:val="61FAEC74"/>
    <w:rsid w:val="61FDCFBE"/>
    <w:rsid w:val="6204E3A7"/>
    <w:rsid w:val="620F7B6B"/>
    <w:rsid w:val="62357C52"/>
    <w:rsid w:val="64047C47"/>
    <w:rsid w:val="6437A706"/>
    <w:rsid w:val="64562C38"/>
    <w:rsid w:val="646D66EF"/>
    <w:rsid w:val="64ACACD6"/>
    <w:rsid w:val="6540B70A"/>
    <w:rsid w:val="662B201E"/>
    <w:rsid w:val="668158BB"/>
    <w:rsid w:val="66887BF8"/>
    <w:rsid w:val="66D950E9"/>
    <w:rsid w:val="670787F3"/>
    <w:rsid w:val="6745B9D1"/>
    <w:rsid w:val="6784901D"/>
    <w:rsid w:val="67C5687B"/>
    <w:rsid w:val="67D6D623"/>
    <w:rsid w:val="6830F3A9"/>
    <w:rsid w:val="68BE134D"/>
    <w:rsid w:val="696A7BF1"/>
    <w:rsid w:val="69FA2AEF"/>
    <w:rsid w:val="6ACAA3AF"/>
    <w:rsid w:val="6B1C85D2"/>
    <w:rsid w:val="6B330177"/>
    <w:rsid w:val="6B93EA8E"/>
    <w:rsid w:val="6BB3E549"/>
    <w:rsid w:val="6BF9DC74"/>
    <w:rsid w:val="6C5A7968"/>
    <w:rsid w:val="6D775A18"/>
    <w:rsid w:val="6E1A435E"/>
    <w:rsid w:val="6E2BCB4E"/>
    <w:rsid w:val="6E5152FA"/>
    <w:rsid w:val="6F1FF2E8"/>
    <w:rsid w:val="6F6272AA"/>
    <w:rsid w:val="70B68995"/>
    <w:rsid w:val="70FAE291"/>
    <w:rsid w:val="7121221C"/>
    <w:rsid w:val="71994387"/>
    <w:rsid w:val="719F600D"/>
    <w:rsid w:val="71B48B5D"/>
    <w:rsid w:val="726C890A"/>
    <w:rsid w:val="727F2963"/>
    <w:rsid w:val="72F0EBFE"/>
    <w:rsid w:val="73061751"/>
    <w:rsid w:val="736393EE"/>
    <w:rsid w:val="738B9942"/>
    <w:rsid w:val="73915ABE"/>
    <w:rsid w:val="73939160"/>
    <w:rsid w:val="73FBB638"/>
    <w:rsid w:val="74315463"/>
    <w:rsid w:val="746D624C"/>
    <w:rsid w:val="7495F480"/>
    <w:rsid w:val="74DA85CD"/>
    <w:rsid w:val="757CE32E"/>
    <w:rsid w:val="75E4167F"/>
    <w:rsid w:val="75F4CBEC"/>
    <w:rsid w:val="75FD3EDC"/>
    <w:rsid w:val="764B084A"/>
    <w:rsid w:val="764CEF75"/>
    <w:rsid w:val="768D0405"/>
    <w:rsid w:val="76B23103"/>
    <w:rsid w:val="76BE69B3"/>
    <w:rsid w:val="76D2C081"/>
    <w:rsid w:val="76E8C571"/>
    <w:rsid w:val="77070D3A"/>
    <w:rsid w:val="779C89A3"/>
    <w:rsid w:val="77A4BB0D"/>
    <w:rsid w:val="77A6589D"/>
    <w:rsid w:val="77FD227A"/>
    <w:rsid w:val="7831BE0B"/>
    <w:rsid w:val="7841F807"/>
    <w:rsid w:val="78B483F0"/>
    <w:rsid w:val="79BB40AC"/>
    <w:rsid w:val="7A359281"/>
    <w:rsid w:val="7A807286"/>
    <w:rsid w:val="7AB41C90"/>
    <w:rsid w:val="7B0256D7"/>
    <w:rsid w:val="7B2C2293"/>
    <w:rsid w:val="7BC16C87"/>
    <w:rsid w:val="7BDF0D28"/>
    <w:rsid w:val="7BF15372"/>
    <w:rsid w:val="7C2A8FDC"/>
    <w:rsid w:val="7C6A8822"/>
    <w:rsid w:val="7D38B3B9"/>
    <w:rsid w:val="7D64D5DF"/>
    <w:rsid w:val="7E4B9717"/>
    <w:rsid w:val="7E56D26A"/>
    <w:rsid w:val="7E77C014"/>
    <w:rsid w:val="7ED060CD"/>
    <w:rsid w:val="7EF8223D"/>
    <w:rsid w:val="7F12BC73"/>
    <w:rsid w:val="7F4AFA04"/>
    <w:rsid w:val="7F55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80D58"/>
  <w15:chartTrackingRefBased/>
  <w15:docId w15:val="{DB3F732D-1246-494C-8772-0DB18B78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0456"/>
    <w:pPr>
      <w:spacing w:after="120" w:line="276" w:lineRule="auto"/>
      <w:ind w:firstLine="567"/>
      <w:jc w:val="both"/>
    </w:pPr>
    <w:rPr>
      <w:rFonts w:ascii="Arial" w:eastAsia="Calibri" w:hAnsi="Arial" w:cs="Times New Roman"/>
      <w:sz w:val="20"/>
    </w:rPr>
  </w:style>
  <w:style w:type="paragraph" w:styleId="1">
    <w:name w:val="heading 1"/>
    <w:aliases w:val="1,H1,h1,Глава,ASAPHeading 1"/>
    <w:basedOn w:val="a"/>
    <w:next w:val="a"/>
    <w:link w:val="10"/>
    <w:uiPriority w:val="99"/>
    <w:qFormat/>
    <w:rsid w:val="00F65FC4"/>
    <w:pPr>
      <w:keepNext/>
      <w:numPr>
        <w:numId w:val="2"/>
      </w:numPr>
      <w:overflowPunct w:val="0"/>
      <w:autoSpaceDE w:val="0"/>
      <w:autoSpaceDN w:val="0"/>
      <w:adjustRightInd w:val="0"/>
      <w:spacing w:before="360" w:line="240" w:lineRule="auto"/>
      <w:textAlignment w:val="baseline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h2,Gliederung2,Gliederung,H2,Indented Heading,H21,H22,Indented Heading1,Indented Heading2,Indented Heading3,Indented Heading4,H23,H211,H221,Indented Heading5,Indented Heading6,Indented Heading7,H24,H212,H222,Indented Heading8,H25,H213,H223,2"/>
    <w:basedOn w:val="a"/>
    <w:next w:val="a"/>
    <w:link w:val="20"/>
    <w:uiPriority w:val="99"/>
    <w:qFormat/>
    <w:rsid w:val="00737F8D"/>
    <w:pPr>
      <w:keepNext/>
      <w:numPr>
        <w:ilvl w:val="1"/>
        <w:numId w:val="4"/>
      </w:numPr>
      <w:overflowPunct w:val="0"/>
      <w:autoSpaceDE w:val="0"/>
      <w:autoSpaceDN w:val="0"/>
      <w:adjustRightInd w:val="0"/>
      <w:spacing w:before="120" w:after="60" w:line="240" w:lineRule="auto"/>
      <w:jc w:val="left"/>
      <w:textAlignment w:val="baseline"/>
      <w:outlineLvl w:val="1"/>
    </w:pPr>
    <w:rPr>
      <w:rFonts w:cs="Arial"/>
      <w:b/>
      <w:bCs/>
      <w:iCs/>
      <w:sz w:val="22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E094B"/>
    <w:pPr>
      <w:keepNext/>
      <w:keepLines/>
      <w:numPr>
        <w:ilvl w:val="2"/>
        <w:numId w:val="4"/>
      </w:numPr>
      <w:spacing w:before="20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1E094B"/>
    <w:pPr>
      <w:keepNext/>
      <w:keepLines/>
      <w:spacing w:before="200" w:line="240" w:lineRule="auto"/>
      <w:ind w:left="864" w:hanging="864"/>
      <w:outlineLvl w:val="3"/>
    </w:pPr>
    <w:rPr>
      <w:b/>
      <w:bCs/>
      <w:i/>
      <w:iCs/>
    </w:rPr>
  </w:style>
  <w:style w:type="paragraph" w:styleId="5">
    <w:name w:val="heading 5"/>
    <w:basedOn w:val="a"/>
    <w:next w:val="a"/>
    <w:link w:val="50"/>
    <w:autoRedefine/>
    <w:uiPriority w:val="99"/>
    <w:unhideWhenUsed/>
    <w:qFormat/>
    <w:rsid w:val="004F6BC0"/>
    <w:pPr>
      <w:keepNext/>
      <w:keepLines/>
      <w:numPr>
        <w:ilvl w:val="4"/>
        <w:numId w:val="1"/>
      </w:numPr>
      <w:spacing w:after="0" w:line="240" w:lineRule="auto"/>
      <w:jc w:val="center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6">
    <w:name w:val="heading 6"/>
    <w:basedOn w:val="a"/>
    <w:next w:val="a"/>
    <w:link w:val="60"/>
    <w:uiPriority w:val="99"/>
    <w:qFormat/>
    <w:rsid w:val="001E094B"/>
    <w:pPr>
      <w:keepNext/>
      <w:keepLines/>
      <w:spacing w:before="200" w:after="0"/>
      <w:ind w:left="1152" w:hanging="1152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1E094B"/>
    <w:pPr>
      <w:keepNext/>
      <w:keepLines/>
      <w:spacing w:before="200" w:after="0"/>
      <w:ind w:left="1296" w:hanging="1296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1E094B"/>
    <w:pPr>
      <w:keepNext/>
      <w:keepLines/>
      <w:spacing w:before="200" w:after="0"/>
      <w:ind w:left="1440" w:hanging="1440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1E094B"/>
    <w:pPr>
      <w:keepNext/>
      <w:keepLines/>
      <w:spacing w:before="200" w:after="0"/>
      <w:ind w:left="1584" w:hanging="1584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aliases w:val="Название1,##,Название2,заголовок табл1,Название таблицы,рисунок1,Название объекта МКД"/>
    <w:basedOn w:val="a"/>
    <w:next w:val="a"/>
    <w:link w:val="a4"/>
    <w:uiPriority w:val="35"/>
    <w:unhideWhenUsed/>
    <w:qFormat/>
    <w:rsid w:val="00FB1779"/>
    <w:pPr>
      <w:spacing w:after="0" w:line="360" w:lineRule="auto"/>
      <w:ind w:firstLine="709"/>
      <w:jc w:val="center"/>
    </w:pPr>
    <w:rPr>
      <w:rFonts w:ascii="Times New Roman" w:hAnsi="Times New Roman"/>
      <w:iCs/>
      <w:szCs w:val="18"/>
    </w:rPr>
  </w:style>
  <w:style w:type="character" w:customStyle="1" w:styleId="20">
    <w:name w:val="Заголовок 2 Знак"/>
    <w:aliases w:val="h2 Знак,Gliederung2 Знак,Gliederung Знак,H2 Знак,Indented Heading Знак,H21 Знак,H22 Знак,Indented Heading1 Знак,Indented Heading2 Знак,Indented Heading3 Знак,Indented Heading4 Знак,H23 Знак,H211 Знак,H221 Знак,Indented Heading5 Знак"/>
    <w:link w:val="2"/>
    <w:uiPriority w:val="99"/>
    <w:rsid w:val="00737F8D"/>
    <w:rPr>
      <w:rFonts w:ascii="Arial" w:eastAsia="Calibri" w:hAnsi="Arial" w:cs="Arial"/>
      <w:b/>
      <w:bCs/>
      <w:iCs/>
      <w:szCs w:val="28"/>
    </w:rPr>
  </w:style>
  <w:style w:type="character" w:customStyle="1" w:styleId="10">
    <w:name w:val="Заголовок 1 Знак"/>
    <w:aliases w:val="1 Знак,H1 Знак,h1 Знак,Глава Знак,ASAPHeading 1 Знак"/>
    <w:link w:val="1"/>
    <w:uiPriority w:val="99"/>
    <w:rsid w:val="00F65FC4"/>
    <w:rPr>
      <w:rFonts w:ascii="Arial" w:eastAsia="Calibri" w:hAnsi="Arial" w:cs="Arial"/>
      <w:b/>
      <w:bCs/>
      <w:kern w:val="32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4F6BC0"/>
    <w:rPr>
      <w:rFonts w:asciiTheme="majorHAnsi" w:eastAsiaTheme="majorEastAsia" w:hAnsiTheme="majorHAnsi" w:cstheme="majorBidi"/>
      <w:b/>
      <w:sz w:val="24"/>
    </w:rPr>
  </w:style>
  <w:style w:type="character" w:customStyle="1" w:styleId="30">
    <w:name w:val="Заголовок 3 Знак"/>
    <w:basedOn w:val="a0"/>
    <w:link w:val="3"/>
    <w:uiPriority w:val="99"/>
    <w:rsid w:val="001E094B"/>
    <w:rPr>
      <w:rFonts w:ascii="Arial" w:eastAsia="Calibri" w:hAnsi="Arial" w:cs="Times New Roman"/>
      <w:b/>
      <w:bCs/>
      <w:sz w:val="20"/>
    </w:rPr>
  </w:style>
  <w:style w:type="character" w:customStyle="1" w:styleId="40">
    <w:name w:val="Заголовок 4 Знак"/>
    <w:basedOn w:val="a0"/>
    <w:link w:val="4"/>
    <w:rsid w:val="001E094B"/>
    <w:rPr>
      <w:rFonts w:ascii="Arial" w:eastAsia="Calibri" w:hAnsi="Arial" w:cs="Times New Roman"/>
      <w:b/>
      <w:bCs/>
      <w:i/>
      <w:iCs/>
      <w:sz w:val="20"/>
    </w:rPr>
  </w:style>
  <w:style w:type="character" w:customStyle="1" w:styleId="60">
    <w:name w:val="Заголовок 6 Знак"/>
    <w:basedOn w:val="a0"/>
    <w:link w:val="6"/>
    <w:uiPriority w:val="99"/>
    <w:rsid w:val="001E094B"/>
    <w:rPr>
      <w:rFonts w:ascii="Cambria" w:eastAsia="Calibri" w:hAnsi="Cambria" w:cs="Times New Roman"/>
      <w:i/>
      <w:iCs/>
      <w:color w:val="243F60"/>
      <w:sz w:val="20"/>
    </w:rPr>
  </w:style>
  <w:style w:type="character" w:customStyle="1" w:styleId="70">
    <w:name w:val="Заголовок 7 Знак"/>
    <w:basedOn w:val="a0"/>
    <w:link w:val="7"/>
    <w:uiPriority w:val="99"/>
    <w:rsid w:val="001E094B"/>
    <w:rPr>
      <w:rFonts w:ascii="Cambria" w:eastAsia="Calibri" w:hAnsi="Cambria" w:cs="Times New Roman"/>
      <w:i/>
      <w:iCs/>
      <w:color w:val="404040"/>
      <w:sz w:val="20"/>
    </w:rPr>
  </w:style>
  <w:style w:type="character" w:customStyle="1" w:styleId="80">
    <w:name w:val="Заголовок 8 Знак"/>
    <w:basedOn w:val="a0"/>
    <w:link w:val="8"/>
    <w:uiPriority w:val="99"/>
    <w:rsid w:val="001E094B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E094B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customStyle="1" w:styleId="Heading1Char">
    <w:name w:val="Heading 1 Char"/>
    <w:basedOn w:val="a0"/>
    <w:uiPriority w:val="9"/>
    <w:rsid w:val="001E094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1E094B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1E094B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1E094B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1E094B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1E094B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1E094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1E094B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1E094B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"/>
    <w:next w:val="a"/>
    <w:link w:val="a6"/>
    <w:uiPriority w:val="10"/>
    <w:qFormat/>
    <w:rsid w:val="001E094B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1E094B"/>
    <w:rPr>
      <w:rFonts w:ascii="Arial" w:eastAsia="Calibri" w:hAnsi="Arial" w:cs="Times New Roman"/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E094B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E094B"/>
    <w:rPr>
      <w:rFonts w:ascii="Arial" w:eastAsia="Calibri" w:hAnsi="Arial"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E094B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1E094B"/>
    <w:rPr>
      <w:rFonts w:ascii="Arial" w:eastAsia="Calibri" w:hAnsi="Arial" w:cs="Times New Roman"/>
      <w:i/>
      <w:sz w:val="20"/>
    </w:rPr>
  </w:style>
  <w:style w:type="paragraph" w:styleId="a9">
    <w:name w:val="Intense Quote"/>
    <w:basedOn w:val="a"/>
    <w:next w:val="a"/>
    <w:link w:val="aa"/>
    <w:uiPriority w:val="30"/>
    <w:qFormat/>
    <w:rsid w:val="001E094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basedOn w:val="a0"/>
    <w:link w:val="a9"/>
    <w:uiPriority w:val="30"/>
    <w:rsid w:val="001E094B"/>
    <w:rPr>
      <w:rFonts w:ascii="Arial" w:eastAsia="Calibri" w:hAnsi="Arial" w:cs="Times New Roman"/>
      <w:i/>
      <w:sz w:val="20"/>
      <w:shd w:val="clear" w:color="auto" w:fill="F2F2F2"/>
    </w:rPr>
  </w:style>
  <w:style w:type="paragraph" w:styleId="ab">
    <w:name w:val="header"/>
    <w:basedOn w:val="a"/>
    <w:link w:val="ac"/>
    <w:uiPriority w:val="99"/>
    <w:unhideWhenUsed/>
    <w:rsid w:val="001E094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E094B"/>
    <w:rPr>
      <w:rFonts w:ascii="Arial" w:eastAsia="Calibri" w:hAnsi="Arial" w:cs="Times New Roman"/>
      <w:sz w:val="20"/>
    </w:rPr>
  </w:style>
  <w:style w:type="paragraph" w:styleId="ad">
    <w:name w:val="footer"/>
    <w:basedOn w:val="a"/>
    <w:link w:val="ae"/>
    <w:uiPriority w:val="99"/>
    <w:unhideWhenUsed/>
    <w:rsid w:val="001E094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E094B"/>
    <w:rPr>
      <w:rFonts w:ascii="Arial" w:eastAsia="Calibri" w:hAnsi="Arial" w:cs="Times New Roman"/>
      <w:sz w:val="20"/>
    </w:rPr>
  </w:style>
  <w:style w:type="character" w:customStyle="1" w:styleId="FooterChar">
    <w:name w:val="Footer Char"/>
    <w:basedOn w:val="a0"/>
    <w:uiPriority w:val="99"/>
    <w:rsid w:val="001E094B"/>
  </w:style>
  <w:style w:type="paragraph" w:styleId="af">
    <w:name w:val="Revision"/>
    <w:hidden/>
    <w:uiPriority w:val="99"/>
    <w:semiHidden/>
    <w:rsid w:val="00BB0964"/>
    <w:pPr>
      <w:spacing w:after="0" w:line="240" w:lineRule="auto"/>
    </w:pPr>
    <w:rPr>
      <w:rFonts w:ascii="Arial" w:eastAsia="Calibri" w:hAnsi="Arial" w:cs="Times New Roman"/>
      <w:sz w:val="20"/>
    </w:rPr>
  </w:style>
  <w:style w:type="table" w:styleId="11">
    <w:name w:val="Plain Table 1"/>
    <w:basedOn w:val="a1"/>
    <w:uiPriority w:val="59"/>
    <w:rsid w:val="001E094B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rsid w:val="001E094B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rsid w:val="001E09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rsid w:val="001E09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rsid w:val="001E094B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rsid w:val="001E094B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character" w:customStyle="1" w:styleId="a4">
    <w:name w:val="Название объекта Знак"/>
    <w:aliases w:val="Название1 Знак,## Знак,Название2 Знак,заголовок табл1 Знак,Название таблицы Знак,рисунок1 Знак,Название объекта МКД Знак"/>
    <w:basedOn w:val="a0"/>
    <w:link w:val="a3"/>
    <w:uiPriority w:val="99"/>
    <w:locked/>
    <w:rsid w:val="000208DC"/>
    <w:rPr>
      <w:rFonts w:ascii="Times New Roman" w:eastAsia="Calibri" w:hAnsi="Times New Roman" w:cs="Times New Roman"/>
      <w:iCs/>
      <w:sz w:val="20"/>
      <w:szCs w:val="18"/>
    </w:rPr>
  </w:style>
  <w:style w:type="table" w:customStyle="1" w:styleId="24">
    <w:name w:val="Сетка таблицы2"/>
    <w:basedOn w:val="a1"/>
    <w:next w:val="af0"/>
    <w:uiPriority w:val="59"/>
    <w:rsid w:val="000208DC"/>
    <w:pPr>
      <w:spacing w:after="120" w:line="240" w:lineRule="auto"/>
    </w:pPr>
    <w:rPr>
      <w:rFonts w:ascii="New York" w:eastAsia="Times New Roman" w:hAnsi="New York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Normal (Web)"/>
    <w:basedOn w:val="a"/>
    <w:uiPriority w:val="99"/>
    <w:unhideWhenUsed/>
    <w:rsid w:val="000208DC"/>
    <w:pPr>
      <w:spacing w:before="100" w:beforeAutospacing="1" w:after="100" w:afterAutospacing="1" w:line="240" w:lineRule="auto"/>
      <w:ind w:firstLine="0"/>
      <w:jc w:val="left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12">
    <w:name w:val="1_Обычный текст"/>
    <w:basedOn w:val="af2"/>
    <w:link w:val="13"/>
    <w:qFormat/>
    <w:rsid w:val="005A75CB"/>
    <w:pPr>
      <w:overflowPunct w:val="0"/>
      <w:autoSpaceDE w:val="0"/>
      <w:autoSpaceDN w:val="0"/>
      <w:adjustRightInd w:val="0"/>
      <w:spacing w:after="0"/>
      <w:ind w:left="0" w:firstLine="709"/>
      <w:textAlignment w:val="baseline"/>
    </w:pPr>
    <w:rPr>
      <w:rFonts w:eastAsia="Times New Roman" w:cs="Arial"/>
      <w:sz w:val="22"/>
    </w:rPr>
  </w:style>
  <w:style w:type="character" w:customStyle="1" w:styleId="13">
    <w:name w:val="1_Обычный текст Знак"/>
    <w:basedOn w:val="a0"/>
    <w:link w:val="12"/>
    <w:rsid w:val="005A75CB"/>
    <w:rPr>
      <w:rFonts w:ascii="Arial" w:eastAsia="Times New Roman" w:hAnsi="Arial" w:cs="Arial"/>
    </w:rPr>
  </w:style>
  <w:style w:type="paragraph" w:styleId="af2">
    <w:name w:val="Normal Indent"/>
    <w:basedOn w:val="a"/>
    <w:uiPriority w:val="99"/>
    <w:semiHidden/>
    <w:unhideWhenUsed/>
    <w:rsid w:val="005A75CB"/>
    <w:pPr>
      <w:ind w:left="708"/>
    </w:pPr>
  </w:style>
  <w:style w:type="table" w:styleId="-2">
    <w:name w:val="Grid Table 2"/>
    <w:basedOn w:val="a1"/>
    <w:uiPriority w:val="99"/>
    <w:rsid w:val="001E094B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14">
    <w:name w:val="1Таблица"/>
    <w:basedOn w:val="a1"/>
    <w:uiPriority w:val="99"/>
    <w:rsid w:val="00274D73"/>
    <w:pPr>
      <w:spacing w:after="0" w:line="240" w:lineRule="auto"/>
      <w:jc w:val="center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rPr>
        <w:tblHeader/>
      </w:trPr>
    </w:tblStylePr>
  </w:style>
  <w:style w:type="table" w:styleId="-3">
    <w:name w:val="Grid Table 3"/>
    <w:basedOn w:val="a1"/>
    <w:uiPriority w:val="99"/>
    <w:rsid w:val="001E094B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rsid w:val="001E094B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rsid w:val="001E094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rsid w:val="001E094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rsid w:val="001E094B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rsid w:val="001E09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rsid w:val="001E094B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rsid w:val="001E094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rsid w:val="001E094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rsid w:val="001E094B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rsid w:val="001E094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rsid w:val="001E094B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E094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1E094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E094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E094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E094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E094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E094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E094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1E094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E094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E094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E094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E094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E094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1E094B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E094B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E094B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E094B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E094B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E094B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E094B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3">
    <w:name w:val="footnote text"/>
    <w:basedOn w:val="a"/>
    <w:link w:val="af4"/>
    <w:uiPriority w:val="99"/>
    <w:semiHidden/>
    <w:unhideWhenUsed/>
    <w:rsid w:val="001E094B"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basedOn w:val="a0"/>
    <w:link w:val="af3"/>
    <w:uiPriority w:val="99"/>
    <w:semiHidden/>
    <w:rsid w:val="001E094B"/>
    <w:rPr>
      <w:rFonts w:ascii="Arial" w:eastAsia="Calibri" w:hAnsi="Arial" w:cs="Times New Roman"/>
      <w:sz w:val="18"/>
    </w:rPr>
  </w:style>
  <w:style w:type="character" w:styleId="af5">
    <w:name w:val="footnote reference"/>
    <w:basedOn w:val="a0"/>
    <w:uiPriority w:val="99"/>
    <w:unhideWhenUsed/>
    <w:rsid w:val="001E094B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sid w:val="001E094B"/>
    <w:pPr>
      <w:spacing w:after="0" w:line="240" w:lineRule="auto"/>
    </w:p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1E094B"/>
    <w:rPr>
      <w:rFonts w:ascii="Arial" w:eastAsia="Calibri" w:hAnsi="Arial" w:cs="Times New Roman"/>
      <w:sz w:val="20"/>
    </w:rPr>
  </w:style>
  <w:style w:type="character" w:styleId="af8">
    <w:name w:val="endnote reference"/>
    <w:basedOn w:val="a0"/>
    <w:uiPriority w:val="99"/>
    <w:semiHidden/>
    <w:unhideWhenUsed/>
    <w:rsid w:val="001E094B"/>
    <w:rPr>
      <w:vertAlign w:val="superscript"/>
    </w:rPr>
  </w:style>
  <w:style w:type="paragraph" w:styleId="32">
    <w:name w:val="toc 3"/>
    <w:basedOn w:val="a"/>
    <w:next w:val="a"/>
    <w:uiPriority w:val="39"/>
    <w:unhideWhenUsed/>
    <w:rsid w:val="001E094B"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rsid w:val="001E094B"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rsid w:val="001E094B"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rsid w:val="001E094B"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rsid w:val="001E094B"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rsid w:val="001E094B"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rsid w:val="001E094B"/>
    <w:pPr>
      <w:spacing w:after="57"/>
      <w:ind w:left="2268" w:firstLine="0"/>
    </w:pPr>
  </w:style>
  <w:style w:type="paragraph" w:styleId="af9">
    <w:name w:val="table of figures"/>
    <w:basedOn w:val="a"/>
    <w:next w:val="a"/>
    <w:uiPriority w:val="99"/>
    <w:unhideWhenUsed/>
    <w:rsid w:val="001E094B"/>
    <w:pPr>
      <w:spacing w:after="0"/>
    </w:pPr>
  </w:style>
  <w:style w:type="paragraph" w:customStyle="1" w:styleId="phtitlepageother">
    <w:name w:val="ph_titlepage_other"/>
    <w:basedOn w:val="a"/>
    <w:rsid w:val="001E094B"/>
    <w:pPr>
      <w:spacing w:line="360" w:lineRule="auto"/>
      <w:ind w:firstLine="0"/>
      <w:jc w:val="center"/>
    </w:pPr>
    <w:rPr>
      <w:rFonts w:eastAsia="Times New Roman" w:cs="Arial"/>
      <w:sz w:val="24"/>
      <w:szCs w:val="28"/>
    </w:rPr>
  </w:style>
  <w:style w:type="paragraph" w:customStyle="1" w:styleId="phtitlepagedocument">
    <w:name w:val="ph_titlepage_document"/>
    <w:basedOn w:val="a"/>
    <w:rsid w:val="001E094B"/>
    <w:pPr>
      <w:spacing w:before="240" w:line="360" w:lineRule="auto"/>
      <w:ind w:firstLine="0"/>
      <w:jc w:val="center"/>
    </w:pPr>
    <w:rPr>
      <w:rFonts w:eastAsia="Times New Roman" w:cs="Arial"/>
      <w:color w:val="FFFFFF"/>
      <w:sz w:val="52"/>
      <w:szCs w:val="52"/>
    </w:rPr>
  </w:style>
  <w:style w:type="paragraph" w:customStyle="1" w:styleId="St-">
    <w:name w:val="St - Основной текст"/>
    <w:basedOn w:val="afa"/>
    <w:link w:val="St-1"/>
    <w:qFormat/>
    <w:rsid w:val="001E094B"/>
    <w:pPr>
      <w:spacing w:before="120"/>
      <w:ind w:firstLine="0"/>
    </w:pPr>
    <w:rPr>
      <w:rFonts w:eastAsia="Times New Roman"/>
      <w:sz w:val="24"/>
      <w:szCs w:val="20"/>
    </w:rPr>
  </w:style>
  <w:style w:type="character" w:customStyle="1" w:styleId="St-1">
    <w:name w:val="St - Основной текст Знак1"/>
    <w:link w:val="St-"/>
    <w:rsid w:val="001E094B"/>
    <w:rPr>
      <w:rFonts w:ascii="Arial" w:eastAsia="Times New Roman" w:hAnsi="Arial" w:cs="Times New Roman"/>
      <w:sz w:val="24"/>
      <w:szCs w:val="20"/>
    </w:rPr>
  </w:style>
  <w:style w:type="paragraph" w:styleId="afa">
    <w:name w:val="Body Text"/>
    <w:basedOn w:val="a"/>
    <w:link w:val="afb"/>
    <w:uiPriority w:val="99"/>
    <w:semiHidden/>
    <w:unhideWhenUsed/>
    <w:rsid w:val="001E094B"/>
  </w:style>
  <w:style w:type="character" w:customStyle="1" w:styleId="afb">
    <w:name w:val="Основной текст Знак"/>
    <w:basedOn w:val="a0"/>
    <w:link w:val="afa"/>
    <w:uiPriority w:val="99"/>
    <w:semiHidden/>
    <w:rsid w:val="001E094B"/>
    <w:rPr>
      <w:rFonts w:ascii="Arial" w:eastAsia="Calibri" w:hAnsi="Arial" w:cs="Times New Roman"/>
      <w:sz w:val="20"/>
    </w:rPr>
  </w:style>
  <w:style w:type="paragraph" w:styleId="afc">
    <w:name w:val="List Paragraph"/>
    <w:aliases w:val="Bullet List,FooterText,numbered,mcd_гпи_маркиров.список ур.1,Цветной список - Акцент 11,Заголовок_3,Paragraphe de liste1,lp1,Раздел,Подпись рисунка,AC List 01,SL_Абзац списка,Абзац1,UL,Абзац маркированнный,Table-Normal,Предусловия"/>
    <w:basedOn w:val="a"/>
    <w:link w:val="afd"/>
    <w:uiPriority w:val="34"/>
    <w:qFormat/>
    <w:rsid w:val="001E094B"/>
    <w:pPr>
      <w:spacing w:after="200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fd">
    <w:name w:val="Абзац списка Знак"/>
    <w:aliases w:val="Bullet List Знак,FooterText Знак,numbered Знак,mcd_гпи_маркиров.список ур.1 Знак,Цветной список - Акцент 11 Знак,Заголовок_3 Знак,Paragraphe de liste1 Знак,lp1 Знак,Раздел Знак,Подпись рисунка Знак,AC List 01 Знак,SL_Абзац списка Знак"/>
    <w:link w:val="afc"/>
    <w:uiPriority w:val="34"/>
    <w:qFormat/>
    <w:rsid w:val="001E094B"/>
    <w:rPr>
      <w:rFonts w:ascii="Calibri" w:eastAsia="Calibri" w:hAnsi="Calibri" w:cs="Times New Roman"/>
    </w:rPr>
  </w:style>
  <w:style w:type="paragraph" w:styleId="afe">
    <w:name w:val="No Spacing"/>
    <w:uiPriority w:val="1"/>
    <w:qFormat/>
    <w:rsid w:val="001E094B"/>
    <w:pPr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table" w:customStyle="1" w:styleId="15">
    <w:name w:val="Сетка таблицы1"/>
    <w:basedOn w:val="a1"/>
    <w:next w:val="af0"/>
    <w:uiPriority w:val="59"/>
    <w:rsid w:val="001E094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0">
    <w:name w:val="Table Grid"/>
    <w:basedOn w:val="a1"/>
    <w:uiPriority w:val="39"/>
    <w:rsid w:val="001E094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">
    <w:name w:val="Balloon Text"/>
    <w:basedOn w:val="a"/>
    <w:link w:val="aff0"/>
    <w:uiPriority w:val="99"/>
    <w:semiHidden/>
    <w:unhideWhenUsed/>
    <w:rsid w:val="001E0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sid w:val="001E094B"/>
    <w:rPr>
      <w:rFonts w:ascii="Segoe UI" w:eastAsia="Calibri" w:hAnsi="Segoe UI" w:cs="Segoe UI"/>
      <w:sz w:val="18"/>
      <w:szCs w:val="18"/>
    </w:rPr>
  </w:style>
  <w:style w:type="paragraph" w:styleId="aff1">
    <w:name w:val="TOC Heading"/>
    <w:basedOn w:val="1"/>
    <w:next w:val="a"/>
    <w:uiPriority w:val="39"/>
    <w:unhideWhenUsed/>
    <w:qFormat/>
    <w:rsid w:val="001E094B"/>
    <w:pPr>
      <w:keepLines/>
      <w:overflowPunct/>
      <w:autoSpaceDE/>
      <w:autoSpaceDN/>
      <w:adjustRightInd/>
      <w:spacing w:before="240" w:after="0" w:line="259" w:lineRule="auto"/>
      <w:ind w:left="432" w:hanging="432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ru-RU"/>
    </w:rPr>
  </w:style>
  <w:style w:type="paragraph" w:styleId="16">
    <w:name w:val="toc 1"/>
    <w:basedOn w:val="a"/>
    <w:next w:val="a"/>
    <w:uiPriority w:val="39"/>
    <w:unhideWhenUsed/>
    <w:rsid w:val="001E094B"/>
    <w:pPr>
      <w:tabs>
        <w:tab w:val="left" w:pos="440"/>
        <w:tab w:val="right" w:leader="dot" w:pos="9345"/>
      </w:tabs>
      <w:spacing w:after="100"/>
      <w:jc w:val="center"/>
    </w:pPr>
  </w:style>
  <w:style w:type="paragraph" w:styleId="25">
    <w:name w:val="toc 2"/>
    <w:basedOn w:val="a"/>
    <w:next w:val="a"/>
    <w:uiPriority w:val="39"/>
    <w:unhideWhenUsed/>
    <w:rsid w:val="001E094B"/>
    <w:pPr>
      <w:spacing w:after="100"/>
      <w:ind w:left="200"/>
    </w:pPr>
  </w:style>
  <w:style w:type="character" w:styleId="aff2">
    <w:name w:val="Hyperlink"/>
    <w:basedOn w:val="a0"/>
    <w:uiPriority w:val="99"/>
    <w:unhideWhenUsed/>
    <w:rsid w:val="001E094B"/>
    <w:rPr>
      <w:color w:val="0563C1" w:themeColor="hyperlink"/>
      <w:u w:val="single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1E094B"/>
    <w:rPr>
      <w:color w:val="605E5C"/>
      <w:shd w:val="clear" w:color="auto" w:fill="E1DFDD"/>
    </w:rPr>
  </w:style>
  <w:style w:type="paragraph" w:customStyle="1" w:styleId="228bf8a64b8551e1msonormal">
    <w:name w:val="228bf8a64b8551e1msonormal"/>
    <w:basedOn w:val="a"/>
    <w:rsid w:val="001E094B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3">
    <w:name w:val="annotation reference"/>
    <w:basedOn w:val="a0"/>
    <w:uiPriority w:val="99"/>
    <w:semiHidden/>
    <w:unhideWhenUsed/>
    <w:rsid w:val="001E094B"/>
    <w:rPr>
      <w:sz w:val="16"/>
      <w:szCs w:val="16"/>
    </w:rPr>
  </w:style>
  <w:style w:type="paragraph" w:styleId="aff4">
    <w:name w:val="annotation text"/>
    <w:basedOn w:val="a"/>
    <w:link w:val="aff5"/>
    <w:uiPriority w:val="99"/>
    <w:unhideWhenUsed/>
    <w:rsid w:val="001E094B"/>
    <w:pPr>
      <w:spacing w:line="240" w:lineRule="auto"/>
    </w:pPr>
    <w:rPr>
      <w:szCs w:val="20"/>
    </w:rPr>
  </w:style>
  <w:style w:type="character" w:customStyle="1" w:styleId="aff5">
    <w:name w:val="Текст примечания Знак"/>
    <w:basedOn w:val="a0"/>
    <w:link w:val="aff4"/>
    <w:uiPriority w:val="99"/>
    <w:rsid w:val="001E094B"/>
    <w:rPr>
      <w:rFonts w:ascii="Arial" w:eastAsia="Calibri" w:hAnsi="Arial" w:cs="Times New Roman"/>
      <w:sz w:val="20"/>
      <w:szCs w:val="20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1E094B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1E094B"/>
    <w:rPr>
      <w:rFonts w:ascii="Arial" w:eastAsia="Calibri" w:hAnsi="Arial" w:cs="Times New Roman"/>
      <w:b/>
      <w:bCs/>
      <w:sz w:val="20"/>
      <w:szCs w:val="20"/>
    </w:rPr>
  </w:style>
  <w:style w:type="character" w:styleId="aff8">
    <w:name w:val="FollowedHyperlink"/>
    <w:basedOn w:val="a0"/>
    <w:uiPriority w:val="99"/>
    <w:semiHidden/>
    <w:unhideWhenUsed/>
    <w:rsid w:val="001E094B"/>
    <w:rPr>
      <w:color w:val="954F72" w:themeColor="followedHyperlink"/>
      <w:u w:val="single"/>
    </w:rPr>
  </w:style>
  <w:style w:type="table" w:customStyle="1" w:styleId="TableGridLight1">
    <w:name w:val="Table Grid Light1"/>
    <w:basedOn w:val="a1"/>
    <w:uiPriority w:val="59"/>
    <w:rsid w:val="009D5CD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1">
    <w:name w:val="Grid Table 1 Light - Accent 1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1">
    <w:name w:val="Grid Table 2 - Accent 1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-Accent11">
    <w:name w:val="Grid Table 3 - Accent 1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-Accent11">
    <w:name w:val="Grid Table 4 - Accent 11"/>
    <w:basedOn w:val="a1"/>
    <w:uiPriority w:val="5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-Accent21">
    <w:name w:val="Grid Table 5 Dark - Accent 2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51">
    <w:name w:val="Grid Table 5 Dark - Accent 5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-Accent11">
    <w:name w:val="Grid Table 6 Colorful - Accent 1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1">
    <w:name w:val="List Table 1 Light - Accent 1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-Accent11">
    <w:name w:val="List Table 2 - Accent 1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-Accent11">
    <w:name w:val="List Table 3 - Accent 1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1">
    <w:name w:val="List Table 4 - Accent 1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-Accent11">
    <w:name w:val="List Table 5 Dark - Accent 1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1">
    <w:name w:val="List Table 5 Dark - Accent 2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-Accent11">
    <w:name w:val="List Table 6 Colorful - Accent 1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9D5CD1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511">
    <w:name w:val="Таблица-сетка 5 темная — акцент 11"/>
    <w:basedOn w:val="a1"/>
    <w:uiPriority w:val="99"/>
    <w:rsid w:val="0093221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-541">
    <w:name w:val="Таблица-сетка 5 темная — акцент 41"/>
    <w:basedOn w:val="a1"/>
    <w:uiPriority w:val="99"/>
    <w:rsid w:val="0093221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2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16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1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94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04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8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40CC4-13B6-49ED-9689-3C4E10A24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1</Pages>
  <Words>12444</Words>
  <Characters>70933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83211</CharactersWithSpaces>
  <SharedDoc>false</SharedDoc>
  <HLinks>
    <vt:vector size="150" baseType="variant"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_Toc153388712</vt:lpwstr>
      </vt:variant>
      <vt:variant>
        <vt:i4>1572925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_Toc153388711</vt:lpwstr>
      </vt:variant>
      <vt:variant>
        <vt:i4>1572925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_Toc153388710</vt:lpwstr>
      </vt:variant>
      <vt:variant>
        <vt:i4>1638461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_Toc153388709</vt:lpwstr>
      </vt:variant>
      <vt:variant>
        <vt:i4>1638461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_Toc153388708</vt:lpwstr>
      </vt:variant>
      <vt:variant>
        <vt:i4>1638461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_Toc153388707</vt:lpwstr>
      </vt:variant>
      <vt:variant>
        <vt:i4>1638461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_Toc153388706</vt:lpwstr>
      </vt:variant>
      <vt:variant>
        <vt:i4>1638461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_Toc153388705</vt:lpwstr>
      </vt:variant>
      <vt:variant>
        <vt:i4>1638461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_Toc153388704</vt:lpwstr>
      </vt:variant>
      <vt:variant>
        <vt:i4>1638461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_Toc153388703</vt:lpwstr>
      </vt:variant>
      <vt:variant>
        <vt:i4>1638461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_Toc153388702</vt:lpwstr>
      </vt:variant>
      <vt:variant>
        <vt:i4>1638461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_Toc153388701</vt:lpwstr>
      </vt:variant>
      <vt:variant>
        <vt:i4>1638461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_Toc153388700</vt:lpwstr>
      </vt:variant>
      <vt:variant>
        <vt:i4>1048636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_Toc153388699</vt:lpwstr>
      </vt:variant>
      <vt:variant>
        <vt:i4>1048636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_Toc153388698</vt:lpwstr>
      </vt:variant>
      <vt:variant>
        <vt:i4>1048636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_Toc153388697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_Toc153388696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_Toc153388695</vt:lpwstr>
      </vt:variant>
      <vt:variant>
        <vt:i4>1048636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_Toc153388694</vt:lpwstr>
      </vt:variant>
      <vt:variant>
        <vt:i4>1048636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_Toc153388693</vt:lpwstr>
      </vt:variant>
      <vt:variant>
        <vt:i4>1048636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_Toc153388692</vt:lpwstr>
      </vt:variant>
      <vt:variant>
        <vt:i4>1048636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_Toc153388691</vt:lpwstr>
      </vt:variant>
      <vt:variant>
        <vt:i4>1048636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_Toc153388690</vt:lpwstr>
      </vt:variant>
      <vt:variant>
        <vt:i4>1114172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_Toc153388689</vt:lpwstr>
      </vt:variant>
      <vt:variant>
        <vt:i4>1114172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_Toc153388688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Egor Sizov</cp:lastModifiedBy>
  <cp:revision>849</cp:revision>
  <dcterms:created xsi:type="dcterms:W3CDTF">2023-11-29T07:20:00Z</dcterms:created>
  <dcterms:modified xsi:type="dcterms:W3CDTF">2024-01-31T13:23:00Z</dcterms:modified>
</cp:coreProperties>
</file>